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8FC23" w14:textId="066ED897" w:rsidR="0099288B" w:rsidRDefault="000C0408" w:rsidP="0099288B">
      <w:pPr>
        <w:pStyle w:val="Header"/>
        <w:jc w:val="center"/>
        <w:rPr>
          <w:b/>
          <w:bCs/>
          <w:lang w:val="en-US"/>
        </w:rPr>
      </w:pPr>
      <w:bookmarkStart w:id="0" w:name="_GoBack"/>
      <w:bookmarkEnd w:id="0"/>
      <w:r>
        <w:rPr>
          <w:b/>
          <w:bCs/>
          <w:noProof/>
          <w:lang w:val="en-US" w:eastAsia="en-US"/>
        </w:rPr>
        <w:drawing>
          <wp:inline distT="0" distB="0" distL="0" distR="0" wp14:anchorId="28E5BC47" wp14:editId="538DEAA0">
            <wp:extent cx="2522855" cy="81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855" cy="812800"/>
                    </a:xfrm>
                    <a:prstGeom prst="rect">
                      <a:avLst/>
                    </a:prstGeom>
                    <a:noFill/>
                    <a:ln>
                      <a:noFill/>
                    </a:ln>
                  </pic:spPr>
                </pic:pic>
              </a:graphicData>
            </a:graphic>
          </wp:inline>
        </w:drawing>
      </w:r>
    </w:p>
    <w:p w14:paraId="486DB2DD" w14:textId="77777777" w:rsidR="0099288B" w:rsidRPr="00A6150B" w:rsidRDefault="0099288B" w:rsidP="0099288B">
      <w:pPr>
        <w:pStyle w:val="Header"/>
        <w:jc w:val="center"/>
        <w:rPr>
          <w:b/>
          <w:bCs/>
        </w:rPr>
      </w:pPr>
      <w:r w:rsidRPr="00A6150B">
        <w:rPr>
          <w:b/>
          <w:bCs/>
        </w:rPr>
        <w:t>NORTHCENTRAL UNIVERSITY</w:t>
      </w:r>
    </w:p>
    <w:p w14:paraId="3373B4B5" w14:textId="77777777" w:rsidR="0099288B" w:rsidRPr="00A6150B" w:rsidRDefault="0099288B">
      <w:pPr>
        <w:pStyle w:val="Header"/>
        <w:jc w:val="center"/>
        <w:rPr>
          <w:b/>
          <w:bCs/>
        </w:rPr>
      </w:pPr>
      <w:r w:rsidRPr="00A6150B">
        <w:rPr>
          <w:b/>
          <w:bCs/>
        </w:rPr>
        <w:t>ASSIGNMENT COVER SHEET</w:t>
      </w:r>
    </w:p>
    <w:p w14:paraId="78E85739" w14:textId="77777777" w:rsidR="0099288B" w:rsidRPr="00A6150B" w:rsidRDefault="0099288B">
      <w:pPr>
        <w:spacing w:line="360" w:lineRule="auto"/>
        <w:ind w:left="3600" w:firstLine="720"/>
        <w:jc w:val="center"/>
      </w:pPr>
    </w:p>
    <w:p w14:paraId="04670CE3" w14:textId="77777777" w:rsidR="0099288B" w:rsidRPr="00A6150B" w:rsidRDefault="0099288B">
      <w:pPr>
        <w:pStyle w:val="Heading1"/>
        <w:spacing w:line="240" w:lineRule="auto"/>
        <w:jc w:val="left"/>
        <w:rPr>
          <w:rFonts w:ascii="Times New Roman" w:hAnsi="Times New Roman"/>
          <w:sz w:val="24"/>
          <w:szCs w:val="24"/>
        </w:rPr>
      </w:pPr>
      <w:r>
        <w:rPr>
          <w:rFonts w:ascii="Times New Roman" w:hAnsi="Times New Roman"/>
          <w:b w:val="0"/>
          <w:bCs w:val="0"/>
          <w:sz w:val="24"/>
          <w:szCs w:val="24"/>
        </w:rPr>
        <w:t>Student</w:t>
      </w:r>
      <w:r w:rsidRPr="00A6150B">
        <w:rPr>
          <w:rFonts w:ascii="Times New Roman" w:hAnsi="Times New Roman"/>
          <w:b w:val="0"/>
          <w:bCs w:val="0"/>
          <w:sz w:val="24"/>
          <w:szCs w:val="24"/>
        </w:rPr>
        <w:t xml:space="preserve">:  </w:t>
      </w:r>
      <w:r w:rsidRPr="00A6150B">
        <w:rPr>
          <w:rFonts w:ascii="Times New Roman" w:hAnsi="Times New Roman"/>
          <w:sz w:val="24"/>
          <w:szCs w:val="24"/>
        </w:rPr>
        <w:t>Michael Higley-Vance</w:t>
      </w:r>
      <w:r w:rsidRPr="00A6150B">
        <w:rPr>
          <w:rFonts w:ascii="Times New Roman" w:hAnsi="Times New Roman"/>
          <w:b w:val="0"/>
          <w:bCs w:val="0"/>
          <w:sz w:val="24"/>
          <w:szCs w:val="24"/>
        </w:rPr>
        <w:tab/>
      </w:r>
      <w:r w:rsidRPr="00A6150B">
        <w:rPr>
          <w:rFonts w:ascii="Times New Roman" w:hAnsi="Times New Roman"/>
          <w:b w:val="0"/>
          <w:bCs w:val="0"/>
          <w:sz w:val="24"/>
          <w:szCs w:val="24"/>
        </w:rPr>
        <w:tab/>
      </w:r>
      <w:r w:rsidRPr="00A6150B">
        <w:rPr>
          <w:rFonts w:ascii="Times New Roman" w:hAnsi="Times New Roman"/>
          <w:b w:val="0"/>
          <w:bCs w:val="0"/>
          <w:sz w:val="24"/>
          <w:szCs w:val="24"/>
        </w:rPr>
        <w:tab/>
      </w:r>
      <w:r w:rsidRPr="00A6150B">
        <w:rPr>
          <w:rFonts w:ascii="Times New Roman" w:hAnsi="Times New Roman"/>
          <w:b w:val="0"/>
          <w:bCs w:val="0"/>
          <w:sz w:val="24"/>
          <w:szCs w:val="24"/>
        </w:rPr>
        <w:tab/>
      </w:r>
      <w:r w:rsidRPr="00A6150B">
        <w:rPr>
          <w:rFonts w:ascii="Times New Roman" w:hAnsi="Times New Roman"/>
          <w:b w:val="0"/>
          <w:bCs w:val="0"/>
          <w:sz w:val="24"/>
          <w:szCs w:val="24"/>
        </w:rPr>
        <w:tab/>
      </w:r>
      <w:r w:rsidRPr="00A6150B">
        <w:rPr>
          <w:rFonts w:ascii="Times New Roman" w:hAnsi="Times New Roman"/>
          <w:b w:val="0"/>
          <w:bCs w:val="0"/>
          <w:sz w:val="24"/>
          <w:szCs w:val="24"/>
        </w:rPr>
        <w:tab/>
      </w:r>
    </w:p>
    <w:p w14:paraId="00661897" w14:textId="77777777" w:rsidR="0099288B" w:rsidRPr="00A6150B" w:rsidRDefault="0099288B">
      <w:pPr>
        <w:pStyle w:val="Heading1"/>
        <w:spacing w:line="240" w:lineRule="auto"/>
        <w:rPr>
          <w:rFonts w:ascii="Times New Roman" w:hAnsi="Times New Roman"/>
          <w:sz w:val="24"/>
          <w:szCs w:val="24"/>
        </w:rPr>
      </w:pPr>
    </w:p>
    <w:p w14:paraId="67CA0E34" w14:textId="77777777" w:rsidR="0099288B" w:rsidRPr="00A6150B" w:rsidRDefault="0099288B">
      <w:pPr>
        <w:pStyle w:val="Heading1"/>
        <w:spacing w:line="240" w:lineRule="auto"/>
        <w:rPr>
          <w:rFonts w:ascii="Times New Roman" w:hAnsi="Times New Roman"/>
          <w:sz w:val="24"/>
          <w:szCs w:val="24"/>
        </w:rPr>
      </w:pPr>
      <w:r w:rsidRPr="00A6150B">
        <w:rPr>
          <w:rFonts w:ascii="Times New Roman" w:hAnsi="Times New Roman"/>
          <w:sz w:val="24"/>
          <w:szCs w:val="24"/>
        </w:rPr>
        <w:t>THIS FORM MUST BE COMPLETELY FILLED IN</w:t>
      </w:r>
    </w:p>
    <w:p w14:paraId="4D8FC752" w14:textId="77777777" w:rsidR="0099288B" w:rsidRPr="00A6150B" w:rsidRDefault="0099288B"/>
    <w:p w14:paraId="1FDE6244" w14:textId="77777777" w:rsidR="0099288B" w:rsidRDefault="0099288B">
      <w:r>
        <w:rPr>
          <w:b/>
          <w:bCs/>
        </w:rPr>
        <w:t>F</w:t>
      </w:r>
      <w:r w:rsidRPr="00A6150B">
        <w:rPr>
          <w:b/>
          <w:bCs/>
        </w:rPr>
        <w:t xml:space="preserve">ollow </w:t>
      </w:r>
      <w:r>
        <w:rPr>
          <w:b/>
          <w:bCs/>
        </w:rPr>
        <w:t>t</w:t>
      </w:r>
      <w:r w:rsidRPr="00A6150B">
        <w:rPr>
          <w:b/>
          <w:bCs/>
        </w:rPr>
        <w:t xml:space="preserve">hese </w:t>
      </w:r>
      <w:r>
        <w:rPr>
          <w:b/>
          <w:bCs/>
        </w:rPr>
        <w:t>p</w:t>
      </w:r>
      <w:r w:rsidRPr="00A6150B">
        <w:rPr>
          <w:b/>
          <w:bCs/>
        </w:rPr>
        <w:t xml:space="preserve">rocedures:  </w:t>
      </w:r>
      <w:r w:rsidRPr="00A6150B">
        <w:t>If requested by your</w:t>
      </w:r>
      <w:r>
        <w:t xml:space="preserve"> instructor</w:t>
      </w:r>
      <w:r w:rsidRPr="00A6150B">
        <w:t xml:space="preserve">, </w:t>
      </w:r>
      <w:r>
        <w:t>please include</w:t>
      </w:r>
      <w:r w:rsidRPr="00A6150B">
        <w:t xml:space="preserve"> an assignment cover sheet</w:t>
      </w:r>
      <w:r>
        <w:t xml:space="preserve">. This will become </w:t>
      </w:r>
      <w:r w:rsidRPr="00A6150B">
        <w:t xml:space="preserve">the first page of </w:t>
      </w:r>
      <w:r>
        <w:t>your assignment</w:t>
      </w:r>
      <w:r w:rsidRPr="00A6150B">
        <w:t xml:space="preserve">. </w:t>
      </w:r>
      <w:r>
        <w:t>In addition, your</w:t>
      </w:r>
      <w:r w:rsidRPr="00A6150B">
        <w:t xml:space="preserve"> assignment header should include </w:t>
      </w:r>
      <w:r>
        <w:t xml:space="preserve">your </w:t>
      </w:r>
      <w:r w:rsidRPr="00A6150B">
        <w:t>last name, first initial, course code, dash, and assignment number</w:t>
      </w:r>
      <w:r>
        <w:t xml:space="preserve">. This should be left </w:t>
      </w:r>
      <w:r w:rsidRPr="00A6150B">
        <w:t>justified</w:t>
      </w:r>
      <w:r>
        <w:t>,</w:t>
      </w:r>
      <w:r w:rsidRPr="00A6150B">
        <w:t xml:space="preserve"> </w:t>
      </w:r>
      <w:r>
        <w:t>with</w:t>
      </w:r>
      <w:r w:rsidRPr="00A6150B">
        <w:t xml:space="preserve"> the page number </w:t>
      </w:r>
      <w:r>
        <w:t xml:space="preserve">right </w:t>
      </w:r>
      <w:r w:rsidRPr="00A6150B">
        <w:t>justified</w:t>
      </w:r>
      <w:r>
        <w:t>. For example:</w:t>
      </w:r>
    </w:p>
    <w:p w14:paraId="316C9D80" w14:textId="77777777" w:rsidR="0099288B" w:rsidRDefault="0099288B"/>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0"/>
      </w:tblGrid>
      <w:tr w:rsidR="0099288B" w:rsidRPr="00AE7D53" w14:paraId="56767B4A" w14:textId="77777777">
        <w:tc>
          <w:tcPr>
            <w:tcW w:w="6570" w:type="dxa"/>
            <w:shd w:val="clear" w:color="auto" w:fill="auto"/>
          </w:tcPr>
          <w:p w14:paraId="2EE30653" w14:textId="77777777" w:rsidR="0099288B" w:rsidRPr="00AE7D53" w:rsidRDefault="0099288B">
            <w:pPr>
              <w:rPr>
                <w:sz w:val="22"/>
                <w:szCs w:val="22"/>
              </w:rPr>
            </w:pPr>
            <w:r w:rsidRPr="00AE7D53">
              <w:rPr>
                <w:sz w:val="22"/>
                <w:szCs w:val="22"/>
              </w:rPr>
              <w:t>DoeJXXX0000-1                                                                          1</w:t>
            </w:r>
          </w:p>
        </w:tc>
      </w:tr>
    </w:tbl>
    <w:p w14:paraId="1A649742" w14:textId="77777777" w:rsidR="0099288B" w:rsidRPr="00A6150B" w:rsidRDefault="0099288B">
      <w:pPr>
        <w:jc w:val="both"/>
        <w:rPr>
          <w:b/>
          <w:bCs/>
        </w:rPr>
      </w:pPr>
    </w:p>
    <w:p w14:paraId="200B7C7F" w14:textId="77777777" w:rsidR="0099288B" w:rsidRPr="00A6150B" w:rsidRDefault="0099288B">
      <w:r>
        <w:rPr>
          <w:b/>
          <w:bCs/>
        </w:rPr>
        <w:t>Save a copy of your assignments</w:t>
      </w:r>
      <w:r w:rsidRPr="00A6150B">
        <w:rPr>
          <w:b/>
          <w:bCs/>
        </w:rPr>
        <w:t xml:space="preserve">: </w:t>
      </w:r>
      <w:r w:rsidRPr="00A6150B">
        <w:t xml:space="preserve">You may need to re-submit </w:t>
      </w:r>
      <w:r>
        <w:t xml:space="preserve">an </w:t>
      </w:r>
      <w:r w:rsidRPr="00A6150B">
        <w:t xml:space="preserve">assignment </w:t>
      </w:r>
      <w:r>
        <w:t xml:space="preserve">at your instructor’s request. Make sure you save your files in accessible location. </w:t>
      </w:r>
    </w:p>
    <w:p w14:paraId="73B3CC7B" w14:textId="77777777" w:rsidR="0099288B" w:rsidRPr="00A6150B" w:rsidRDefault="0099288B"/>
    <w:p w14:paraId="53B87B4D" w14:textId="77777777" w:rsidR="0099288B" w:rsidRPr="00A6150B" w:rsidRDefault="0099288B">
      <w:r w:rsidRPr="00A6150B">
        <w:rPr>
          <w:b/>
          <w:bCs/>
        </w:rPr>
        <w:t xml:space="preserve">Academic </w:t>
      </w:r>
      <w:r>
        <w:rPr>
          <w:b/>
          <w:bCs/>
        </w:rPr>
        <w:t>i</w:t>
      </w:r>
      <w:r w:rsidRPr="00A6150B">
        <w:rPr>
          <w:b/>
          <w:bCs/>
        </w:rPr>
        <w:t xml:space="preserve">ntegrity: </w:t>
      </w:r>
      <w:r w:rsidRPr="00A6150B">
        <w:t xml:space="preserve">All work submitted in each course must be </w:t>
      </w:r>
      <w:r>
        <w:t>your</w:t>
      </w:r>
      <w:r w:rsidRPr="00A6150B">
        <w:t xml:space="preserve"> own</w:t>
      </w:r>
      <w:r>
        <w:t xml:space="preserve"> original work</w:t>
      </w:r>
      <w:r w:rsidRPr="00A6150B">
        <w:t xml:space="preserve">. This includes all assignments, exams, term papers, and other projects required by </w:t>
      </w:r>
      <w:r>
        <w:t>your</w:t>
      </w:r>
      <w:r w:rsidRPr="00A6150B">
        <w:t xml:space="preserve"> </w:t>
      </w:r>
      <w:r>
        <w:t>instructor</w:t>
      </w:r>
      <w:r w:rsidRPr="0024701B">
        <w:rPr>
          <w:color w:val="FF0000"/>
        </w:rPr>
        <w:t>.</w:t>
      </w:r>
      <w:r w:rsidRPr="00A6150B">
        <w:t xml:space="preserve"> </w:t>
      </w:r>
      <w:r>
        <w:t>Knowingly</w:t>
      </w:r>
      <w:r w:rsidRPr="00A6150B">
        <w:t xml:space="preserve"> submi</w:t>
      </w:r>
      <w:r>
        <w:t>tting</w:t>
      </w:r>
      <w:r w:rsidRPr="00A6150B">
        <w:t xml:space="preserve"> another person’s work </w:t>
      </w:r>
      <w:r>
        <w:t>as your own,</w:t>
      </w:r>
      <w:r w:rsidRPr="00A6150B">
        <w:t xml:space="preserve"> without properly citing the source of the work</w:t>
      </w:r>
      <w:r>
        <w:t>,</w:t>
      </w:r>
      <w:r w:rsidRPr="00A6150B">
        <w:t xml:space="preserve"> </w:t>
      </w:r>
      <w:r>
        <w:t>is</w:t>
      </w:r>
      <w:r w:rsidRPr="00A6150B">
        <w:t xml:space="preserve"> considered plagiarism</w:t>
      </w:r>
      <w:r>
        <w:t>. This will</w:t>
      </w:r>
      <w:r w:rsidRPr="00A6150B">
        <w:t xml:space="preserve"> </w:t>
      </w:r>
      <w:r>
        <w:t>r</w:t>
      </w:r>
      <w:r w:rsidRPr="00A6150B">
        <w:t>esult in an unsatisfactory grade for the work submitted or for the entire course</w:t>
      </w:r>
      <w:r>
        <w:t xml:space="preserve">. It </w:t>
      </w:r>
      <w:r w:rsidRPr="00A6150B">
        <w:t xml:space="preserve">may </w:t>
      </w:r>
      <w:r>
        <w:t xml:space="preserve">also </w:t>
      </w:r>
      <w:r w:rsidRPr="00A6150B">
        <w:t>result in academic dismissal</w:t>
      </w:r>
      <w:r>
        <w:t xml:space="preserve"> from the University</w:t>
      </w:r>
      <w:r w:rsidRPr="00A6150B">
        <w:t>.</w:t>
      </w:r>
    </w:p>
    <w:p w14:paraId="675F131C" w14:textId="77777777" w:rsidR="0099288B" w:rsidRPr="00A6150B" w:rsidRDefault="0099288B">
      <w:pPr>
        <w:rPr>
          <w:sz w:val="18"/>
          <w:szCs w:val="18"/>
        </w:rPr>
      </w:pPr>
    </w:p>
    <w:tbl>
      <w:tblPr>
        <w:tblW w:w="0" w:type="auto"/>
        <w:tblLayout w:type="fixed"/>
        <w:tblLook w:val="0000" w:firstRow="0" w:lastRow="0" w:firstColumn="0" w:lastColumn="0" w:noHBand="0" w:noVBand="0"/>
      </w:tblPr>
      <w:tblGrid>
        <w:gridCol w:w="4428"/>
        <w:gridCol w:w="4428"/>
      </w:tblGrid>
      <w:tr w:rsidR="0099288B" w:rsidRPr="00A6150B" w14:paraId="705C5A79" w14:textId="77777777">
        <w:tc>
          <w:tcPr>
            <w:tcW w:w="4428" w:type="dxa"/>
            <w:tcBorders>
              <w:top w:val="nil"/>
              <w:left w:val="nil"/>
              <w:bottom w:val="nil"/>
              <w:right w:val="nil"/>
            </w:tcBorders>
          </w:tcPr>
          <w:p w14:paraId="456D06B8" w14:textId="77777777" w:rsidR="0099288B" w:rsidRPr="00A6150B" w:rsidRDefault="0099288B">
            <w:pPr>
              <w:rPr>
                <w:b/>
                <w:bCs/>
                <w:sz w:val="22"/>
                <w:szCs w:val="22"/>
              </w:rPr>
            </w:pPr>
          </w:p>
        </w:tc>
        <w:tc>
          <w:tcPr>
            <w:tcW w:w="4428" w:type="dxa"/>
            <w:tcBorders>
              <w:top w:val="nil"/>
              <w:left w:val="nil"/>
              <w:bottom w:val="nil"/>
              <w:right w:val="nil"/>
            </w:tcBorders>
          </w:tcPr>
          <w:p w14:paraId="02A789C1" w14:textId="77777777" w:rsidR="0099288B" w:rsidRPr="00A6150B" w:rsidRDefault="0099288B">
            <w:pPr>
              <w:rPr>
                <w:b/>
                <w:bCs/>
                <w:sz w:val="22"/>
                <w:szCs w:val="22"/>
              </w:rPr>
            </w:pPr>
          </w:p>
        </w:tc>
      </w:tr>
      <w:tr w:rsidR="0099288B" w:rsidRPr="00A6150B" w14:paraId="793A5778" w14:textId="77777777">
        <w:tc>
          <w:tcPr>
            <w:tcW w:w="4428" w:type="dxa"/>
            <w:tcBorders>
              <w:top w:val="nil"/>
              <w:left w:val="nil"/>
              <w:bottom w:val="nil"/>
              <w:right w:val="nil"/>
            </w:tcBorders>
          </w:tcPr>
          <w:p w14:paraId="2207B7FE" w14:textId="77777777" w:rsidR="0099288B" w:rsidRPr="00295B44" w:rsidRDefault="005C3DBE">
            <w:r>
              <w:rPr>
                <w:b/>
                <w:bCs/>
              </w:rPr>
              <w:t>EDU7006</w:t>
            </w:r>
            <w:r w:rsidR="00F509E6" w:rsidRPr="00295B44">
              <w:rPr>
                <w:b/>
                <w:bCs/>
              </w:rPr>
              <w:t>-8</w:t>
            </w:r>
          </w:p>
        </w:tc>
        <w:tc>
          <w:tcPr>
            <w:tcW w:w="4428" w:type="dxa"/>
            <w:tcBorders>
              <w:top w:val="nil"/>
              <w:left w:val="nil"/>
              <w:bottom w:val="nil"/>
              <w:right w:val="nil"/>
            </w:tcBorders>
          </w:tcPr>
          <w:p w14:paraId="1D2A4233" w14:textId="77777777" w:rsidR="0099288B" w:rsidRPr="00295B44" w:rsidRDefault="005063C4" w:rsidP="005C3DBE">
            <w:pPr>
              <w:rPr>
                <w:b/>
                <w:bCs/>
              </w:rPr>
            </w:pPr>
            <w:r w:rsidRPr="00295B44">
              <w:rPr>
                <w:b/>
                <w:bCs/>
              </w:rPr>
              <w:t xml:space="preserve">Dr. </w:t>
            </w:r>
            <w:r w:rsidR="005C3DBE">
              <w:rPr>
                <w:b/>
                <w:bCs/>
              </w:rPr>
              <w:t>Rebecca Watts</w:t>
            </w:r>
          </w:p>
        </w:tc>
      </w:tr>
      <w:tr w:rsidR="0099288B" w:rsidRPr="00A6150B" w14:paraId="57FA5C4B" w14:textId="77777777">
        <w:tc>
          <w:tcPr>
            <w:tcW w:w="4428" w:type="dxa"/>
            <w:tcBorders>
              <w:top w:val="nil"/>
              <w:left w:val="nil"/>
              <w:bottom w:val="nil"/>
              <w:right w:val="nil"/>
            </w:tcBorders>
          </w:tcPr>
          <w:p w14:paraId="4E3A9898" w14:textId="77777777" w:rsidR="0099288B" w:rsidRPr="00295B44" w:rsidRDefault="0099288B">
            <w:pPr>
              <w:rPr>
                <w:b/>
                <w:bCs/>
              </w:rPr>
            </w:pPr>
          </w:p>
        </w:tc>
        <w:tc>
          <w:tcPr>
            <w:tcW w:w="4428" w:type="dxa"/>
            <w:tcBorders>
              <w:top w:val="nil"/>
              <w:left w:val="nil"/>
              <w:bottom w:val="nil"/>
              <w:right w:val="nil"/>
            </w:tcBorders>
          </w:tcPr>
          <w:p w14:paraId="38FCDEC1" w14:textId="77777777" w:rsidR="0099288B" w:rsidRPr="00295B44" w:rsidRDefault="0099288B">
            <w:pPr>
              <w:rPr>
                <w:b/>
                <w:bCs/>
              </w:rPr>
            </w:pPr>
          </w:p>
        </w:tc>
      </w:tr>
      <w:tr w:rsidR="0099288B" w:rsidRPr="00A6150B" w14:paraId="6B367CFC" w14:textId="77777777">
        <w:tc>
          <w:tcPr>
            <w:tcW w:w="4428" w:type="dxa"/>
            <w:tcBorders>
              <w:top w:val="nil"/>
              <w:left w:val="nil"/>
              <w:bottom w:val="nil"/>
              <w:right w:val="nil"/>
            </w:tcBorders>
          </w:tcPr>
          <w:p w14:paraId="3AB37C58" w14:textId="77777777" w:rsidR="0099288B" w:rsidRPr="00295B44" w:rsidRDefault="00922B66" w:rsidP="005C3DBE">
            <w:pPr>
              <w:rPr>
                <w:b/>
                <w:bCs/>
              </w:rPr>
            </w:pPr>
            <w:r>
              <w:rPr>
                <w:b/>
              </w:rPr>
              <w:t>Q</w:t>
            </w:r>
            <w:r w:rsidR="005C3DBE">
              <w:rPr>
                <w:b/>
              </w:rPr>
              <w:t>uantitativ</w:t>
            </w:r>
            <w:r>
              <w:rPr>
                <w:b/>
              </w:rPr>
              <w:t>e Research Design</w:t>
            </w:r>
          </w:p>
        </w:tc>
        <w:tc>
          <w:tcPr>
            <w:tcW w:w="4428" w:type="dxa"/>
            <w:tcBorders>
              <w:top w:val="nil"/>
              <w:left w:val="nil"/>
              <w:bottom w:val="nil"/>
              <w:right w:val="nil"/>
            </w:tcBorders>
          </w:tcPr>
          <w:p w14:paraId="12B6004E" w14:textId="77777777" w:rsidR="0099288B" w:rsidRPr="00295B44" w:rsidRDefault="00CE1456">
            <w:pPr>
              <w:rPr>
                <w:b/>
                <w:bCs/>
              </w:rPr>
            </w:pPr>
            <w:r w:rsidRPr="00295B44">
              <w:rPr>
                <w:b/>
                <w:bCs/>
              </w:rPr>
              <w:t>Activity #</w:t>
            </w:r>
            <w:r w:rsidR="00527361">
              <w:rPr>
                <w:b/>
                <w:bCs/>
              </w:rPr>
              <w:t>2</w:t>
            </w:r>
            <w:r w:rsidR="00F45D12">
              <w:rPr>
                <w:b/>
                <w:bCs/>
              </w:rPr>
              <w:t>a</w:t>
            </w:r>
            <w:r w:rsidR="000D78F7" w:rsidRPr="00295B44">
              <w:rPr>
                <w:b/>
                <w:bCs/>
              </w:rPr>
              <w:t xml:space="preserve">: </w:t>
            </w:r>
            <w:r w:rsidR="00F45D12">
              <w:rPr>
                <w:b/>
                <w:bCs/>
              </w:rPr>
              <w:t xml:space="preserve">Exploring Inferential Statistics </w:t>
            </w:r>
          </w:p>
        </w:tc>
      </w:tr>
    </w:tbl>
    <w:p w14:paraId="2465C8C8" w14:textId="77777777" w:rsidR="00AE7D53" w:rsidRDefault="00AE7D53" w:rsidP="007A414B">
      <w:pPr>
        <w:rPr>
          <w:b/>
          <w:bCs/>
          <w:sz w:val="22"/>
          <w:szCs w:val="22"/>
        </w:rPr>
      </w:pPr>
    </w:p>
    <w:p w14:paraId="6FD47699" w14:textId="77777777" w:rsidR="008C5E7D" w:rsidRPr="00535964" w:rsidRDefault="00284D68" w:rsidP="00922B66">
      <w:pPr>
        <w:rPr>
          <w:bCs/>
        </w:rPr>
      </w:pPr>
      <w:r w:rsidRPr="00AE7D53">
        <w:rPr>
          <w:b/>
          <w:bCs/>
        </w:rPr>
        <w:t>Comments:</w:t>
      </w:r>
      <w:r w:rsidR="00CA7F35" w:rsidRPr="00AE7D53">
        <w:rPr>
          <w:b/>
          <w:bCs/>
        </w:rPr>
        <w:t xml:space="preserve"> </w:t>
      </w:r>
      <w:r w:rsidR="00535964">
        <w:rPr>
          <w:bCs/>
        </w:rPr>
        <w:t>I’m just now finishing with the first assignment in this two-part assignment.  I can’t believe this one was only worth 5pts.  I’m hoping to finish the second part by Sunday afternoon.</w:t>
      </w:r>
    </w:p>
    <w:p w14:paraId="44D6B289" w14:textId="77777777" w:rsidR="00AE7D53" w:rsidRPr="008C5E7D" w:rsidRDefault="00AE7D53" w:rsidP="007A414B">
      <w:pPr>
        <w:rPr>
          <w:bCs/>
          <w:sz w:val="22"/>
          <w:szCs w:val="22"/>
        </w:rPr>
      </w:pPr>
    </w:p>
    <w:p w14:paraId="7B8BFB6C" w14:textId="77777777" w:rsidR="0099288B" w:rsidRPr="00A6150B" w:rsidRDefault="0099288B">
      <w:pPr>
        <w:pBdr>
          <w:top w:val="single" w:sz="6" w:space="1" w:color="auto"/>
          <w:left w:val="single" w:sz="6" w:space="4" w:color="auto"/>
          <w:bottom w:val="single" w:sz="6" w:space="1" w:color="auto"/>
          <w:right w:val="single" w:sz="6" w:space="4" w:color="auto"/>
        </w:pBdr>
        <w:shd w:val="clear" w:color="auto" w:fill="FFFF99"/>
        <w:spacing w:line="360" w:lineRule="auto"/>
        <w:rPr>
          <w:b/>
          <w:bCs/>
          <w:sz w:val="22"/>
          <w:szCs w:val="22"/>
        </w:rPr>
      </w:pPr>
      <w:r w:rsidRPr="00A6150B">
        <w:rPr>
          <w:b/>
          <w:bCs/>
          <w:sz w:val="22"/>
          <w:szCs w:val="22"/>
        </w:rPr>
        <w:t>Faculty Use Only</w:t>
      </w:r>
    </w:p>
    <w:bookmarkStart w:id="1" w:name="Text7"/>
    <w:p w14:paraId="44394D47" w14:textId="77777777" w:rsidR="0099288B" w:rsidRDefault="0099288B">
      <w:pPr>
        <w:pBdr>
          <w:top w:val="single" w:sz="6" w:space="1" w:color="auto"/>
          <w:left w:val="single" w:sz="6" w:space="4" w:color="auto"/>
          <w:bottom w:val="single" w:sz="6" w:space="1" w:color="auto"/>
          <w:right w:val="single" w:sz="6" w:space="4" w:color="auto"/>
        </w:pBdr>
        <w:shd w:val="clear" w:color="auto" w:fill="FFFF99"/>
        <w:spacing w:line="360" w:lineRule="auto"/>
        <w:rPr>
          <w:ins w:id="2" w:author="       " w:date="2014-09-18T16:39:00Z"/>
          <w:sz w:val="22"/>
          <w:szCs w:val="22"/>
        </w:rPr>
      </w:pPr>
      <w:del w:id="3" w:author="       " w:date="2014-09-18T16:35:00Z">
        <w:r w:rsidRPr="00A6150B" w:rsidDel="005F47DF">
          <w:rPr>
            <w:sz w:val="22"/>
            <w:szCs w:val="22"/>
          </w:rPr>
          <w:fldChar w:fldCharType="begin">
            <w:ffData>
              <w:name w:val="Text7"/>
              <w:enabled/>
              <w:calcOnExit w:val="0"/>
              <w:textInput>
                <w:default w:val="&lt;Faculty comments here&gt;"/>
              </w:textInput>
            </w:ffData>
          </w:fldChar>
        </w:r>
        <w:r w:rsidRPr="00A6150B" w:rsidDel="005F47DF">
          <w:rPr>
            <w:sz w:val="22"/>
            <w:szCs w:val="22"/>
          </w:rPr>
          <w:delInstrText xml:space="preserve"> FORMTEXT </w:delInstrText>
        </w:r>
        <w:r w:rsidRPr="00A6150B" w:rsidDel="005F47DF">
          <w:rPr>
            <w:sz w:val="22"/>
            <w:szCs w:val="22"/>
          </w:rPr>
        </w:r>
        <w:r w:rsidRPr="00A6150B" w:rsidDel="005F47DF">
          <w:rPr>
            <w:sz w:val="22"/>
            <w:szCs w:val="22"/>
          </w:rPr>
          <w:fldChar w:fldCharType="separate"/>
        </w:r>
        <w:r w:rsidRPr="00A6150B" w:rsidDel="005F47DF">
          <w:rPr>
            <w:noProof/>
            <w:sz w:val="22"/>
            <w:szCs w:val="22"/>
          </w:rPr>
          <w:delText>&lt;Faculty comments here&gt;</w:delText>
        </w:r>
        <w:r w:rsidRPr="00A6150B" w:rsidDel="005F47DF">
          <w:rPr>
            <w:sz w:val="22"/>
            <w:szCs w:val="22"/>
          </w:rPr>
          <w:fldChar w:fldCharType="end"/>
        </w:r>
      </w:del>
      <w:bookmarkEnd w:id="1"/>
      <w:ins w:id="4" w:author="       " w:date="2014-09-18T16:35:00Z">
        <w:r w:rsidR="005F47DF">
          <w:rPr>
            <w:sz w:val="22"/>
            <w:szCs w:val="22"/>
          </w:rPr>
          <w:t xml:space="preserve">Michael, I do realize the difficulty of this assignment. It is probably the most difficult of all assignments. I appreciate your hard work. As you have probably noticed, the key to calculating the test statistics is to locate the correct formula and insert the correct values into that formula. Sometimes, you must calculate one value from another value. Thus, if you miscalculate one value, it can affect your calculation of other values. In your paper, you use the correct formulas and you approaching the assignments correctly. Your </w:t>
        </w:r>
      </w:ins>
      <w:ins w:id="5" w:author="       " w:date="2014-09-18T16:37:00Z">
        <w:r w:rsidR="005F47DF">
          <w:rPr>
            <w:sz w:val="22"/>
            <w:szCs w:val="22"/>
          </w:rPr>
          <w:t xml:space="preserve">are following the process, but you are not calculating the values correctly. </w:t>
        </w:r>
        <w:r w:rsidR="005F47DF">
          <w:rPr>
            <w:sz w:val="22"/>
            <w:szCs w:val="22"/>
          </w:rPr>
          <w:lastRenderedPageBreak/>
          <w:t xml:space="preserve">I might suggest that you try to do your calculations in Excel. Excel will calculate the statistics for you. As I said, you are reasoning correctly in solving the problems, but your calculations are not correct. </w:t>
        </w:r>
      </w:ins>
      <w:ins w:id="6" w:author="       " w:date="2014-09-18T16:39:00Z">
        <w:r w:rsidR="005F47DF">
          <w:rPr>
            <w:sz w:val="22"/>
            <w:szCs w:val="22"/>
          </w:rPr>
          <w:t xml:space="preserve">You are stating the hypotheses correctly and you are using the critical tables to determine the critical values. You are making calculations mistakes and this affects all of your calculations. </w:t>
        </w:r>
      </w:ins>
    </w:p>
    <w:p w14:paraId="65567E1F"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7" w:author="       " w:date="2014-09-18T16:40:00Z"/>
          <w:sz w:val="22"/>
          <w:szCs w:val="22"/>
        </w:rPr>
      </w:pPr>
    </w:p>
    <w:p w14:paraId="42316997"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8" w:author="       " w:date="2014-09-18T16:40:00Z"/>
          <w:sz w:val="22"/>
          <w:szCs w:val="22"/>
        </w:rPr>
      </w:pPr>
      <w:ins w:id="9" w:author="       " w:date="2014-09-18T16:40:00Z">
        <w:r>
          <w:rPr>
            <w:sz w:val="22"/>
            <w:szCs w:val="22"/>
          </w:rPr>
          <w:t>I want you to write the following on a note care:</w:t>
        </w:r>
      </w:ins>
    </w:p>
    <w:p w14:paraId="7CACA922"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10" w:author="       " w:date="2014-09-18T16:40:00Z"/>
          <w:sz w:val="22"/>
          <w:szCs w:val="22"/>
        </w:rPr>
      </w:pPr>
    </w:p>
    <w:p w14:paraId="06E1710B"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11" w:author="       " w:date="2014-09-18T16:41:00Z"/>
          <w:sz w:val="22"/>
          <w:szCs w:val="22"/>
        </w:rPr>
      </w:pPr>
      <w:ins w:id="12" w:author="       " w:date="2014-09-18T16:40:00Z">
        <w:r>
          <w:rPr>
            <w:sz w:val="22"/>
            <w:szCs w:val="22"/>
          </w:rPr>
          <w:t xml:space="preserve">If the absolute value of the calculated statistic is greater than the critical table value of the </w:t>
        </w:r>
      </w:ins>
      <w:ins w:id="13" w:author="       " w:date="2014-09-18T16:41:00Z">
        <w:r>
          <w:rPr>
            <w:sz w:val="22"/>
            <w:szCs w:val="22"/>
          </w:rPr>
          <w:t>statistic</w:t>
        </w:r>
      </w:ins>
      <w:ins w:id="14" w:author="       " w:date="2014-09-18T16:40:00Z">
        <w:r>
          <w:rPr>
            <w:sz w:val="22"/>
            <w:szCs w:val="22"/>
          </w:rPr>
          <w:t>,</w:t>
        </w:r>
      </w:ins>
      <w:ins w:id="15" w:author="       " w:date="2014-09-18T16:41:00Z">
        <w:r>
          <w:rPr>
            <w:sz w:val="22"/>
            <w:szCs w:val="22"/>
          </w:rPr>
          <w:t xml:space="preserve"> then you REJECT the null hypothesis.</w:t>
        </w:r>
      </w:ins>
    </w:p>
    <w:p w14:paraId="11BA77DC"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16" w:author="       " w:date="2014-09-18T16:41:00Z"/>
          <w:sz w:val="22"/>
          <w:szCs w:val="22"/>
        </w:rPr>
      </w:pPr>
    </w:p>
    <w:p w14:paraId="3994E3A0" w14:textId="77777777" w:rsidR="005F47DF" w:rsidRDefault="005F47DF">
      <w:pPr>
        <w:pBdr>
          <w:top w:val="single" w:sz="6" w:space="1" w:color="auto"/>
          <w:left w:val="single" w:sz="6" w:space="4" w:color="auto"/>
          <w:bottom w:val="single" w:sz="6" w:space="1" w:color="auto"/>
          <w:right w:val="single" w:sz="6" w:space="4" w:color="auto"/>
        </w:pBdr>
        <w:shd w:val="clear" w:color="auto" w:fill="FFFF99"/>
        <w:spacing w:line="360" w:lineRule="auto"/>
        <w:rPr>
          <w:ins w:id="17" w:author="       " w:date="2014-09-18T16:42:00Z"/>
          <w:sz w:val="22"/>
          <w:szCs w:val="22"/>
        </w:rPr>
      </w:pPr>
      <w:ins w:id="18" w:author="       " w:date="2014-09-18T16:41:00Z">
        <w:r>
          <w:rPr>
            <w:sz w:val="22"/>
            <w:szCs w:val="22"/>
          </w:rPr>
          <w:t xml:space="preserve">If the absolute value of the calculated statistic is less than the critical table value of the statistic (at the respective alpha level), then you DO NOT REJECT the null hypothesis. </w:t>
        </w:r>
      </w:ins>
    </w:p>
    <w:p w14:paraId="1FED4D84" w14:textId="77777777" w:rsidR="00707BA2" w:rsidRDefault="00707BA2">
      <w:pPr>
        <w:pBdr>
          <w:top w:val="single" w:sz="6" w:space="1" w:color="auto"/>
          <w:left w:val="single" w:sz="6" w:space="4" w:color="auto"/>
          <w:bottom w:val="single" w:sz="6" w:space="1" w:color="auto"/>
          <w:right w:val="single" w:sz="6" w:space="4" w:color="auto"/>
        </w:pBdr>
        <w:shd w:val="clear" w:color="auto" w:fill="FFFF99"/>
        <w:spacing w:line="360" w:lineRule="auto"/>
        <w:rPr>
          <w:ins w:id="19" w:author="       " w:date="2014-09-18T16:42:00Z"/>
          <w:sz w:val="22"/>
          <w:szCs w:val="22"/>
        </w:rPr>
      </w:pPr>
    </w:p>
    <w:p w14:paraId="6DC37301" w14:textId="77777777" w:rsidR="00707BA2" w:rsidRDefault="00707BA2">
      <w:pPr>
        <w:pBdr>
          <w:top w:val="single" w:sz="6" w:space="1" w:color="auto"/>
          <w:left w:val="single" w:sz="6" w:space="4" w:color="auto"/>
          <w:bottom w:val="single" w:sz="6" w:space="1" w:color="auto"/>
          <w:right w:val="single" w:sz="6" w:space="4" w:color="auto"/>
        </w:pBdr>
        <w:shd w:val="clear" w:color="auto" w:fill="FFFF99"/>
        <w:spacing w:line="360" w:lineRule="auto"/>
        <w:rPr>
          <w:ins w:id="20" w:author="       " w:date="2014-09-18T16:48:00Z"/>
          <w:sz w:val="22"/>
          <w:szCs w:val="22"/>
        </w:rPr>
      </w:pPr>
      <w:ins w:id="21" w:author="       " w:date="2014-09-18T16:42:00Z">
        <w:r>
          <w:rPr>
            <w:sz w:val="22"/>
            <w:szCs w:val="22"/>
          </w:rPr>
          <w:t>It is most important that you apply the rule correctly. It is important that you calculate the test statistic correctly.</w:t>
        </w:r>
      </w:ins>
    </w:p>
    <w:p w14:paraId="7E1FD416" w14:textId="77777777"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22" w:author="       " w:date="2014-09-18T16:48:00Z"/>
          <w:sz w:val="22"/>
          <w:szCs w:val="22"/>
        </w:rPr>
      </w:pPr>
    </w:p>
    <w:p w14:paraId="26185165" w14:textId="5023E933"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23" w:author="       " w:date="2014-09-18T16:47:00Z"/>
          <w:sz w:val="22"/>
          <w:szCs w:val="22"/>
        </w:rPr>
      </w:pPr>
      <w:ins w:id="24" w:author="       " w:date="2014-09-18T16:48:00Z">
        <w:r>
          <w:rPr>
            <w:sz w:val="22"/>
            <w:szCs w:val="22"/>
          </w:rPr>
          <w:t xml:space="preserve">I am attaching a file here that shows the correct calculations for the statistics in assignment 2. I ask that you not share this with other students. Review the calculations and see if you can determine where you made the calculation errors. </w:t>
        </w:r>
      </w:ins>
      <w:ins w:id="25" w:author="       " w:date="2014-09-18T16:49:00Z">
        <w:r w:rsidR="00FE626A">
          <w:rPr>
            <w:sz w:val="22"/>
            <w:szCs w:val="22"/>
          </w:rPr>
          <w:t>I also encourage you to call me if you have questions or feel overwhelmed.</w:t>
        </w:r>
      </w:ins>
    </w:p>
    <w:p w14:paraId="0DF75DD8" w14:textId="77777777"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26" w:author="       " w:date="2014-09-18T16:47:00Z"/>
          <w:sz w:val="22"/>
          <w:szCs w:val="22"/>
        </w:rPr>
      </w:pPr>
    </w:p>
    <w:bookmarkStart w:id="27" w:name="_MON_1346420070"/>
    <w:bookmarkEnd w:id="27"/>
    <w:p w14:paraId="65D7EC40" w14:textId="77777777"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28" w:author="       " w:date="2014-09-18T16:47:00Z"/>
          <w:sz w:val="22"/>
          <w:szCs w:val="22"/>
        </w:rPr>
      </w:pPr>
      <w:ins w:id="29" w:author="       " w:date="2014-09-18T16:48:00Z">
        <w:r>
          <w:rPr>
            <w:sz w:val="22"/>
            <w:szCs w:val="22"/>
          </w:rPr>
          <w:object w:dxaOrig="1920" w:dyaOrig="1120" w14:anchorId="1074B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56pt" o:ole="">
              <v:imagedata r:id="rId10" o:title=""/>
            </v:shape>
            <o:OLEObject Type="Embed" ProgID="Word.Document.12" ShapeID="_x0000_i1026" DrawAspect="Icon" ObjectID="_1346422756" r:id="rId11">
              <o:FieldCodes>\s</o:FieldCodes>
            </o:OLEObject>
          </w:object>
        </w:r>
      </w:ins>
    </w:p>
    <w:p w14:paraId="278F49B7" w14:textId="77777777" w:rsidR="00707BA2" w:rsidRDefault="00707BA2">
      <w:pPr>
        <w:pBdr>
          <w:top w:val="single" w:sz="6" w:space="1" w:color="auto"/>
          <w:left w:val="single" w:sz="6" w:space="4" w:color="auto"/>
          <w:bottom w:val="single" w:sz="6" w:space="1" w:color="auto"/>
          <w:right w:val="single" w:sz="6" w:space="4" w:color="auto"/>
        </w:pBdr>
        <w:shd w:val="clear" w:color="auto" w:fill="FFFF99"/>
        <w:spacing w:line="360" w:lineRule="auto"/>
        <w:rPr>
          <w:sz w:val="22"/>
          <w:szCs w:val="22"/>
        </w:rPr>
      </w:pPr>
    </w:p>
    <w:p w14:paraId="3F0BABA0" w14:textId="77777777" w:rsidR="00707BA2" w:rsidRDefault="00707BA2">
      <w:pPr>
        <w:pBdr>
          <w:top w:val="single" w:sz="6" w:space="1" w:color="auto"/>
          <w:left w:val="single" w:sz="6" w:space="4" w:color="auto"/>
          <w:bottom w:val="single" w:sz="6" w:space="1" w:color="auto"/>
          <w:right w:val="single" w:sz="6" w:space="4" w:color="auto"/>
        </w:pBdr>
        <w:shd w:val="clear" w:color="auto" w:fill="FFFF99"/>
        <w:spacing w:line="360" w:lineRule="auto"/>
        <w:rPr>
          <w:ins w:id="30" w:author="       " w:date="2014-09-18T16:45:00Z"/>
          <w:sz w:val="22"/>
          <w:szCs w:val="22"/>
        </w:rPr>
      </w:pPr>
      <w:ins w:id="31" w:author="       " w:date="2014-09-18T16:43:00Z">
        <w:r>
          <w:rPr>
            <w:sz w:val="22"/>
            <w:szCs w:val="22"/>
          </w:rPr>
          <w:t>Score = 82</w:t>
        </w:r>
      </w:ins>
    </w:p>
    <w:p w14:paraId="3DC3F12B" w14:textId="77777777"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32" w:author="       " w:date="2014-09-18T16:45:00Z"/>
          <w:sz w:val="22"/>
          <w:szCs w:val="22"/>
        </w:rPr>
      </w:pPr>
    </w:p>
    <w:p w14:paraId="2107C282" w14:textId="77777777" w:rsidR="0060789F" w:rsidRDefault="0060789F">
      <w:pPr>
        <w:pBdr>
          <w:top w:val="single" w:sz="6" w:space="1" w:color="auto"/>
          <w:left w:val="single" w:sz="6" w:space="4" w:color="auto"/>
          <w:bottom w:val="single" w:sz="6" w:space="1" w:color="auto"/>
          <w:right w:val="single" w:sz="6" w:space="4" w:color="auto"/>
        </w:pBdr>
        <w:shd w:val="clear" w:color="auto" w:fill="FFFF99"/>
        <w:spacing w:line="360" w:lineRule="auto"/>
        <w:rPr>
          <w:ins w:id="33" w:author="       " w:date="2014-09-18T16:42:00Z"/>
          <w:sz w:val="22"/>
          <w:szCs w:val="22"/>
        </w:rPr>
      </w:pPr>
    </w:p>
    <w:p w14:paraId="41BDBE6F" w14:textId="77777777" w:rsidR="00707BA2" w:rsidRPr="00AE7D53" w:rsidRDefault="00707BA2">
      <w:pPr>
        <w:pBdr>
          <w:top w:val="single" w:sz="6" w:space="1" w:color="auto"/>
          <w:left w:val="single" w:sz="6" w:space="4" w:color="auto"/>
          <w:bottom w:val="single" w:sz="6" w:space="1" w:color="auto"/>
          <w:right w:val="single" w:sz="6" w:space="4" w:color="auto"/>
        </w:pBdr>
        <w:shd w:val="clear" w:color="auto" w:fill="FFFF99"/>
        <w:spacing w:line="360" w:lineRule="auto"/>
        <w:rPr>
          <w:sz w:val="22"/>
          <w:szCs w:val="22"/>
        </w:rPr>
      </w:pPr>
    </w:p>
    <w:bookmarkStart w:id="34" w:name="Text8"/>
    <w:p w14:paraId="273F6D8F" w14:textId="77777777" w:rsidR="007A414B" w:rsidRPr="008C5E7D" w:rsidRDefault="0099288B" w:rsidP="008C5E7D">
      <w:pPr>
        <w:pBdr>
          <w:top w:val="single" w:sz="6" w:space="1" w:color="auto"/>
          <w:left w:val="single" w:sz="6" w:space="4" w:color="auto"/>
          <w:bottom w:val="single" w:sz="6" w:space="1" w:color="auto"/>
          <w:right w:val="single" w:sz="6" w:space="4" w:color="auto"/>
        </w:pBdr>
        <w:shd w:val="clear" w:color="auto" w:fill="FFFF99"/>
        <w:spacing w:line="360" w:lineRule="auto"/>
        <w:rPr>
          <w:sz w:val="22"/>
          <w:szCs w:val="22"/>
        </w:rPr>
      </w:pPr>
      <w:r w:rsidRPr="00A6150B">
        <w:rPr>
          <w:sz w:val="22"/>
          <w:szCs w:val="22"/>
        </w:rPr>
        <w:fldChar w:fldCharType="begin">
          <w:ffData>
            <w:name w:val="Text8"/>
            <w:enabled/>
            <w:calcOnExit w:val="0"/>
            <w:textInput>
              <w:default w:val="&lt;Faculty Name&gt;"/>
            </w:textInput>
          </w:ffData>
        </w:fldChar>
      </w:r>
      <w:r w:rsidRPr="00A6150B">
        <w:rPr>
          <w:sz w:val="22"/>
          <w:szCs w:val="22"/>
        </w:rPr>
        <w:instrText xml:space="preserve"> FORMTEXT </w:instrText>
      </w:r>
      <w:r w:rsidRPr="00A6150B">
        <w:rPr>
          <w:sz w:val="22"/>
          <w:szCs w:val="22"/>
        </w:rPr>
      </w:r>
      <w:r w:rsidRPr="00A6150B">
        <w:rPr>
          <w:sz w:val="22"/>
          <w:szCs w:val="22"/>
        </w:rPr>
        <w:fldChar w:fldCharType="separate"/>
      </w:r>
      <w:r w:rsidRPr="00A6150B">
        <w:rPr>
          <w:noProof/>
          <w:sz w:val="22"/>
          <w:szCs w:val="22"/>
        </w:rPr>
        <w:t>&lt;Faculty Name&gt;</w:t>
      </w:r>
      <w:r w:rsidRPr="00A6150B">
        <w:rPr>
          <w:sz w:val="22"/>
          <w:szCs w:val="22"/>
        </w:rPr>
        <w:fldChar w:fldCharType="end"/>
      </w:r>
      <w:bookmarkEnd w:id="34"/>
      <w:r w:rsidRPr="00A6150B">
        <w:rPr>
          <w:sz w:val="22"/>
          <w:szCs w:val="22"/>
        </w:rPr>
        <w:tab/>
      </w:r>
      <w:bookmarkStart w:id="35" w:name="Text9"/>
      <w:r w:rsidRPr="00A6150B">
        <w:rPr>
          <w:sz w:val="22"/>
          <w:szCs w:val="22"/>
        </w:rPr>
        <w:fldChar w:fldCharType="begin">
          <w:ffData>
            <w:name w:val="Text9"/>
            <w:enabled/>
            <w:calcOnExit w:val="0"/>
            <w:textInput>
              <w:default w:val="&lt;Grade Earned&gt;"/>
            </w:textInput>
          </w:ffData>
        </w:fldChar>
      </w:r>
      <w:r w:rsidRPr="00A6150B">
        <w:rPr>
          <w:sz w:val="22"/>
          <w:szCs w:val="22"/>
        </w:rPr>
        <w:instrText xml:space="preserve"> FORMTEXT </w:instrText>
      </w:r>
      <w:r w:rsidRPr="00A6150B">
        <w:rPr>
          <w:sz w:val="22"/>
          <w:szCs w:val="22"/>
        </w:rPr>
      </w:r>
      <w:r w:rsidRPr="00A6150B">
        <w:rPr>
          <w:sz w:val="22"/>
          <w:szCs w:val="22"/>
        </w:rPr>
        <w:fldChar w:fldCharType="separate"/>
      </w:r>
      <w:r w:rsidRPr="00A6150B">
        <w:rPr>
          <w:noProof/>
          <w:sz w:val="22"/>
          <w:szCs w:val="22"/>
        </w:rPr>
        <w:t>&lt;Grade Earned&gt;</w:t>
      </w:r>
      <w:r w:rsidRPr="00A6150B">
        <w:rPr>
          <w:sz w:val="22"/>
          <w:szCs w:val="22"/>
        </w:rPr>
        <w:fldChar w:fldCharType="end"/>
      </w:r>
      <w:bookmarkEnd w:id="35"/>
      <w:r w:rsidRPr="00A6150B">
        <w:rPr>
          <w:sz w:val="22"/>
          <w:szCs w:val="22"/>
        </w:rPr>
        <w:tab/>
      </w:r>
      <w:bookmarkStart w:id="36" w:name="Text10"/>
      <w:r w:rsidRPr="00A6150B">
        <w:rPr>
          <w:sz w:val="22"/>
          <w:szCs w:val="22"/>
        </w:rPr>
        <w:fldChar w:fldCharType="begin">
          <w:ffData>
            <w:name w:val="Text10"/>
            <w:enabled/>
            <w:calcOnExit w:val="0"/>
            <w:textInput>
              <w:default w:val="&lt;Writing Score&gt;"/>
            </w:textInput>
          </w:ffData>
        </w:fldChar>
      </w:r>
      <w:r w:rsidRPr="00A6150B">
        <w:rPr>
          <w:sz w:val="22"/>
          <w:szCs w:val="22"/>
        </w:rPr>
        <w:instrText xml:space="preserve"> FORMTEXT </w:instrText>
      </w:r>
      <w:r w:rsidRPr="00A6150B">
        <w:rPr>
          <w:sz w:val="22"/>
          <w:szCs w:val="22"/>
        </w:rPr>
      </w:r>
      <w:r w:rsidRPr="00A6150B">
        <w:rPr>
          <w:sz w:val="22"/>
          <w:szCs w:val="22"/>
        </w:rPr>
        <w:fldChar w:fldCharType="separate"/>
      </w:r>
      <w:r w:rsidRPr="00A6150B">
        <w:rPr>
          <w:noProof/>
          <w:sz w:val="22"/>
          <w:szCs w:val="22"/>
        </w:rPr>
        <w:t>&lt;Writing Score&gt;</w:t>
      </w:r>
      <w:r w:rsidRPr="00A6150B">
        <w:rPr>
          <w:sz w:val="22"/>
          <w:szCs w:val="22"/>
        </w:rPr>
        <w:fldChar w:fldCharType="end"/>
      </w:r>
      <w:bookmarkEnd w:id="36"/>
      <w:r w:rsidRPr="00A6150B">
        <w:rPr>
          <w:sz w:val="22"/>
          <w:szCs w:val="22"/>
        </w:rPr>
        <w:tab/>
      </w:r>
      <w:bookmarkStart w:id="37" w:name="Text11"/>
      <w:r w:rsidRPr="00A6150B">
        <w:rPr>
          <w:sz w:val="22"/>
          <w:szCs w:val="22"/>
        </w:rPr>
        <w:fldChar w:fldCharType="begin">
          <w:ffData>
            <w:name w:val="Text11"/>
            <w:enabled/>
            <w:calcOnExit w:val="0"/>
            <w:textInput>
              <w:default w:val="&lt;Date Graded&gt;"/>
            </w:textInput>
          </w:ffData>
        </w:fldChar>
      </w:r>
      <w:r w:rsidRPr="00A6150B">
        <w:rPr>
          <w:sz w:val="22"/>
          <w:szCs w:val="22"/>
        </w:rPr>
        <w:instrText xml:space="preserve"> FORMTEXT </w:instrText>
      </w:r>
      <w:r w:rsidRPr="00A6150B">
        <w:rPr>
          <w:sz w:val="22"/>
          <w:szCs w:val="22"/>
        </w:rPr>
      </w:r>
      <w:r w:rsidRPr="00A6150B">
        <w:rPr>
          <w:sz w:val="22"/>
          <w:szCs w:val="22"/>
        </w:rPr>
        <w:fldChar w:fldCharType="separate"/>
      </w:r>
      <w:r w:rsidRPr="00A6150B">
        <w:rPr>
          <w:noProof/>
          <w:sz w:val="22"/>
          <w:szCs w:val="22"/>
        </w:rPr>
        <w:t>&lt;Date Graded&gt;</w:t>
      </w:r>
      <w:r w:rsidRPr="00A6150B">
        <w:rPr>
          <w:sz w:val="22"/>
          <w:szCs w:val="22"/>
        </w:rPr>
        <w:fldChar w:fldCharType="end"/>
      </w:r>
      <w:bookmarkEnd w:id="37"/>
    </w:p>
    <w:p w14:paraId="475ADA7F" w14:textId="77777777" w:rsidR="005C3DBE" w:rsidRDefault="005C3DBE" w:rsidP="0077620C">
      <w:pPr>
        <w:spacing w:line="480" w:lineRule="auto"/>
        <w:contextualSpacing/>
        <w:rPr>
          <w:bCs/>
        </w:rPr>
      </w:pPr>
    </w:p>
    <w:p w14:paraId="037D01EC" w14:textId="77777777" w:rsidR="00F45D12" w:rsidRDefault="00F45D12" w:rsidP="0077620C">
      <w:pPr>
        <w:spacing w:line="480" w:lineRule="auto"/>
        <w:contextualSpacing/>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990"/>
        <w:gridCol w:w="1662"/>
        <w:gridCol w:w="5484"/>
      </w:tblGrid>
      <w:tr w:rsidR="00707BA2" w:rsidRPr="00707BA2" w14:paraId="587A0EFF" w14:textId="77777777" w:rsidTr="00707BA2">
        <w:tc>
          <w:tcPr>
            <w:tcW w:w="1548" w:type="dxa"/>
            <w:shd w:val="clear" w:color="auto" w:fill="auto"/>
          </w:tcPr>
          <w:p w14:paraId="6DBF6EA8" w14:textId="77777777" w:rsidR="00707BA2" w:rsidRPr="00707BA2" w:rsidRDefault="00707BA2" w:rsidP="000A0FE0">
            <w:pPr>
              <w:rPr>
                <w:b/>
                <w:color w:val="000000"/>
              </w:rPr>
            </w:pPr>
            <w:r w:rsidRPr="00707BA2">
              <w:rPr>
                <w:b/>
                <w:color w:val="000000"/>
              </w:rPr>
              <w:t>Numerical Points</w:t>
            </w:r>
          </w:p>
        </w:tc>
        <w:tc>
          <w:tcPr>
            <w:tcW w:w="1080" w:type="dxa"/>
            <w:shd w:val="clear" w:color="auto" w:fill="auto"/>
          </w:tcPr>
          <w:p w14:paraId="64051E83" w14:textId="77777777" w:rsidR="00707BA2" w:rsidRPr="00707BA2" w:rsidRDefault="00707BA2" w:rsidP="000A0FE0">
            <w:pPr>
              <w:rPr>
                <w:b/>
                <w:color w:val="000000"/>
              </w:rPr>
            </w:pPr>
            <w:r w:rsidRPr="00707BA2">
              <w:rPr>
                <w:b/>
                <w:color w:val="000000"/>
              </w:rPr>
              <w:t>Letter Grade</w:t>
            </w:r>
          </w:p>
        </w:tc>
        <w:tc>
          <w:tcPr>
            <w:tcW w:w="1707" w:type="dxa"/>
            <w:shd w:val="clear" w:color="auto" w:fill="auto"/>
          </w:tcPr>
          <w:p w14:paraId="33706E9E" w14:textId="77777777" w:rsidR="00707BA2" w:rsidRPr="00707BA2" w:rsidRDefault="00707BA2" w:rsidP="000A0FE0">
            <w:pPr>
              <w:rPr>
                <w:b/>
                <w:color w:val="000000"/>
              </w:rPr>
            </w:pPr>
            <w:r w:rsidRPr="00707BA2">
              <w:rPr>
                <w:b/>
                <w:color w:val="000000"/>
              </w:rPr>
              <w:t>Descriptor</w:t>
            </w:r>
          </w:p>
        </w:tc>
        <w:tc>
          <w:tcPr>
            <w:tcW w:w="8226" w:type="dxa"/>
            <w:shd w:val="clear" w:color="auto" w:fill="auto"/>
          </w:tcPr>
          <w:p w14:paraId="7B5073DE" w14:textId="77777777" w:rsidR="00707BA2" w:rsidRPr="00707BA2" w:rsidRDefault="00707BA2" w:rsidP="00707BA2">
            <w:pPr>
              <w:ind w:left="-1782" w:firstLine="1782"/>
              <w:rPr>
                <w:b/>
                <w:color w:val="000000"/>
              </w:rPr>
            </w:pPr>
            <w:r w:rsidRPr="00707BA2">
              <w:rPr>
                <w:b/>
                <w:color w:val="000000"/>
              </w:rPr>
              <w:t>Explanation</w:t>
            </w:r>
          </w:p>
        </w:tc>
      </w:tr>
      <w:tr w:rsidR="00707BA2" w14:paraId="5BE388F5" w14:textId="77777777" w:rsidTr="00707BA2">
        <w:trPr>
          <w:trHeight w:val="494"/>
        </w:trPr>
        <w:tc>
          <w:tcPr>
            <w:tcW w:w="1548" w:type="dxa"/>
            <w:shd w:val="clear" w:color="auto" w:fill="auto"/>
            <w:vAlign w:val="center"/>
          </w:tcPr>
          <w:p w14:paraId="5D9E3682" w14:textId="77777777" w:rsidR="00707BA2" w:rsidRPr="00707BA2" w:rsidRDefault="00707BA2" w:rsidP="00707BA2">
            <w:pPr>
              <w:jc w:val="center"/>
              <w:rPr>
                <w:b/>
              </w:rPr>
            </w:pPr>
            <w:r w:rsidRPr="00707BA2">
              <w:rPr>
                <w:b/>
              </w:rPr>
              <w:lastRenderedPageBreak/>
              <w:t>100 - 94</w:t>
            </w:r>
          </w:p>
        </w:tc>
        <w:tc>
          <w:tcPr>
            <w:tcW w:w="1080" w:type="dxa"/>
            <w:shd w:val="clear" w:color="auto" w:fill="auto"/>
            <w:vAlign w:val="center"/>
          </w:tcPr>
          <w:p w14:paraId="199E0C52" w14:textId="77777777" w:rsidR="00707BA2" w:rsidRPr="00707BA2" w:rsidRDefault="00707BA2" w:rsidP="00707BA2">
            <w:pPr>
              <w:jc w:val="center"/>
              <w:rPr>
                <w:b/>
              </w:rPr>
            </w:pPr>
            <w:r w:rsidRPr="00707BA2">
              <w:rPr>
                <w:b/>
              </w:rPr>
              <w:t>A</w:t>
            </w:r>
          </w:p>
        </w:tc>
        <w:tc>
          <w:tcPr>
            <w:tcW w:w="1707" w:type="dxa"/>
            <w:vMerge w:val="restart"/>
            <w:shd w:val="clear" w:color="auto" w:fill="auto"/>
            <w:vAlign w:val="center"/>
          </w:tcPr>
          <w:p w14:paraId="5F4B5943" w14:textId="77777777" w:rsidR="00707BA2" w:rsidRPr="00707BA2" w:rsidRDefault="00707BA2" w:rsidP="00707BA2">
            <w:pPr>
              <w:jc w:val="center"/>
              <w:rPr>
                <w:b/>
              </w:rPr>
            </w:pPr>
            <w:r w:rsidRPr="00707BA2">
              <w:rPr>
                <w:b/>
              </w:rPr>
              <w:t>Excellent</w:t>
            </w:r>
          </w:p>
        </w:tc>
        <w:tc>
          <w:tcPr>
            <w:tcW w:w="8226" w:type="dxa"/>
            <w:vMerge w:val="restart"/>
            <w:shd w:val="clear" w:color="auto" w:fill="auto"/>
          </w:tcPr>
          <w:p w14:paraId="68AC575F" w14:textId="77777777" w:rsidR="00707BA2" w:rsidRDefault="00707BA2" w:rsidP="000A0FE0">
            <w:pPr>
              <w:pStyle w:val="Default"/>
            </w:pPr>
          </w:p>
          <w:tbl>
            <w:tblPr>
              <w:tblW w:w="0" w:type="auto"/>
              <w:tblBorders>
                <w:top w:val="nil"/>
                <w:left w:val="nil"/>
                <w:bottom w:val="nil"/>
                <w:right w:val="nil"/>
              </w:tblBorders>
              <w:tblLook w:val="0000" w:firstRow="0" w:lastRow="0" w:firstColumn="0" w:lastColumn="0" w:noHBand="0" w:noVBand="0"/>
            </w:tblPr>
            <w:tblGrid>
              <w:gridCol w:w="5268"/>
            </w:tblGrid>
            <w:tr w:rsidR="00707BA2" w14:paraId="536F19ED" w14:textId="77777777" w:rsidTr="000A0FE0">
              <w:trPr>
                <w:trHeight w:val="409"/>
              </w:trPr>
              <w:tc>
                <w:tcPr>
                  <w:tcW w:w="0" w:type="auto"/>
                </w:tcPr>
                <w:p w14:paraId="36A0D744" w14:textId="77777777" w:rsidR="00707BA2" w:rsidRPr="003F6F82" w:rsidRDefault="00707BA2" w:rsidP="000A0FE0">
                  <w:pPr>
                    <w:pStyle w:val="Default"/>
                  </w:pPr>
                  <w:r w:rsidRPr="003F6F82">
                    <w:t xml:space="preserve">Completes </w:t>
                  </w:r>
                  <w:r w:rsidRPr="008100C1">
                    <w:rPr>
                      <w:b/>
                      <w:color w:val="FF0000"/>
                      <w:highlight w:val="yellow"/>
                    </w:rPr>
                    <w:t>all</w:t>
                  </w:r>
                  <w:r w:rsidRPr="003F6F82">
                    <w:t xml:space="preserve"> required parts of the assignment, demonstrates </w:t>
                  </w:r>
                  <w:r w:rsidRPr="008100C1">
                    <w:rPr>
                      <w:b/>
                      <w:color w:val="FF0000"/>
                      <w:highlight w:val="green"/>
                    </w:rPr>
                    <w:t>deep</w:t>
                  </w:r>
                  <w:r w:rsidRPr="003F6F82">
                    <w:t xml:space="preserve"> understanding of materials, uses </w:t>
                  </w:r>
                  <w:r w:rsidRPr="008100C1">
                    <w:rPr>
                      <w:b/>
                      <w:color w:val="FF0000"/>
                      <w:highlight w:val="cyan"/>
                    </w:rPr>
                    <w:t>very</w:t>
                  </w:r>
                  <w:r w:rsidRPr="003F6F82">
                    <w:rPr>
                      <w:b/>
                      <w:color w:val="FF0000"/>
                    </w:rPr>
                    <w:t xml:space="preserve"> </w:t>
                  </w:r>
                  <w:r w:rsidRPr="003F6F82">
                    <w:rPr>
                      <w:color w:val="auto"/>
                    </w:rPr>
                    <w:t>clear</w:t>
                  </w:r>
                  <w:r w:rsidRPr="003F6F82">
                    <w:t xml:space="preserve"> and effective expression appropriate to scholarly writing, and has </w:t>
                  </w:r>
                  <w:r w:rsidRPr="008100C1">
                    <w:rPr>
                      <w:b/>
                      <w:color w:val="auto"/>
                      <w:highlight w:val="magenta"/>
                    </w:rPr>
                    <w:t>very few or no</w:t>
                  </w:r>
                  <w:r w:rsidRPr="003F6F82">
                    <w:t xml:space="preserve"> errors in grammar, mechanics, and APA formatting. </w:t>
                  </w:r>
                </w:p>
              </w:tc>
            </w:tr>
          </w:tbl>
          <w:p w14:paraId="68428B36" w14:textId="77777777" w:rsidR="00707BA2" w:rsidRDefault="00707BA2" w:rsidP="000A0FE0"/>
        </w:tc>
      </w:tr>
      <w:tr w:rsidR="00707BA2" w14:paraId="14A9539A" w14:textId="77777777" w:rsidTr="00707BA2">
        <w:tc>
          <w:tcPr>
            <w:tcW w:w="1548" w:type="dxa"/>
            <w:shd w:val="clear" w:color="auto" w:fill="auto"/>
            <w:vAlign w:val="center"/>
          </w:tcPr>
          <w:p w14:paraId="4309FFE3" w14:textId="77777777" w:rsidR="00707BA2" w:rsidRPr="00707BA2" w:rsidRDefault="00707BA2" w:rsidP="00707BA2">
            <w:pPr>
              <w:jc w:val="center"/>
              <w:rPr>
                <w:b/>
              </w:rPr>
            </w:pPr>
            <w:r w:rsidRPr="00707BA2">
              <w:rPr>
                <w:b/>
              </w:rPr>
              <w:t>93-90</w:t>
            </w:r>
          </w:p>
        </w:tc>
        <w:tc>
          <w:tcPr>
            <w:tcW w:w="1080" w:type="dxa"/>
            <w:shd w:val="clear" w:color="auto" w:fill="auto"/>
            <w:vAlign w:val="center"/>
          </w:tcPr>
          <w:p w14:paraId="71AA7BFB" w14:textId="77777777" w:rsidR="00707BA2" w:rsidRPr="00707BA2" w:rsidRDefault="00707BA2" w:rsidP="00707BA2">
            <w:pPr>
              <w:jc w:val="center"/>
              <w:rPr>
                <w:b/>
              </w:rPr>
            </w:pPr>
            <w:r w:rsidRPr="00707BA2">
              <w:rPr>
                <w:b/>
              </w:rPr>
              <w:t>A-</w:t>
            </w:r>
          </w:p>
        </w:tc>
        <w:tc>
          <w:tcPr>
            <w:tcW w:w="1707" w:type="dxa"/>
            <w:vMerge/>
            <w:shd w:val="clear" w:color="auto" w:fill="auto"/>
          </w:tcPr>
          <w:p w14:paraId="34634831" w14:textId="77777777" w:rsidR="00707BA2" w:rsidRPr="00707BA2" w:rsidRDefault="00707BA2" w:rsidP="000A0FE0">
            <w:pPr>
              <w:rPr>
                <w:b/>
              </w:rPr>
            </w:pPr>
          </w:p>
        </w:tc>
        <w:tc>
          <w:tcPr>
            <w:tcW w:w="8226" w:type="dxa"/>
            <w:vMerge/>
            <w:shd w:val="clear" w:color="auto" w:fill="auto"/>
          </w:tcPr>
          <w:p w14:paraId="5FD54AF4" w14:textId="77777777" w:rsidR="00707BA2" w:rsidRDefault="00707BA2" w:rsidP="000A0FE0"/>
        </w:tc>
      </w:tr>
      <w:tr w:rsidR="00707BA2" w14:paraId="51E8C3F1" w14:textId="77777777" w:rsidTr="00707BA2">
        <w:trPr>
          <w:trHeight w:val="449"/>
        </w:trPr>
        <w:tc>
          <w:tcPr>
            <w:tcW w:w="1548" w:type="dxa"/>
            <w:shd w:val="clear" w:color="auto" w:fill="auto"/>
            <w:vAlign w:val="center"/>
          </w:tcPr>
          <w:p w14:paraId="3EF8F012" w14:textId="77777777" w:rsidR="00707BA2" w:rsidRPr="00707BA2" w:rsidRDefault="00707BA2" w:rsidP="00707BA2">
            <w:pPr>
              <w:jc w:val="center"/>
              <w:rPr>
                <w:b/>
              </w:rPr>
            </w:pPr>
            <w:r w:rsidRPr="00707BA2">
              <w:rPr>
                <w:b/>
              </w:rPr>
              <w:t>89-87</w:t>
            </w:r>
          </w:p>
        </w:tc>
        <w:tc>
          <w:tcPr>
            <w:tcW w:w="1080" w:type="dxa"/>
            <w:shd w:val="clear" w:color="auto" w:fill="auto"/>
            <w:vAlign w:val="center"/>
          </w:tcPr>
          <w:p w14:paraId="6F1EB40F" w14:textId="77777777" w:rsidR="00707BA2" w:rsidRPr="00707BA2" w:rsidRDefault="00707BA2" w:rsidP="00707BA2">
            <w:pPr>
              <w:jc w:val="center"/>
              <w:rPr>
                <w:b/>
              </w:rPr>
            </w:pPr>
            <w:r w:rsidRPr="00707BA2">
              <w:rPr>
                <w:b/>
              </w:rPr>
              <w:t>B+</w:t>
            </w:r>
          </w:p>
        </w:tc>
        <w:tc>
          <w:tcPr>
            <w:tcW w:w="1707" w:type="dxa"/>
            <w:vMerge w:val="restart"/>
            <w:shd w:val="clear" w:color="auto" w:fill="auto"/>
            <w:vAlign w:val="center"/>
          </w:tcPr>
          <w:p w14:paraId="07EE9545" w14:textId="77777777" w:rsidR="00707BA2" w:rsidRPr="00707BA2" w:rsidRDefault="00707BA2" w:rsidP="00707BA2">
            <w:pPr>
              <w:jc w:val="center"/>
              <w:rPr>
                <w:b/>
              </w:rPr>
            </w:pPr>
            <w:r w:rsidRPr="00707BA2">
              <w:rPr>
                <w:b/>
              </w:rPr>
              <w:t>Good</w:t>
            </w:r>
          </w:p>
        </w:tc>
        <w:tc>
          <w:tcPr>
            <w:tcW w:w="8226" w:type="dxa"/>
            <w:vMerge w:val="restart"/>
            <w:shd w:val="clear" w:color="auto" w:fill="auto"/>
          </w:tcPr>
          <w:p w14:paraId="66E1283E" w14:textId="77777777" w:rsidR="00707BA2" w:rsidRDefault="00707BA2" w:rsidP="000A0FE0">
            <w:pPr>
              <w:pStyle w:val="Default"/>
            </w:pPr>
          </w:p>
          <w:tbl>
            <w:tblPr>
              <w:tblW w:w="0" w:type="auto"/>
              <w:tblBorders>
                <w:top w:val="nil"/>
                <w:left w:val="nil"/>
                <w:bottom w:val="nil"/>
                <w:right w:val="nil"/>
              </w:tblBorders>
              <w:tblLook w:val="0000" w:firstRow="0" w:lastRow="0" w:firstColumn="0" w:lastColumn="0" w:noHBand="0" w:noVBand="0"/>
            </w:tblPr>
            <w:tblGrid>
              <w:gridCol w:w="5268"/>
            </w:tblGrid>
            <w:tr w:rsidR="00707BA2" w14:paraId="196028D3" w14:textId="77777777" w:rsidTr="000A0FE0">
              <w:trPr>
                <w:trHeight w:val="409"/>
              </w:trPr>
              <w:tc>
                <w:tcPr>
                  <w:tcW w:w="0" w:type="auto"/>
                </w:tcPr>
                <w:p w14:paraId="66D1CADB" w14:textId="77777777" w:rsidR="00707BA2" w:rsidRPr="003F6F82" w:rsidRDefault="00707BA2" w:rsidP="000A0FE0">
                  <w:pPr>
                    <w:pStyle w:val="Default"/>
                  </w:pPr>
                  <w:r w:rsidRPr="003F6F82">
                    <w:t xml:space="preserve">Completes </w:t>
                  </w:r>
                  <w:r w:rsidRPr="008100C1">
                    <w:rPr>
                      <w:b/>
                      <w:color w:val="FF0000"/>
                      <w:highlight w:val="yellow"/>
                    </w:rPr>
                    <w:t>all or most</w:t>
                  </w:r>
                  <w:r w:rsidRPr="003F6F82">
                    <w:t xml:space="preserve"> required parts of the assignment, demonstrates</w:t>
                  </w:r>
                  <w:r w:rsidRPr="003F6F82">
                    <w:rPr>
                      <w:b/>
                      <w:color w:val="FF0000"/>
                    </w:rPr>
                    <w:t xml:space="preserve"> </w:t>
                  </w:r>
                  <w:r w:rsidRPr="008100C1">
                    <w:rPr>
                      <w:b/>
                      <w:color w:val="FF0000"/>
                      <w:highlight w:val="green"/>
                    </w:rPr>
                    <w:t>good</w:t>
                  </w:r>
                  <w:r w:rsidRPr="003F6F82">
                    <w:t xml:space="preserve"> understanding of readings, uses </w:t>
                  </w:r>
                  <w:r w:rsidRPr="008100C1">
                    <w:rPr>
                      <w:b/>
                      <w:color w:val="FF0000"/>
                      <w:highlight w:val="cyan"/>
                    </w:rPr>
                    <w:t>mostly</w:t>
                  </w:r>
                  <w:r w:rsidRPr="003F6F82">
                    <w:t xml:space="preserve"> clear and effective expression appropriate to scholarly writing, and has </w:t>
                  </w:r>
                  <w:r w:rsidRPr="008100C1">
                    <w:rPr>
                      <w:b/>
                      <w:color w:val="auto"/>
                      <w:highlight w:val="magenta"/>
                    </w:rPr>
                    <w:t>few</w:t>
                  </w:r>
                  <w:r w:rsidRPr="003F6F82">
                    <w:t xml:space="preserve"> errors in grammar, mechanics, and APA formatting. </w:t>
                  </w:r>
                </w:p>
              </w:tc>
            </w:tr>
          </w:tbl>
          <w:p w14:paraId="190AE465" w14:textId="77777777" w:rsidR="00707BA2" w:rsidRDefault="00707BA2" w:rsidP="000A0FE0"/>
        </w:tc>
      </w:tr>
      <w:tr w:rsidR="00707BA2" w14:paraId="6C5CFAA0" w14:textId="77777777" w:rsidTr="00707BA2">
        <w:tc>
          <w:tcPr>
            <w:tcW w:w="1548" w:type="dxa"/>
            <w:shd w:val="clear" w:color="auto" w:fill="auto"/>
            <w:vAlign w:val="center"/>
          </w:tcPr>
          <w:p w14:paraId="69B1D8CD" w14:textId="77777777" w:rsidR="00707BA2" w:rsidRPr="00707BA2" w:rsidRDefault="00707BA2" w:rsidP="00707BA2">
            <w:pPr>
              <w:jc w:val="center"/>
              <w:rPr>
                <w:b/>
              </w:rPr>
            </w:pPr>
            <w:r w:rsidRPr="00707BA2">
              <w:rPr>
                <w:b/>
              </w:rPr>
              <w:t>86-83</w:t>
            </w:r>
          </w:p>
        </w:tc>
        <w:tc>
          <w:tcPr>
            <w:tcW w:w="1080" w:type="dxa"/>
            <w:shd w:val="clear" w:color="auto" w:fill="auto"/>
            <w:vAlign w:val="center"/>
          </w:tcPr>
          <w:p w14:paraId="66D73206" w14:textId="77777777" w:rsidR="00707BA2" w:rsidRPr="00707BA2" w:rsidRDefault="00707BA2" w:rsidP="00707BA2">
            <w:pPr>
              <w:jc w:val="center"/>
              <w:rPr>
                <w:b/>
              </w:rPr>
            </w:pPr>
            <w:r w:rsidRPr="00707BA2">
              <w:rPr>
                <w:b/>
              </w:rPr>
              <w:t>B</w:t>
            </w:r>
          </w:p>
        </w:tc>
        <w:tc>
          <w:tcPr>
            <w:tcW w:w="1707" w:type="dxa"/>
            <w:vMerge/>
            <w:shd w:val="clear" w:color="auto" w:fill="auto"/>
            <w:vAlign w:val="center"/>
          </w:tcPr>
          <w:p w14:paraId="68A6EC31" w14:textId="77777777" w:rsidR="00707BA2" w:rsidRPr="00707BA2" w:rsidRDefault="00707BA2" w:rsidP="00707BA2">
            <w:pPr>
              <w:jc w:val="center"/>
              <w:rPr>
                <w:b/>
              </w:rPr>
            </w:pPr>
          </w:p>
        </w:tc>
        <w:tc>
          <w:tcPr>
            <w:tcW w:w="8226" w:type="dxa"/>
            <w:vMerge/>
            <w:shd w:val="clear" w:color="auto" w:fill="auto"/>
          </w:tcPr>
          <w:p w14:paraId="66BFEFBC" w14:textId="77777777" w:rsidR="00707BA2" w:rsidRDefault="00707BA2" w:rsidP="000A0FE0"/>
        </w:tc>
      </w:tr>
      <w:tr w:rsidR="00707BA2" w14:paraId="07A6AF01" w14:textId="77777777" w:rsidTr="00707BA2">
        <w:trPr>
          <w:trHeight w:val="503"/>
        </w:trPr>
        <w:tc>
          <w:tcPr>
            <w:tcW w:w="1548" w:type="dxa"/>
            <w:shd w:val="clear" w:color="auto" w:fill="auto"/>
            <w:vAlign w:val="center"/>
          </w:tcPr>
          <w:p w14:paraId="4607CB94" w14:textId="77777777" w:rsidR="00707BA2" w:rsidRPr="00707BA2" w:rsidRDefault="00707BA2" w:rsidP="00707BA2">
            <w:pPr>
              <w:jc w:val="center"/>
              <w:rPr>
                <w:b/>
              </w:rPr>
            </w:pPr>
            <w:r w:rsidRPr="00707BA2">
              <w:rPr>
                <w:b/>
              </w:rPr>
              <w:t>82-80</w:t>
            </w:r>
          </w:p>
        </w:tc>
        <w:tc>
          <w:tcPr>
            <w:tcW w:w="1080" w:type="dxa"/>
            <w:shd w:val="clear" w:color="auto" w:fill="auto"/>
            <w:vAlign w:val="center"/>
          </w:tcPr>
          <w:p w14:paraId="3419C58F" w14:textId="77777777" w:rsidR="00707BA2" w:rsidRPr="00707BA2" w:rsidRDefault="00707BA2" w:rsidP="00707BA2">
            <w:pPr>
              <w:jc w:val="center"/>
              <w:rPr>
                <w:b/>
              </w:rPr>
            </w:pPr>
            <w:r w:rsidRPr="00707BA2">
              <w:rPr>
                <w:b/>
              </w:rPr>
              <w:t>B-</w:t>
            </w:r>
          </w:p>
        </w:tc>
        <w:tc>
          <w:tcPr>
            <w:tcW w:w="1707" w:type="dxa"/>
            <w:vMerge w:val="restart"/>
            <w:shd w:val="clear" w:color="auto" w:fill="auto"/>
            <w:vAlign w:val="center"/>
          </w:tcPr>
          <w:p w14:paraId="5BBCBBCA" w14:textId="77777777" w:rsidR="00707BA2" w:rsidRPr="00707BA2" w:rsidRDefault="00707BA2" w:rsidP="00707BA2">
            <w:pPr>
              <w:jc w:val="center"/>
              <w:rPr>
                <w:b/>
              </w:rPr>
            </w:pPr>
            <w:r w:rsidRPr="00707BA2">
              <w:rPr>
                <w:b/>
              </w:rPr>
              <w:t>Fair</w:t>
            </w:r>
          </w:p>
        </w:tc>
        <w:tc>
          <w:tcPr>
            <w:tcW w:w="8226" w:type="dxa"/>
            <w:vMerge w:val="restart"/>
            <w:shd w:val="clear" w:color="auto" w:fill="auto"/>
          </w:tcPr>
          <w:p w14:paraId="727D211A" w14:textId="77777777" w:rsidR="00707BA2" w:rsidRDefault="00707BA2" w:rsidP="000A0FE0">
            <w:pPr>
              <w:pStyle w:val="Default"/>
            </w:pPr>
          </w:p>
          <w:tbl>
            <w:tblPr>
              <w:tblW w:w="0" w:type="auto"/>
              <w:tblBorders>
                <w:top w:val="nil"/>
                <w:left w:val="nil"/>
                <w:bottom w:val="nil"/>
                <w:right w:val="nil"/>
              </w:tblBorders>
              <w:tblLook w:val="0000" w:firstRow="0" w:lastRow="0" w:firstColumn="0" w:lastColumn="0" w:noHBand="0" w:noVBand="0"/>
            </w:tblPr>
            <w:tblGrid>
              <w:gridCol w:w="5268"/>
            </w:tblGrid>
            <w:tr w:rsidR="00707BA2" w14:paraId="545C0939" w14:textId="77777777" w:rsidTr="000A0FE0">
              <w:trPr>
                <w:trHeight w:val="274"/>
              </w:trPr>
              <w:tc>
                <w:tcPr>
                  <w:tcW w:w="0" w:type="auto"/>
                </w:tcPr>
                <w:p w14:paraId="456BD1CA" w14:textId="77777777" w:rsidR="00707BA2" w:rsidRPr="003F6F82" w:rsidRDefault="00707BA2" w:rsidP="000A0FE0">
                  <w:pPr>
                    <w:pStyle w:val="Default"/>
                  </w:pPr>
                  <w:r w:rsidRPr="00707BA2">
                    <w:rPr>
                      <w:highlight w:val="yellow"/>
                    </w:rPr>
                    <w:t xml:space="preserve">Completes </w:t>
                  </w:r>
                  <w:r w:rsidRPr="00707BA2">
                    <w:rPr>
                      <w:b/>
                      <w:color w:val="FF0000"/>
                      <w:highlight w:val="yellow"/>
                    </w:rPr>
                    <w:t>most</w:t>
                  </w:r>
                  <w:r w:rsidRPr="00707BA2">
                    <w:rPr>
                      <w:highlight w:val="yellow"/>
                    </w:rPr>
                    <w:t xml:space="preserve"> required parts of the assignment, demonstrates </w:t>
                  </w:r>
                  <w:r w:rsidRPr="00707BA2">
                    <w:rPr>
                      <w:b/>
                      <w:color w:val="FF0000"/>
                      <w:highlight w:val="yellow"/>
                    </w:rPr>
                    <w:t>some</w:t>
                  </w:r>
                  <w:r w:rsidRPr="00707BA2">
                    <w:rPr>
                      <w:highlight w:val="yellow"/>
                    </w:rPr>
                    <w:t xml:space="preserve"> understanding of readings, and writing is </w:t>
                  </w:r>
                  <w:r w:rsidRPr="00707BA2">
                    <w:rPr>
                      <w:b/>
                      <w:color w:val="FF0000"/>
                      <w:highlight w:val="yellow"/>
                    </w:rPr>
                    <w:t>somewhat</w:t>
                  </w:r>
                  <w:r w:rsidRPr="00707BA2">
                    <w:rPr>
                      <w:highlight w:val="yellow"/>
                    </w:rPr>
                    <w:t xml:space="preserve"> clear, effective , and scholarly, and has </w:t>
                  </w:r>
                  <w:r w:rsidRPr="00707BA2">
                    <w:rPr>
                      <w:b/>
                      <w:color w:val="auto"/>
                      <w:highlight w:val="yellow"/>
                    </w:rPr>
                    <w:t>some</w:t>
                  </w:r>
                  <w:r w:rsidRPr="00707BA2">
                    <w:rPr>
                      <w:b/>
                      <w:color w:val="FF0000"/>
                      <w:highlight w:val="yellow"/>
                    </w:rPr>
                    <w:t xml:space="preserve"> </w:t>
                  </w:r>
                  <w:r w:rsidRPr="00707BA2">
                    <w:rPr>
                      <w:highlight w:val="yellow"/>
                    </w:rPr>
                    <w:t>errors in grammar, mechanics, and APA formatting.</w:t>
                  </w:r>
                  <w:r w:rsidRPr="003F6F82">
                    <w:t xml:space="preserve"> </w:t>
                  </w:r>
                </w:p>
              </w:tc>
            </w:tr>
          </w:tbl>
          <w:p w14:paraId="69DABD8D" w14:textId="77777777" w:rsidR="00707BA2" w:rsidRDefault="00707BA2" w:rsidP="000A0FE0"/>
        </w:tc>
      </w:tr>
      <w:tr w:rsidR="00707BA2" w14:paraId="30557FE6" w14:textId="77777777" w:rsidTr="00707BA2">
        <w:tc>
          <w:tcPr>
            <w:tcW w:w="1548" w:type="dxa"/>
            <w:shd w:val="clear" w:color="auto" w:fill="auto"/>
            <w:vAlign w:val="center"/>
          </w:tcPr>
          <w:p w14:paraId="2094789B" w14:textId="77777777" w:rsidR="00707BA2" w:rsidRPr="00707BA2" w:rsidRDefault="00707BA2" w:rsidP="00707BA2">
            <w:pPr>
              <w:jc w:val="center"/>
              <w:rPr>
                <w:b/>
              </w:rPr>
            </w:pPr>
            <w:r w:rsidRPr="00707BA2">
              <w:rPr>
                <w:b/>
              </w:rPr>
              <w:t>79-77</w:t>
            </w:r>
          </w:p>
        </w:tc>
        <w:tc>
          <w:tcPr>
            <w:tcW w:w="1080" w:type="dxa"/>
            <w:shd w:val="clear" w:color="auto" w:fill="auto"/>
            <w:vAlign w:val="center"/>
          </w:tcPr>
          <w:p w14:paraId="7AE39178" w14:textId="77777777" w:rsidR="00707BA2" w:rsidRPr="00707BA2" w:rsidRDefault="00707BA2" w:rsidP="00707BA2">
            <w:pPr>
              <w:jc w:val="center"/>
              <w:rPr>
                <w:b/>
              </w:rPr>
            </w:pPr>
            <w:r w:rsidRPr="00707BA2">
              <w:rPr>
                <w:b/>
              </w:rPr>
              <w:t>C+</w:t>
            </w:r>
          </w:p>
        </w:tc>
        <w:tc>
          <w:tcPr>
            <w:tcW w:w="1707" w:type="dxa"/>
            <w:vMerge/>
            <w:shd w:val="clear" w:color="auto" w:fill="auto"/>
            <w:vAlign w:val="center"/>
          </w:tcPr>
          <w:p w14:paraId="0750AD85" w14:textId="77777777" w:rsidR="00707BA2" w:rsidRDefault="00707BA2" w:rsidP="00707BA2">
            <w:pPr>
              <w:jc w:val="center"/>
            </w:pPr>
          </w:p>
        </w:tc>
        <w:tc>
          <w:tcPr>
            <w:tcW w:w="8226" w:type="dxa"/>
            <w:vMerge/>
            <w:shd w:val="clear" w:color="auto" w:fill="auto"/>
          </w:tcPr>
          <w:p w14:paraId="3D1D83C9" w14:textId="77777777" w:rsidR="00707BA2" w:rsidRDefault="00707BA2" w:rsidP="000A0FE0"/>
        </w:tc>
      </w:tr>
      <w:tr w:rsidR="00707BA2" w:rsidRPr="003F6F82" w14:paraId="676CAAD8" w14:textId="77777777" w:rsidTr="00707BA2">
        <w:tc>
          <w:tcPr>
            <w:tcW w:w="1548" w:type="dxa"/>
            <w:shd w:val="clear" w:color="auto" w:fill="auto"/>
            <w:vAlign w:val="center"/>
          </w:tcPr>
          <w:p w14:paraId="5B187824" w14:textId="77777777" w:rsidR="00707BA2" w:rsidRPr="00707BA2" w:rsidRDefault="00707BA2" w:rsidP="00707BA2">
            <w:pPr>
              <w:jc w:val="center"/>
              <w:rPr>
                <w:b/>
              </w:rPr>
            </w:pPr>
            <w:r w:rsidRPr="00707BA2">
              <w:rPr>
                <w:b/>
              </w:rPr>
              <w:t>76-73</w:t>
            </w:r>
          </w:p>
        </w:tc>
        <w:tc>
          <w:tcPr>
            <w:tcW w:w="1080" w:type="dxa"/>
            <w:shd w:val="clear" w:color="auto" w:fill="auto"/>
            <w:vAlign w:val="center"/>
          </w:tcPr>
          <w:p w14:paraId="54C5D1E5" w14:textId="77777777" w:rsidR="00707BA2" w:rsidRPr="00707BA2" w:rsidRDefault="00707BA2" w:rsidP="00707BA2">
            <w:pPr>
              <w:jc w:val="center"/>
              <w:rPr>
                <w:b/>
              </w:rPr>
            </w:pPr>
            <w:r w:rsidRPr="00707BA2">
              <w:rPr>
                <w:b/>
              </w:rPr>
              <w:t>C</w:t>
            </w:r>
          </w:p>
        </w:tc>
        <w:tc>
          <w:tcPr>
            <w:tcW w:w="1707" w:type="dxa"/>
            <w:shd w:val="clear" w:color="auto" w:fill="auto"/>
            <w:vAlign w:val="center"/>
          </w:tcPr>
          <w:p w14:paraId="44122FB5" w14:textId="77777777" w:rsidR="00707BA2" w:rsidRPr="00707BA2" w:rsidRDefault="00707BA2" w:rsidP="00707BA2">
            <w:pPr>
              <w:jc w:val="center"/>
              <w:rPr>
                <w:b/>
              </w:rPr>
            </w:pPr>
            <w:r w:rsidRPr="00707BA2">
              <w:rPr>
                <w:b/>
              </w:rPr>
              <w:t>Poor</w:t>
            </w:r>
          </w:p>
        </w:tc>
        <w:tc>
          <w:tcPr>
            <w:tcW w:w="8226" w:type="dxa"/>
            <w:shd w:val="clear" w:color="auto" w:fill="auto"/>
          </w:tcPr>
          <w:p w14:paraId="08BD13B7" w14:textId="77777777" w:rsidR="00707BA2" w:rsidRPr="003F6F82" w:rsidRDefault="00707BA2" w:rsidP="000A0FE0">
            <w:pPr>
              <w:pStyle w:val="Default"/>
            </w:pPr>
          </w:p>
          <w:tbl>
            <w:tblPr>
              <w:tblW w:w="0" w:type="auto"/>
              <w:tblBorders>
                <w:top w:val="nil"/>
                <w:left w:val="nil"/>
                <w:bottom w:val="nil"/>
                <w:right w:val="nil"/>
              </w:tblBorders>
              <w:tblLook w:val="0000" w:firstRow="0" w:lastRow="0" w:firstColumn="0" w:lastColumn="0" w:noHBand="0" w:noVBand="0"/>
            </w:tblPr>
            <w:tblGrid>
              <w:gridCol w:w="5268"/>
            </w:tblGrid>
            <w:tr w:rsidR="00707BA2" w:rsidRPr="003F6F82" w14:paraId="0E18F3D5" w14:textId="77777777" w:rsidTr="000A0FE0">
              <w:trPr>
                <w:trHeight w:val="275"/>
              </w:trPr>
              <w:tc>
                <w:tcPr>
                  <w:tcW w:w="0" w:type="auto"/>
                </w:tcPr>
                <w:p w14:paraId="58AA089A" w14:textId="77777777" w:rsidR="00707BA2" w:rsidRPr="003F6F82" w:rsidRDefault="00707BA2" w:rsidP="000A0FE0">
                  <w:pPr>
                    <w:pStyle w:val="Default"/>
                  </w:pPr>
                  <w:r w:rsidRPr="003F6F82">
                    <w:t xml:space="preserve"> Completes </w:t>
                  </w:r>
                  <w:r w:rsidRPr="008100C1">
                    <w:rPr>
                      <w:b/>
                      <w:color w:val="FF0000"/>
                      <w:highlight w:val="yellow"/>
                    </w:rPr>
                    <w:t>some</w:t>
                  </w:r>
                  <w:r w:rsidRPr="003F6F82">
                    <w:t xml:space="preserve"> required parts of the assignment, demonstrates </w:t>
                  </w:r>
                  <w:r w:rsidRPr="008100C1">
                    <w:rPr>
                      <w:b/>
                      <w:color w:val="FF0000"/>
                      <w:highlight w:val="green"/>
                    </w:rPr>
                    <w:t>some</w:t>
                  </w:r>
                  <w:r w:rsidRPr="003F6F82">
                    <w:rPr>
                      <w:b/>
                      <w:color w:val="FF0000"/>
                    </w:rPr>
                    <w:t xml:space="preserve"> </w:t>
                  </w:r>
                  <w:r w:rsidRPr="003F6F82">
                    <w:t xml:space="preserve">understanding of readings, and writing is </w:t>
                  </w:r>
                  <w:r w:rsidRPr="008100C1">
                    <w:rPr>
                      <w:b/>
                      <w:color w:val="FF0000"/>
                      <w:highlight w:val="cyan"/>
                    </w:rPr>
                    <w:t>difficult to understand</w:t>
                  </w:r>
                  <w:r w:rsidRPr="003F6F82">
                    <w:t xml:space="preserve"> and </w:t>
                  </w:r>
                  <w:r w:rsidRPr="008100C1">
                    <w:rPr>
                      <w:b/>
                      <w:color w:val="FF0000"/>
                      <w:highlight w:val="cyan"/>
                    </w:rPr>
                    <w:t>unscholarly</w:t>
                  </w:r>
                  <w:r w:rsidRPr="003F6F82">
                    <w:t xml:space="preserve"> and has </w:t>
                  </w:r>
                  <w:r w:rsidRPr="008100C1">
                    <w:rPr>
                      <w:b/>
                      <w:color w:val="auto"/>
                      <w:highlight w:val="magenta"/>
                    </w:rPr>
                    <w:t>several</w:t>
                  </w:r>
                  <w:r w:rsidRPr="008100C1">
                    <w:rPr>
                      <w:color w:val="auto"/>
                    </w:rPr>
                    <w:t xml:space="preserve"> </w:t>
                  </w:r>
                  <w:r w:rsidRPr="003F6F82">
                    <w:t xml:space="preserve">errors in grammar, mechanics, and APA formatting. </w:t>
                  </w:r>
                </w:p>
              </w:tc>
            </w:tr>
          </w:tbl>
          <w:p w14:paraId="6E4EFDD4" w14:textId="77777777" w:rsidR="00707BA2" w:rsidRPr="003F6F82" w:rsidRDefault="00707BA2" w:rsidP="000A0FE0"/>
        </w:tc>
      </w:tr>
      <w:tr w:rsidR="00707BA2" w:rsidRPr="003F6F82" w14:paraId="5A4761F4" w14:textId="77777777" w:rsidTr="00707BA2">
        <w:tc>
          <w:tcPr>
            <w:tcW w:w="1548" w:type="dxa"/>
            <w:shd w:val="clear" w:color="auto" w:fill="auto"/>
            <w:vAlign w:val="center"/>
          </w:tcPr>
          <w:p w14:paraId="4EE311FC" w14:textId="77777777" w:rsidR="00707BA2" w:rsidRPr="00707BA2" w:rsidRDefault="00707BA2" w:rsidP="00707BA2">
            <w:pPr>
              <w:jc w:val="center"/>
              <w:rPr>
                <w:b/>
              </w:rPr>
            </w:pPr>
            <w:r w:rsidRPr="00707BA2">
              <w:rPr>
                <w:b/>
              </w:rPr>
              <w:t>72-0</w:t>
            </w:r>
          </w:p>
        </w:tc>
        <w:tc>
          <w:tcPr>
            <w:tcW w:w="1080" w:type="dxa"/>
            <w:shd w:val="clear" w:color="auto" w:fill="auto"/>
            <w:vAlign w:val="center"/>
          </w:tcPr>
          <w:p w14:paraId="7835D180" w14:textId="77777777" w:rsidR="00707BA2" w:rsidRPr="00707BA2" w:rsidRDefault="00707BA2" w:rsidP="00707BA2">
            <w:pPr>
              <w:jc w:val="center"/>
              <w:rPr>
                <w:b/>
              </w:rPr>
            </w:pPr>
            <w:r w:rsidRPr="00707BA2">
              <w:rPr>
                <w:b/>
              </w:rPr>
              <w:t>F</w:t>
            </w:r>
          </w:p>
        </w:tc>
        <w:tc>
          <w:tcPr>
            <w:tcW w:w="1707" w:type="dxa"/>
            <w:shd w:val="clear" w:color="auto" w:fill="auto"/>
            <w:vAlign w:val="center"/>
          </w:tcPr>
          <w:p w14:paraId="43B31D5A" w14:textId="77777777" w:rsidR="00707BA2" w:rsidRPr="00707BA2" w:rsidRDefault="00707BA2" w:rsidP="00707BA2">
            <w:pPr>
              <w:jc w:val="center"/>
              <w:rPr>
                <w:b/>
              </w:rPr>
            </w:pPr>
            <w:r w:rsidRPr="00707BA2">
              <w:rPr>
                <w:b/>
              </w:rPr>
              <w:t>Unacceptable</w:t>
            </w:r>
          </w:p>
        </w:tc>
        <w:tc>
          <w:tcPr>
            <w:tcW w:w="8226" w:type="dxa"/>
            <w:shd w:val="clear" w:color="auto" w:fill="auto"/>
          </w:tcPr>
          <w:p w14:paraId="4979D74B" w14:textId="77777777" w:rsidR="00707BA2" w:rsidRPr="003F6F82" w:rsidRDefault="00707BA2" w:rsidP="000A0FE0">
            <w:pPr>
              <w:pStyle w:val="Default"/>
            </w:pPr>
          </w:p>
          <w:tbl>
            <w:tblPr>
              <w:tblW w:w="0" w:type="auto"/>
              <w:tblBorders>
                <w:top w:val="nil"/>
                <w:left w:val="nil"/>
                <w:bottom w:val="nil"/>
                <w:right w:val="nil"/>
              </w:tblBorders>
              <w:tblLook w:val="0000" w:firstRow="0" w:lastRow="0" w:firstColumn="0" w:lastColumn="0" w:noHBand="0" w:noVBand="0"/>
            </w:tblPr>
            <w:tblGrid>
              <w:gridCol w:w="5268"/>
            </w:tblGrid>
            <w:tr w:rsidR="00707BA2" w:rsidRPr="003F6F82" w14:paraId="1282B478" w14:textId="77777777" w:rsidTr="000A0FE0">
              <w:trPr>
                <w:trHeight w:val="275"/>
              </w:trPr>
              <w:tc>
                <w:tcPr>
                  <w:tcW w:w="0" w:type="auto"/>
                </w:tcPr>
                <w:p w14:paraId="62452AAA" w14:textId="77777777" w:rsidR="00707BA2" w:rsidRPr="003F6F82" w:rsidRDefault="00707BA2" w:rsidP="000A0FE0">
                  <w:pPr>
                    <w:pStyle w:val="Default"/>
                  </w:pPr>
                  <w:r w:rsidRPr="003F6F82">
                    <w:t xml:space="preserve"> Completes </w:t>
                  </w:r>
                  <w:r w:rsidRPr="008100C1">
                    <w:rPr>
                      <w:b/>
                      <w:color w:val="FF0000"/>
                      <w:highlight w:val="yellow"/>
                    </w:rPr>
                    <w:t>few</w:t>
                  </w:r>
                  <w:r w:rsidRPr="003F6F82">
                    <w:t xml:space="preserve"> required parts of the assignment, demonstrates </w:t>
                  </w:r>
                  <w:r w:rsidRPr="008100C1">
                    <w:rPr>
                      <w:b/>
                      <w:color w:val="FF0000"/>
                      <w:highlight w:val="green"/>
                    </w:rPr>
                    <w:t>little</w:t>
                  </w:r>
                  <w:r w:rsidRPr="003F6F82">
                    <w:t xml:space="preserve"> understanding of readings, and writing is </w:t>
                  </w:r>
                  <w:r w:rsidRPr="008100C1">
                    <w:rPr>
                      <w:b/>
                      <w:color w:val="FF0000"/>
                      <w:highlight w:val="cyan"/>
                    </w:rPr>
                    <w:t>difficult to understand</w:t>
                  </w:r>
                  <w:r w:rsidRPr="003F6F82">
                    <w:t xml:space="preserve"> and </w:t>
                  </w:r>
                  <w:r w:rsidRPr="008100C1">
                    <w:rPr>
                      <w:b/>
                      <w:color w:val="FF0000"/>
                      <w:highlight w:val="cyan"/>
                    </w:rPr>
                    <w:t>unscholarly</w:t>
                  </w:r>
                  <w:r w:rsidRPr="003F6F82">
                    <w:t xml:space="preserve"> and has </w:t>
                  </w:r>
                  <w:r w:rsidRPr="008F09EC">
                    <w:rPr>
                      <w:b/>
                      <w:color w:val="auto"/>
                      <w:highlight w:val="magenta"/>
                    </w:rPr>
                    <w:t>many</w:t>
                  </w:r>
                  <w:r w:rsidRPr="003F6F82">
                    <w:t xml:space="preserve"> errors in grammar, mechanics, and APA formatting.</w:t>
                  </w:r>
                </w:p>
              </w:tc>
            </w:tr>
          </w:tbl>
          <w:p w14:paraId="3B522AF9" w14:textId="77777777" w:rsidR="00707BA2" w:rsidRPr="003F6F82" w:rsidRDefault="00707BA2" w:rsidP="000A0FE0"/>
        </w:tc>
      </w:tr>
    </w:tbl>
    <w:p w14:paraId="7F85C320" w14:textId="77777777" w:rsidR="00527361" w:rsidRDefault="00F45D12" w:rsidP="00527361">
      <w:pPr>
        <w:spacing w:line="480" w:lineRule="auto"/>
        <w:contextualSpacing/>
        <w:jc w:val="center"/>
        <w:rPr>
          <w:bCs/>
        </w:rPr>
      </w:pPr>
      <w:r>
        <w:rPr>
          <w:rStyle w:val="Strong"/>
        </w:rPr>
        <w:br w:type="page"/>
      </w:r>
      <w:r w:rsidR="005C3DBE">
        <w:rPr>
          <w:rStyle w:val="Strong"/>
        </w:rPr>
        <w:lastRenderedPageBreak/>
        <w:t>The Logic of Experimental Design</w:t>
      </w:r>
    </w:p>
    <w:p w14:paraId="499B9BA2" w14:textId="77777777" w:rsidR="00F62A2B" w:rsidRPr="00F62A2B" w:rsidRDefault="00527361" w:rsidP="00CE2D54">
      <w:pPr>
        <w:numPr>
          <w:ilvl w:val="0"/>
          <w:numId w:val="1"/>
        </w:numPr>
        <w:contextualSpacing/>
        <w:rPr>
          <w:bCs/>
        </w:rPr>
      </w:pPr>
      <w:r w:rsidRPr="00527361">
        <w:t>Jackson even-numbered Chapter Exercises (pp. 220-221</w:t>
      </w:r>
      <w:r w:rsidR="001264CF">
        <w:t>).</w:t>
      </w:r>
    </w:p>
    <w:p w14:paraId="71AE7D2D" w14:textId="77777777" w:rsidR="00C717E5" w:rsidRDefault="00872E2D" w:rsidP="00CE2D54">
      <w:pPr>
        <w:numPr>
          <w:ilvl w:val="0"/>
          <w:numId w:val="2"/>
        </w:numPr>
        <w:contextualSpacing/>
        <w:rPr>
          <w:bCs/>
        </w:rPr>
      </w:pPr>
      <w:r>
        <w:t xml:space="preserve">Question 2. </w:t>
      </w:r>
      <w:r w:rsidR="00C717E5">
        <w:t xml:space="preserve"> </w:t>
      </w:r>
      <w:r>
        <w:t>The producers of a new toothpaste claim that it prevents more cavities than other brands of toothpaste.  A random sample of 60 people used the new toothpaste for 6 months.  The mean number of cavities at their next checkup is 1.5.  In the general population, the mean number of cavities</w:t>
      </w:r>
      <w:r w:rsidR="00571462">
        <w:t xml:space="preserve"> at a 6-month checkup is 1.73 (σ </w:t>
      </w:r>
      <w:r w:rsidR="00F62A2B">
        <w:t>=1.12).</w:t>
      </w:r>
    </w:p>
    <w:p w14:paraId="4E0513B2" w14:textId="77777777" w:rsidR="00C717E5" w:rsidRPr="00C717E5" w:rsidRDefault="00C717E5" w:rsidP="00CE2D54">
      <w:pPr>
        <w:contextualSpacing/>
        <w:rPr>
          <w:bCs/>
        </w:rPr>
      </w:pPr>
    </w:p>
    <w:p w14:paraId="33D16051" w14:textId="77777777" w:rsidR="00F62A2B" w:rsidRPr="00845040" w:rsidRDefault="00F62A2B" w:rsidP="00CE2D54">
      <w:pPr>
        <w:contextualSpacing/>
        <w:rPr>
          <w:color w:val="3366FF"/>
        </w:rPr>
      </w:pPr>
      <w:r>
        <w:tab/>
      </w:r>
      <w:r>
        <w:tab/>
      </w:r>
      <w:r>
        <w:tab/>
      </w:r>
      <w:r w:rsidR="00872E2D">
        <w:t>a.) Is t</w:t>
      </w:r>
      <w:r>
        <w:t>his a one- or two-tailed test?</w:t>
      </w:r>
      <w:r w:rsidR="00845040">
        <w:t xml:space="preserve">  </w:t>
      </w:r>
      <w:r w:rsidR="00845040">
        <w:rPr>
          <w:color w:val="3366FF"/>
        </w:rPr>
        <w:t>one-tailed test</w:t>
      </w:r>
    </w:p>
    <w:p w14:paraId="0268D64D" w14:textId="77777777" w:rsidR="00F62A2B" w:rsidRPr="00845040" w:rsidRDefault="00F62A2B" w:rsidP="00CE2D54">
      <w:pPr>
        <w:contextualSpacing/>
        <w:rPr>
          <w:bCs/>
          <w:color w:val="3366FF"/>
        </w:rPr>
      </w:pPr>
      <w:r>
        <w:tab/>
      </w:r>
      <w:r>
        <w:tab/>
      </w:r>
      <w:r>
        <w:tab/>
      </w:r>
      <w:r w:rsidR="00872E2D">
        <w:t>b.) What are H</w:t>
      </w:r>
      <w:r w:rsidR="00872E2D">
        <w:rPr>
          <w:vertAlign w:val="subscript"/>
        </w:rPr>
        <w:t xml:space="preserve">0 </w:t>
      </w:r>
      <w:r w:rsidR="00872E2D">
        <w:rPr>
          <w:bCs/>
        </w:rPr>
        <w:t xml:space="preserve">and </w:t>
      </w:r>
      <w:r w:rsidR="00872E2D">
        <w:t>H</w:t>
      </w:r>
      <w:r w:rsidR="00872E2D">
        <w:rPr>
          <w:vertAlign w:val="subscript"/>
        </w:rPr>
        <w:t xml:space="preserve">a </w:t>
      </w:r>
      <w:r>
        <w:rPr>
          <w:bCs/>
        </w:rPr>
        <w:t>for this study?</w:t>
      </w:r>
      <w:r w:rsidR="00845040">
        <w:rPr>
          <w:bCs/>
        </w:rPr>
        <w:t xml:space="preserve">  </w:t>
      </w:r>
      <w:r w:rsidR="00845040">
        <w:rPr>
          <w:bCs/>
          <w:color w:val="3366FF"/>
        </w:rPr>
        <w:t>H</w:t>
      </w:r>
      <w:r w:rsidR="00845040">
        <w:rPr>
          <w:bCs/>
          <w:color w:val="3366FF"/>
          <w:vertAlign w:val="subscript"/>
        </w:rPr>
        <w:t>0</w:t>
      </w:r>
      <w:r w:rsidR="00845040">
        <w:rPr>
          <w:bCs/>
          <w:color w:val="3366FF"/>
        </w:rPr>
        <w:t xml:space="preserve">: </w:t>
      </w:r>
      <w:r w:rsidR="00845040" w:rsidRPr="00845040">
        <w:rPr>
          <w:bCs/>
          <w:color w:val="3366FF"/>
        </w:rPr>
        <w:t>µ</w:t>
      </w:r>
      <w:r w:rsidR="00845040">
        <w:rPr>
          <w:bCs/>
          <w:color w:val="3366FF"/>
        </w:rPr>
        <w:t xml:space="preserve"> </w:t>
      </w:r>
      <w:r w:rsidR="00845040" w:rsidRPr="00845040">
        <w:rPr>
          <w:bCs/>
          <w:color w:val="3366FF"/>
        </w:rPr>
        <w:t>≥ 1.73</w:t>
      </w:r>
      <w:r w:rsidR="00845040">
        <w:rPr>
          <w:bCs/>
          <w:color w:val="3366FF"/>
        </w:rPr>
        <w:t xml:space="preserve"> and H</w:t>
      </w:r>
      <w:r w:rsidR="00845040">
        <w:rPr>
          <w:bCs/>
          <w:color w:val="3366FF"/>
          <w:vertAlign w:val="subscript"/>
        </w:rPr>
        <w:t>a</w:t>
      </w:r>
      <w:r w:rsidR="00845040" w:rsidRPr="00845040">
        <w:rPr>
          <w:bCs/>
          <w:color w:val="3366FF"/>
        </w:rPr>
        <w:t>: µ &lt; 1.73</w:t>
      </w:r>
    </w:p>
    <w:p w14:paraId="0AF1F768" w14:textId="77777777" w:rsidR="00FA7C8A" w:rsidRDefault="00F62A2B" w:rsidP="00CE2D54">
      <w:r>
        <w:rPr>
          <w:bCs/>
        </w:rPr>
        <w:tab/>
      </w:r>
      <w:r>
        <w:rPr>
          <w:bCs/>
        </w:rPr>
        <w:tab/>
      </w:r>
      <w:r>
        <w:rPr>
          <w:bCs/>
        </w:rPr>
        <w:tab/>
      </w:r>
      <w:r w:rsidR="00872E2D">
        <w:rPr>
          <w:bCs/>
        </w:rPr>
        <w:t xml:space="preserve">c.) </w:t>
      </w:r>
      <w:r w:rsidR="00872E2D" w:rsidRPr="00F62A2B">
        <w:rPr>
          <w:bCs/>
        </w:rPr>
        <w:t xml:space="preserve">Compute </w:t>
      </w:r>
      <w:r w:rsidR="004E15B0" w:rsidRPr="00F62A2B">
        <w:t>z</w:t>
      </w:r>
      <w:r w:rsidR="004E15B0" w:rsidRPr="00F62A2B">
        <w:rPr>
          <w:vertAlign w:val="subscript"/>
        </w:rPr>
        <w:t>obt</w:t>
      </w:r>
      <w:r w:rsidR="0017562F">
        <w:t xml:space="preserve">.  </w:t>
      </w:r>
      <w:r w:rsidR="0017562F" w:rsidRPr="00FA7C8A">
        <w:rPr>
          <w:color w:val="3366FF"/>
        </w:rPr>
        <w:t>Z obtained is z</w:t>
      </w:r>
      <w:r w:rsidR="0017562F" w:rsidRPr="00FA7C8A">
        <w:rPr>
          <w:color w:val="3366FF"/>
          <w:vertAlign w:val="subscript"/>
        </w:rPr>
        <w:t>obt</w:t>
      </w:r>
      <w:r w:rsidR="0017562F" w:rsidRPr="00FA7C8A">
        <w:rPr>
          <w:color w:val="3366FF"/>
        </w:rPr>
        <w:t xml:space="preserve"> equals the average of the sample </w:t>
      </w:r>
      <w:r w:rsidR="0017562F" w:rsidRPr="00FA7C8A">
        <w:rPr>
          <w:color w:val="3366FF"/>
        </w:rPr>
        <w:tab/>
      </w:r>
      <w:r w:rsidR="0017562F" w:rsidRPr="00FA7C8A">
        <w:rPr>
          <w:color w:val="3366FF"/>
        </w:rPr>
        <w:tab/>
      </w:r>
      <w:r w:rsidR="0017562F" w:rsidRPr="00FA7C8A">
        <w:rPr>
          <w:color w:val="3366FF"/>
        </w:rPr>
        <w:tab/>
      </w:r>
      <w:r w:rsidR="0017562F" w:rsidRPr="00FA7C8A">
        <w:rPr>
          <w:color w:val="3366FF"/>
        </w:rPr>
        <w:tab/>
        <w:t xml:space="preserve">(Xbar)minus the average of the population </w:t>
      </w:r>
      <w:r w:rsidR="00E34F42">
        <w:rPr>
          <w:color w:val="3366FF"/>
        </w:rPr>
        <w:t>(</w:t>
      </w:r>
      <w:r w:rsidR="00E34F42" w:rsidRPr="004E5194">
        <w:rPr>
          <w:bCs/>
          <w:color w:val="3366FF"/>
        </w:rPr>
        <w:t>µ</w:t>
      </w:r>
      <w:r w:rsidR="0017562F" w:rsidRPr="00FA7C8A">
        <w:rPr>
          <w:color w:val="3366FF"/>
        </w:rPr>
        <w:t>), divided b</w:t>
      </w:r>
      <w:r w:rsidR="00E34F42">
        <w:rPr>
          <w:color w:val="3366FF"/>
        </w:rPr>
        <w:t>y</w:t>
      </w:r>
      <w:r w:rsidR="0017562F" w:rsidRPr="00FA7C8A">
        <w:rPr>
          <w:color w:val="3366FF"/>
        </w:rPr>
        <w:t xml:space="preserve"> the standar</w:t>
      </w:r>
      <w:r w:rsidR="00E34F42">
        <w:rPr>
          <w:color w:val="3366FF"/>
        </w:rPr>
        <w:t xml:space="preserve">d </w:t>
      </w:r>
      <w:r w:rsidR="00E34F42">
        <w:rPr>
          <w:color w:val="3366FF"/>
        </w:rPr>
        <w:tab/>
      </w:r>
      <w:r w:rsidR="00E34F42">
        <w:rPr>
          <w:color w:val="3366FF"/>
        </w:rPr>
        <w:tab/>
      </w:r>
      <w:r w:rsidR="00E34F42">
        <w:rPr>
          <w:color w:val="3366FF"/>
        </w:rPr>
        <w:tab/>
      </w:r>
      <w:r w:rsidR="00E34F42">
        <w:rPr>
          <w:color w:val="3366FF"/>
        </w:rPr>
        <w:tab/>
        <w:t>deviation of the sample (</w:t>
      </w:r>
      <w:r w:rsidR="00E34F42" w:rsidRPr="004E5194">
        <w:rPr>
          <w:color w:val="3366FF"/>
        </w:rPr>
        <w:t>σ</w:t>
      </w:r>
      <w:r w:rsidR="0017562F" w:rsidRPr="00FA7C8A">
        <w:rPr>
          <w:color w:val="3366FF"/>
        </w:rPr>
        <w:t>), divided be the square root of N</w:t>
      </w:r>
      <w:r w:rsidR="00E34F42">
        <w:rPr>
          <w:color w:val="3366FF"/>
        </w:rPr>
        <w:t xml:space="preserve"> (</w:t>
      </w:r>
      <w:r w:rsidR="00E34F42" w:rsidRPr="00FA7C8A">
        <w:rPr>
          <w:color w:val="3366FF"/>
        </w:rPr>
        <w:t>√n</w:t>
      </w:r>
      <w:r w:rsidR="00E34F42">
        <w:rPr>
          <w:color w:val="3366FF"/>
        </w:rPr>
        <w:t>)</w:t>
      </w:r>
      <w:r w:rsidR="0017562F" w:rsidRPr="00FA7C8A">
        <w:rPr>
          <w:color w:val="3366FF"/>
        </w:rPr>
        <w:t>.</w:t>
      </w:r>
    </w:p>
    <w:p w14:paraId="7FAD036E" w14:textId="77777777" w:rsidR="00FA7C8A" w:rsidRDefault="00FA7C8A" w:rsidP="00CE2D54">
      <w:r>
        <w:tab/>
      </w:r>
      <w:r>
        <w:tab/>
      </w:r>
      <w:r>
        <w:tab/>
      </w:r>
    </w:p>
    <w:p w14:paraId="2B69A211" w14:textId="77777777" w:rsidR="0017562F" w:rsidRPr="00FA7C8A" w:rsidRDefault="00FA7C8A" w:rsidP="00CE2D54">
      <w:pPr>
        <w:rPr>
          <w:color w:val="3366FF"/>
        </w:rPr>
      </w:pPr>
      <w:r>
        <w:tab/>
      </w:r>
      <w:r>
        <w:tab/>
      </w:r>
      <w:r>
        <w:tab/>
      </w:r>
      <w:r>
        <w:tab/>
      </w:r>
      <w:r>
        <w:tab/>
      </w:r>
      <w:r w:rsidR="0017562F" w:rsidRPr="00FA7C8A">
        <w:rPr>
          <w:color w:val="3366FF"/>
        </w:rPr>
        <w:t xml:space="preserve">Example: </w:t>
      </w:r>
      <w:r w:rsidRPr="00FA7C8A">
        <w:rPr>
          <w:color w:val="3366FF"/>
        </w:rPr>
        <w:t>z</w:t>
      </w:r>
      <w:r w:rsidR="0017562F" w:rsidRPr="00FA7C8A">
        <w:rPr>
          <w:color w:val="3366FF"/>
          <w:vertAlign w:val="subscript"/>
        </w:rPr>
        <w:t xml:space="preserve">obt </w:t>
      </w:r>
      <w:r w:rsidR="0017562F" w:rsidRPr="00FA7C8A">
        <w:rPr>
          <w:color w:val="3366FF"/>
        </w:rPr>
        <w:t xml:space="preserve">= </w:t>
      </w:r>
      <w:r w:rsidR="00BF013B">
        <w:rPr>
          <w:color w:val="3366FF"/>
        </w:rPr>
        <w:t>(</w:t>
      </w:r>
      <w:r w:rsidR="00BF013B" w:rsidRPr="009E7FED">
        <w:rPr>
          <w:color w:val="3366FF"/>
        </w:rPr>
        <w:t>x̅</w:t>
      </w:r>
      <w:r w:rsidR="00BF013B" w:rsidRPr="00FA7C8A">
        <w:rPr>
          <w:color w:val="3366FF"/>
        </w:rPr>
        <w:t xml:space="preserve"> -</w:t>
      </w:r>
      <w:r w:rsidR="00BF013B" w:rsidRPr="00FA7C8A">
        <w:rPr>
          <w:bCs/>
          <w:color w:val="3366FF"/>
        </w:rPr>
        <w:t xml:space="preserve"> µ</w:t>
      </w:r>
      <w:r w:rsidR="00BF013B">
        <w:rPr>
          <w:bCs/>
          <w:color w:val="3366FF"/>
        </w:rPr>
        <w:t>)</w:t>
      </w:r>
      <w:r w:rsidR="00BF013B" w:rsidRPr="00FA7C8A">
        <w:rPr>
          <w:color w:val="3366FF"/>
        </w:rPr>
        <w:t xml:space="preserve"> ÷ </w:t>
      </w:r>
      <w:r w:rsidR="00BF013B">
        <w:rPr>
          <w:color w:val="3366FF"/>
        </w:rPr>
        <w:t>(</w:t>
      </w:r>
      <w:r w:rsidR="00BF013B" w:rsidRPr="004E5194">
        <w:rPr>
          <w:color w:val="3366FF"/>
        </w:rPr>
        <w:t>σ</w:t>
      </w:r>
      <w:r w:rsidR="00BF013B" w:rsidRPr="00FA7C8A">
        <w:rPr>
          <w:color w:val="3366FF"/>
        </w:rPr>
        <w:t xml:space="preserve"> ÷ </w:t>
      </w:r>
      <w:r w:rsidR="00BF013B">
        <w:rPr>
          <w:color w:val="3366FF"/>
        </w:rPr>
        <w:t>(</w:t>
      </w:r>
      <w:r w:rsidR="00BF013B" w:rsidRPr="00FA7C8A">
        <w:rPr>
          <w:color w:val="3366FF"/>
        </w:rPr>
        <w:t>√n</w:t>
      </w:r>
      <w:r w:rsidR="00BF013B">
        <w:rPr>
          <w:color w:val="3366FF"/>
        </w:rPr>
        <w:t>))</w:t>
      </w:r>
    </w:p>
    <w:p w14:paraId="0E7B2E56" w14:textId="77777777" w:rsidR="0017562F" w:rsidRDefault="0017562F" w:rsidP="00CE2D54">
      <w:r>
        <w:tab/>
      </w:r>
      <w:r>
        <w:tab/>
      </w:r>
      <w:r>
        <w:tab/>
      </w:r>
      <w:r>
        <w:tab/>
      </w:r>
      <w:r>
        <w:tab/>
      </w:r>
      <w:r>
        <w:tab/>
      </w:r>
    </w:p>
    <w:p w14:paraId="26AD49A6" w14:textId="77777777" w:rsidR="001A59E6" w:rsidRPr="004E5194" w:rsidRDefault="000D4B8B" w:rsidP="00CE2D54">
      <w:pPr>
        <w:rPr>
          <w:color w:val="3366FF"/>
        </w:rPr>
      </w:pPr>
      <w:r>
        <w:tab/>
      </w:r>
      <w:r>
        <w:tab/>
      </w:r>
      <w:r>
        <w:tab/>
      </w:r>
      <w:r>
        <w:tab/>
      </w:r>
      <w:r>
        <w:tab/>
      </w:r>
      <w:r w:rsidR="004E5194" w:rsidRPr="004E5194">
        <w:rPr>
          <w:color w:val="3366FF"/>
        </w:rPr>
        <w:t xml:space="preserve">n = 60, </w:t>
      </w:r>
      <w:r w:rsidR="009E7FED" w:rsidRPr="009E7FED">
        <w:rPr>
          <w:color w:val="3366FF"/>
        </w:rPr>
        <w:t>x̅</w:t>
      </w:r>
      <w:r w:rsidR="004E5194" w:rsidRPr="004E5194">
        <w:rPr>
          <w:color w:val="3366FF"/>
        </w:rPr>
        <w:t xml:space="preserve"> = 1.5, </w:t>
      </w:r>
      <w:r w:rsidR="001A59E6" w:rsidRPr="004E5194">
        <w:rPr>
          <w:bCs/>
          <w:color w:val="3366FF"/>
        </w:rPr>
        <w:t>µ</w:t>
      </w:r>
      <w:r w:rsidR="00A91807" w:rsidRPr="004E5194">
        <w:rPr>
          <w:color w:val="3366FF"/>
        </w:rPr>
        <w:t xml:space="preserve"> = 1.73, σ = 1.12</w:t>
      </w:r>
    </w:p>
    <w:p w14:paraId="60EF25D1" w14:textId="77777777" w:rsidR="00A91807" w:rsidRPr="004E5194" w:rsidRDefault="000D4B8B" w:rsidP="00CE2D54">
      <w:pPr>
        <w:rPr>
          <w:color w:val="3366FF"/>
        </w:rPr>
      </w:pPr>
      <w:r>
        <w:rPr>
          <w:color w:val="3366FF"/>
        </w:rPr>
        <w:tab/>
      </w:r>
      <w:r>
        <w:rPr>
          <w:color w:val="3366FF"/>
        </w:rPr>
        <w:tab/>
      </w:r>
      <w:r>
        <w:rPr>
          <w:color w:val="3366FF"/>
        </w:rPr>
        <w:tab/>
      </w:r>
      <w:r>
        <w:rPr>
          <w:color w:val="3366FF"/>
        </w:rPr>
        <w:tab/>
      </w:r>
      <w:r w:rsidR="00525478">
        <w:rPr>
          <w:color w:val="3366FF"/>
        </w:rPr>
        <w:tab/>
      </w:r>
      <w:r w:rsidR="001A59E6" w:rsidRPr="004E5194">
        <w:rPr>
          <w:color w:val="3366FF"/>
        </w:rPr>
        <w:t>(1.5 - 1.73</w:t>
      </w:r>
      <w:r w:rsidR="004E5194">
        <w:rPr>
          <w:color w:val="3366FF"/>
        </w:rPr>
        <w:t xml:space="preserve">) </w:t>
      </w:r>
      <w:r w:rsidR="004E5194" w:rsidRPr="004E5194">
        <w:rPr>
          <w:color w:val="3366FF"/>
        </w:rPr>
        <w:t xml:space="preserve">÷ </w:t>
      </w:r>
      <w:r w:rsidR="00877FB5" w:rsidRPr="004E5194">
        <w:rPr>
          <w:color w:val="3366FF"/>
        </w:rPr>
        <w:t>(1.12</w:t>
      </w:r>
      <w:r w:rsidR="004E5194" w:rsidRPr="004E5194">
        <w:rPr>
          <w:color w:val="3366FF"/>
        </w:rPr>
        <w:t xml:space="preserve"> ÷ </w:t>
      </w:r>
      <w:r w:rsidR="004E5194">
        <w:rPr>
          <w:color w:val="3366FF"/>
        </w:rPr>
        <w:t>(</w:t>
      </w:r>
      <w:r w:rsidR="004E5194" w:rsidRPr="004E5194">
        <w:rPr>
          <w:color w:val="3366FF"/>
        </w:rPr>
        <w:t>√60</w:t>
      </w:r>
      <w:r w:rsidR="004E5194">
        <w:rPr>
          <w:color w:val="3366FF"/>
        </w:rPr>
        <w:t>))</w:t>
      </w:r>
    </w:p>
    <w:p w14:paraId="518AABD3" w14:textId="77777777" w:rsidR="004E5194" w:rsidRDefault="000D4B8B" w:rsidP="00CE2D54">
      <w:pPr>
        <w:rPr>
          <w:color w:val="3366FF"/>
        </w:rPr>
      </w:pPr>
      <w:r>
        <w:rPr>
          <w:color w:val="3366FF"/>
        </w:rPr>
        <w:tab/>
      </w:r>
      <w:r>
        <w:rPr>
          <w:color w:val="3366FF"/>
        </w:rPr>
        <w:tab/>
      </w:r>
      <w:r>
        <w:rPr>
          <w:color w:val="3366FF"/>
        </w:rPr>
        <w:tab/>
      </w:r>
      <w:r w:rsidR="004E5194">
        <w:rPr>
          <w:color w:val="3366FF"/>
        </w:rPr>
        <w:tab/>
      </w:r>
      <w:r w:rsidR="004E5194">
        <w:rPr>
          <w:color w:val="3366FF"/>
        </w:rPr>
        <w:tab/>
        <w:t xml:space="preserve">-.23 </w:t>
      </w:r>
      <w:r w:rsidR="004E5194" w:rsidRPr="004E5194">
        <w:rPr>
          <w:color w:val="3366FF"/>
        </w:rPr>
        <w:t>÷</w:t>
      </w:r>
      <w:r w:rsidR="004E5194">
        <w:rPr>
          <w:color w:val="3366FF"/>
        </w:rPr>
        <w:t xml:space="preserve"> (</w:t>
      </w:r>
      <w:r w:rsidR="00525478">
        <w:rPr>
          <w:color w:val="3366FF"/>
        </w:rPr>
        <w:t xml:space="preserve">1.12 </w:t>
      </w:r>
      <w:r w:rsidR="00525478" w:rsidRPr="004E5194">
        <w:rPr>
          <w:color w:val="3366FF"/>
        </w:rPr>
        <w:t>÷</w:t>
      </w:r>
      <w:r w:rsidR="00525478">
        <w:rPr>
          <w:color w:val="3366FF"/>
        </w:rPr>
        <w:t xml:space="preserve"> 7.75)</w:t>
      </w:r>
    </w:p>
    <w:p w14:paraId="4FEEA2E1" w14:textId="77777777" w:rsidR="00525478" w:rsidRPr="00525478" w:rsidRDefault="000D4B8B" w:rsidP="00CE2D54">
      <w:pPr>
        <w:rPr>
          <w:color w:val="3366FF"/>
          <w:vertAlign w:val="subscript"/>
        </w:rPr>
      </w:pPr>
      <w:r>
        <w:rPr>
          <w:color w:val="3366FF"/>
        </w:rPr>
        <w:tab/>
      </w:r>
      <w:r>
        <w:rPr>
          <w:color w:val="3366FF"/>
        </w:rPr>
        <w:tab/>
      </w:r>
      <w:r w:rsidR="00525478">
        <w:rPr>
          <w:color w:val="3366FF"/>
        </w:rPr>
        <w:tab/>
      </w:r>
      <w:r w:rsidR="00525478">
        <w:rPr>
          <w:color w:val="3366FF"/>
        </w:rPr>
        <w:tab/>
      </w:r>
      <w:r w:rsidR="00525478">
        <w:rPr>
          <w:color w:val="3366FF"/>
        </w:rPr>
        <w:tab/>
        <w:t xml:space="preserve">-.23 </w:t>
      </w:r>
      <w:r w:rsidR="00525478" w:rsidRPr="004E5194">
        <w:rPr>
          <w:color w:val="3366FF"/>
        </w:rPr>
        <w:t>÷</w:t>
      </w:r>
      <w:r w:rsidR="00525478">
        <w:rPr>
          <w:color w:val="3366FF"/>
        </w:rPr>
        <w:t xml:space="preserve"> 0.1445 = -1.59 z</w:t>
      </w:r>
      <w:r w:rsidR="00525478">
        <w:rPr>
          <w:color w:val="3366FF"/>
          <w:vertAlign w:val="subscript"/>
        </w:rPr>
        <w:t>obt</w:t>
      </w:r>
    </w:p>
    <w:p w14:paraId="10EB7ACA" w14:textId="77777777" w:rsidR="00A91807" w:rsidRPr="00A91807" w:rsidRDefault="00A91807" w:rsidP="00CE2D54">
      <w:pPr>
        <w:rPr>
          <w:color w:val="3366FF"/>
        </w:rPr>
      </w:pPr>
    </w:p>
    <w:p w14:paraId="34D2642F" w14:textId="77777777" w:rsidR="00F62A2B" w:rsidRDefault="00F62A2B" w:rsidP="00CE2D54">
      <w:pPr>
        <w:contextualSpacing/>
        <w:rPr>
          <w:color w:val="3366FF"/>
        </w:rPr>
      </w:pPr>
      <w:r>
        <w:tab/>
      </w:r>
      <w:r>
        <w:tab/>
      </w:r>
      <w:r>
        <w:tab/>
      </w:r>
      <w:r w:rsidR="004E15B0" w:rsidRPr="00F62A2B">
        <w:t xml:space="preserve">d.) What is </w:t>
      </w:r>
      <w:r w:rsidR="00525478">
        <w:t>z</w:t>
      </w:r>
      <w:r w:rsidRPr="00F62A2B">
        <w:rPr>
          <w:vertAlign w:val="subscript"/>
        </w:rPr>
        <w:t>cv</w:t>
      </w:r>
      <w:r>
        <w:t>?</w:t>
      </w:r>
      <w:r w:rsidR="00F003E2">
        <w:t xml:space="preserve"> </w:t>
      </w:r>
      <w:r w:rsidR="004A5B5C">
        <w:rPr>
          <w:color w:val="3366FF"/>
        </w:rPr>
        <w:t>1.645 (p. 201)</w:t>
      </w:r>
    </w:p>
    <w:p w14:paraId="065A3FE3" w14:textId="77777777" w:rsidR="00843F5F" w:rsidRDefault="00843F5F" w:rsidP="00CE2D54">
      <w:pPr>
        <w:contextualSpacing/>
        <w:rPr>
          <w:color w:val="3366FF"/>
        </w:rPr>
      </w:pPr>
    </w:p>
    <w:p w14:paraId="4F518EA7" w14:textId="77777777" w:rsidR="00843F5F" w:rsidRPr="00843F5F" w:rsidRDefault="00843F5F" w:rsidP="00843F5F">
      <w:pPr>
        <w:pStyle w:val="ListParagraph"/>
        <w:numPr>
          <w:ilvl w:val="0"/>
          <w:numId w:val="11"/>
        </w:numPr>
        <w:spacing w:after="0" w:line="240" w:lineRule="auto"/>
        <w:rPr>
          <w:highlight w:val="yellow"/>
        </w:rPr>
      </w:pPr>
      <w:r w:rsidRPr="00843F5F">
        <w:rPr>
          <w:highlight w:val="yellow"/>
        </w:rPr>
        <w:t>Should H</w:t>
      </w:r>
      <w:r w:rsidRPr="00843F5F">
        <w:rPr>
          <w:highlight w:val="yellow"/>
          <w:vertAlign w:val="subscript"/>
        </w:rPr>
        <w:t>o</w:t>
      </w:r>
      <w:r w:rsidRPr="00843F5F">
        <w:rPr>
          <w:highlight w:val="yellow"/>
        </w:rPr>
        <w:t xml:space="preserve"> be rejected? What should the research conclude?</w:t>
      </w:r>
    </w:p>
    <w:p w14:paraId="06DA7670" w14:textId="77777777" w:rsidR="00843F5F" w:rsidRPr="00843F5F" w:rsidRDefault="00843F5F" w:rsidP="00843F5F">
      <w:pPr>
        <w:rPr>
          <w:highlight w:val="yellow"/>
        </w:rPr>
      </w:pPr>
    </w:p>
    <w:p w14:paraId="05FE4B08" w14:textId="77777777" w:rsidR="00843F5F" w:rsidRPr="00843F5F" w:rsidRDefault="00843F5F" w:rsidP="00843F5F">
      <w:pPr>
        <w:ind w:left="720"/>
        <w:rPr>
          <w:color w:val="FF0000"/>
          <w:highlight w:val="yellow"/>
        </w:rPr>
      </w:pPr>
      <w:r w:rsidRPr="00843F5F">
        <w:rPr>
          <w:color w:val="FF0000"/>
          <w:highlight w:val="yellow"/>
        </w:rPr>
        <w:t>The researcher would fail to reject Ho.  The absolute value for the calculated Z score (-1.59) is less than the absolute value for the critical z-score value (</w:t>
      </w:r>
      <w:r w:rsidRPr="00843F5F">
        <w:rPr>
          <w:i/>
          <w:color w:val="FF0000"/>
          <w:highlight w:val="yellow"/>
        </w:rPr>
        <w:t>z</w:t>
      </w:r>
      <w:r w:rsidRPr="00843F5F">
        <w:rPr>
          <w:i/>
          <w:color w:val="FF0000"/>
          <w:highlight w:val="yellow"/>
          <w:vertAlign w:val="subscript"/>
        </w:rPr>
        <w:t>cv</w:t>
      </w:r>
      <w:r w:rsidRPr="00843F5F">
        <w:rPr>
          <w:color w:val="FF0000"/>
          <w:highlight w:val="yellow"/>
        </w:rPr>
        <w:t xml:space="preserve"> = -1.645). Because 1.59 is less than 1.645, we fail to reject the null hypothesis.  The researcher can conclude that the sample toothpaste did not significantly reduce the number of cavities when compared to other current toothpaste brands used in the general population.</w:t>
      </w:r>
    </w:p>
    <w:p w14:paraId="0791290F" w14:textId="77777777" w:rsidR="00843F5F" w:rsidRPr="00843F5F" w:rsidRDefault="00843F5F" w:rsidP="00CE2D54">
      <w:pPr>
        <w:contextualSpacing/>
        <w:rPr>
          <w:color w:val="3366FF"/>
          <w:highlight w:val="yellow"/>
        </w:rPr>
      </w:pPr>
    </w:p>
    <w:p w14:paraId="66E0CBEF" w14:textId="77777777" w:rsidR="00843F5F" w:rsidRPr="00843F5F" w:rsidRDefault="00843F5F" w:rsidP="00843F5F">
      <w:pPr>
        <w:pStyle w:val="ListParagraph"/>
        <w:numPr>
          <w:ilvl w:val="0"/>
          <w:numId w:val="11"/>
        </w:numPr>
        <w:spacing w:after="0" w:line="240" w:lineRule="auto"/>
        <w:rPr>
          <w:highlight w:val="yellow"/>
        </w:rPr>
      </w:pPr>
      <w:r w:rsidRPr="00843F5F">
        <w:rPr>
          <w:highlight w:val="yellow"/>
        </w:rPr>
        <w:t>Determine the 95% confidence interval for the population mean, based on the sample mean.</w:t>
      </w:r>
    </w:p>
    <w:p w14:paraId="58FC8576" w14:textId="77777777" w:rsidR="00843F5F" w:rsidRPr="00843F5F" w:rsidRDefault="00843F5F" w:rsidP="00843F5F">
      <w:pPr>
        <w:rPr>
          <w:highlight w:val="yellow"/>
        </w:rPr>
      </w:pPr>
    </w:p>
    <w:p w14:paraId="6A98E073" w14:textId="07934241" w:rsidR="00843F5F" w:rsidRPr="00843F5F" w:rsidRDefault="00843F5F" w:rsidP="00843F5F">
      <w:pPr>
        <w:rPr>
          <w:highlight w:val="yellow"/>
        </w:rPr>
      </w:pPr>
      <w:r w:rsidRPr="00843F5F">
        <w:rPr>
          <w:highlight w:val="yellow"/>
        </w:rPr>
        <w:tab/>
        <w:t xml:space="preserve">CI = </w:t>
      </w:r>
      <w:r w:rsidR="000C0408">
        <w:rPr>
          <w:noProof/>
          <w:position w:val="-4"/>
        </w:rPr>
        <w:drawing>
          <wp:inline distT="0" distB="0" distL="0" distR="0" wp14:anchorId="69967279" wp14:editId="0CA3EBA1">
            <wp:extent cx="169545" cy="194945"/>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545" cy="194945"/>
                    </a:xfrm>
                    <a:prstGeom prst="rect">
                      <a:avLst/>
                    </a:prstGeom>
                    <a:noFill/>
                    <a:ln>
                      <a:noFill/>
                    </a:ln>
                  </pic:spPr>
                </pic:pic>
              </a:graphicData>
            </a:graphic>
          </wp:inline>
        </w:drawing>
      </w:r>
      <w:r w:rsidRPr="00843F5F">
        <w:rPr>
          <w:rFonts w:ascii="Cambria" w:hAnsi="Cambria"/>
          <w:highlight w:val="yellow"/>
        </w:rPr>
        <w:t>±</w:t>
      </w:r>
      <w:r w:rsidRPr="00843F5F">
        <w:rPr>
          <w:highlight w:val="yellow"/>
        </w:rPr>
        <w:t xml:space="preserve">  </w:t>
      </w:r>
      <w:r w:rsidRPr="00843F5F">
        <w:rPr>
          <w:i/>
          <w:highlight w:val="yellow"/>
        </w:rPr>
        <w:t>z</w:t>
      </w:r>
      <w:r w:rsidRPr="00843F5F">
        <w:rPr>
          <w:highlight w:val="yellow"/>
        </w:rPr>
        <w:t>(</w:t>
      </w:r>
      <w:r w:rsidRPr="00843F5F">
        <w:rPr>
          <w:highlight w:val="yellow"/>
        </w:rPr>
        <w:fldChar w:fldCharType="begin"/>
      </w:r>
      <w:r w:rsidRPr="00843F5F">
        <w:rPr>
          <w:highlight w:val="yellow"/>
        </w:rPr>
        <w:instrText xml:space="preserve"> QUOTE </w:instrText>
      </w:r>
      <w:r w:rsidR="000C0408">
        <w:rPr>
          <w:position w:val="-6"/>
          <w:highlight w:val="yellow"/>
        </w:rPr>
        <w:pict w14:anchorId="4BB274C8">
          <v:shape id="_x0000_i1028" type="#_x0000_t75" style="width:14pt;height:1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efaultTabStop w:val=&quot;720&quot;/&gt;&lt;w:doNotHyphenateCaps/&gt;&lt;w:punctuationKerning/&gt;&lt;w:characterSpacingControl w:val=&quot;DontCompress&quot;/&gt;&lt;w:webPageEncoding w:val=&quot;windows-1252&quot;/&gt;&lt;w:doNotSaveWebPagesAsSingleFile/&gt;&lt;w:pixelsPerInch w:val=&quot;96&quot;/&gt;&lt;w:targetScreenSz w:val=&quot;800x600&quot;/&gt;&lt;w:savePreviewPicture/&gt;&lt;w:validateAgainstSchema/&gt;&lt;w:saveInvalidXML w:val=&quot;off&quot;/&gt;&lt;w:ignoreMixedContent w:val=&quot;off&quot;/&gt;&lt;w:alwaysShowPlaceholderText w:val=&quot;off&quot;/&gt;&lt;w:compat&gt;&lt;w:dontAllowFieldEndSelect/&gt;&lt;w:useWord2002TableStyleRules/&gt;&lt;/w:compat&gt;&lt;wsp:rsids&gt;&lt;wsp:rsidRoot wsp:val=&quot;00174985&quot;/&gt;&lt;wsp:rsid wsp:val=&quot;000024C6&quot;/&gt;&lt;wsp:rsid wsp:val=&quot;00004D7F&quot;/&gt;&lt;wsp:rsid wsp:val=&quot;00005136&quot;/&gt;&lt;wsp:rsid wsp:val=&quot;00005612&quot;/&gt;&lt;wsp:rsid wsp:val=&quot;000056B9&quot;/&gt;&lt;wsp:rsid wsp:val=&quot;0000629E&quot;/&gt;&lt;wsp:rsid wsp:val=&quot;00006537&quot;/&gt;&lt;wsp:rsid wsp:val=&quot;00011B5E&quot;/&gt;&lt;wsp:rsid wsp:val=&quot;00013400&quot;/&gt;&lt;wsp:rsid wsp:val=&quot;000167DB&quot;/&gt;&lt;wsp:rsid wsp:val=&quot;0002112A&quot;/&gt;&lt;wsp:rsid wsp:val=&quot;000215DE&quot;/&gt;&lt;wsp:rsid wsp:val=&quot;00022830&quot;/&gt;&lt;wsp:rsid wsp:val=&quot;0002355E&quot;/&gt;&lt;wsp:rsid wsp:val=&quot;00024B53&quot;/&gt;&lt;wsp:rsid wsp:val=&quot;00025670&quot;/&gt;&lt;wsp:rsid wsp:val=&quot;00027FE6&quot;/&gt;&lt;wsp:rsid wsp:val=&quot;000308FC&quot;/&gt;&lt;wsp:rsid wsp:val=&quot;000311AD&quot;/&gt;&lt;wsp:rsid wsp:val=&quot;00031FFF&quot;/&gt;&lt;wsp:rsid wsp:val=&quot;0003237D&quot;/&gt;&lt;wsp:rsid wsp:val=&quot;00033107&quot;/&gt;&lt;wsp:rsid wsp:val=&quot;00034820&quot;/&gt;&lt;wsp:rsid wsp:val=&quot;000352EC&quot;/&gt;&lt;wsp:rsid wsp:val=&quot;000376DD&quot;/&gt;&lt;wsp:rsid wsp:val=&quot;00037701&quot;/&gt;&lt;wsp:rsid wsp:val=&quot;0003793F&quot;/&gt;&lt;wsp:rsid wsp:val=&quot;0004025C&quot;/&gt;&lt;wsp:rsid wsp:val=&quot;000435EC&quot;/&gt;&lt;wsp:rsid wsp:val=&quot;00043CE5&quot;/&gt;&lt;wsp:rsid wsp:val=&quot;00043DFB&quot;/&gt;&lt;wsp:rsid wsp:val=&quot;00044691&quot;/&gt;&lt;wsp:rsid wsp:val=&quot;0004694F&quot;/&gt;&lt;wsp:rsid wsp:val=&quot;00046A5D&quot;/&gt;&lt;wsp:rsid wsp:val=&quot;00050A39&quot;/&gt;&lt;wsp:rsid wsp:val=&quot;000519C4&quot;/&gt;&lt;wsp:rsid wsp:val=&quot;0005300A&quot;/&gt;&lt;wsp:rsid wsp:val=&quot;00055E9D&quot;/&gt;&lt;wsp:rsid wsp:val=&quot;0005600D&quot;/&gt;&lt;wsp:rsid wsp:val=&quot;00056133&quot;/&gt;&lt;wsp:rsid wsp:val=&quot;00056E1F&quot;/&gt;&lt;wsp:rsid wsp:val=&quot;00057253&quot;/&gt;&lt;wsp:rsid wsp:val=&quot;00060330&quot;/&gt;&lt;wsp:rsid wsp:val=&quot;00060839&quot;/&gt;&lt;wsp:rsid wsp:val=&quot;00061491&quot;/&gt;&lt;wsp:rsid wsp:val=&quot;00061A68&quot;/&gt;&lt;wsp:rsid wsp:val=&quot;00061E94&quot;/&gt;&lt;wsp:rsid wsp:val=&quot;0006254B&quot;/&gt;&lt;wsp:rsid wsp:val=&quot;00063878&quot;/&gt;&lt;wsp:rsid wsp:val=&quot;0006616C&quot;/&gt;&lt;wsp:rsid wsp:val=&quot;00066FB8&quot;/&gt;&lt;wsp:rsid wsp:val=&quot;00067016&quot;/&gt;&lt;wsp:rsid wsp:val=&quot;0006740C&quot;/&gt;&lt;wsp:rsid wsp:val=&quot;00070DC9&quot;/&gt;&lt;wsp:rsid wsp:val=&quot;00072EDB&quot;/&gt;&lt;wsp:rsid wsp:val=&quot;000735BF&quot;/&gt;&lt;wsp:rsid wsp:val=&quot;000745E4&quot;/&gt;&lt;wsp:rsid wsp:val=&quot;00074676&quot;/&gt;&lt;wsp:rsid wsp:val=&quot;00076147&quot;/&gt;&lt;wsp:rsid wsp:val=&quot;00076EAA&quot;/&gt;&lt;wsp:rsid wsp:val=&quot;00077649&quot;/&gt;&lt;wsp:rsid wsp:val=&quot;000820DC&quot;/&gt;&lt;wsp:rsid wsp:val=&quot;00082649&quot;/&gt;&lt;wsp:rsid wsp:val=&quot;000839AE&quot;/&gt;&lt;wsp:rsid wsp:val=&quot;00084716&quot;/&gt;&lt;wsp:rsid wsp:val=&quot;00086467&quot;/&gt;&lt;wsp:rsid wsp:val=&quot;000864AD&quot;/&gt;&lt;wsp:rsid wsp:val=&quot;000873C3&quot;/&gt;&lt;wsp:rsid wsp:val=&quot;00090E8A&quot;/&gt;&lt;wsp:rsid wsp:val=&quot;00090FCE&quot;/&gt;&lt;wsp:rsid wsp:val=&quot;000915B4&quot;/&gt;&lt;wsp:rsid wsp:val=&quot;000925FB&quot;/&gt;&lt;wsp:rsid wsp:val=&quot;000927BB&quot;/&gt;&lt;wsp:rsid wsp:val=&quot;00093448&quot;/&gt;&lt;wsp:rsid wsp:val=&quot;00094203&quot;/&gt;&lt;wsp:rsid wsp:val=&quot;00094A45&quot;/&gt;&lt;wsp:rsid wsp:val=&quot;0009539F&quot;/&gt;&lt;wsp:rsid wsp:val=&quot;00096481&quot;/&gt;&lt;wsp:rsid wsp:val=&quot;000971FB&quot;/&gt;&lt;wsp:rsid wsp:val=&quot;000A11A5&quot;/&gt;&lt;wsp:rsid wsp:val=&quot;000A1265&quot;/&gt;&lt;wsp:rsid wsp:val=&quot;000A3C9E&quot;/&gt;&lt;wsp:rsid wsp:val=&quot;000A3CB7&quot;/&gt;&lt;wsp:rsid wsp:val=&quot;000A47B7&quot;/&gt;&lt;wsp:rsid wsp:val=&quot;000A7643&quot;/&gt;&lt;wsp:rsid wsp:val=&quot;000B0654&quot;/&gt;&lt;wsp:rsid wsp:val=&quot;000B0749&quot;/&gt;&lt;wsp:rsid wsp:val=&quot;000B1459&quot;/&gt;&lt;wsp:rsid wsp:val=&quot;000B1ADE&quot;/&gt;&lt;wsp:rsid wsp:val=&quot;000B1E97&quot;/&gt;&lt;wsp:rsid wsp:val=&quot;000B2133&quot;/&gt;&lt;wsp:rsid wsp:val=&quot;000B275E&quot;/&gt;&lt;wsp:rsid wsp:val=&quot;000B6721&quot;/&gt;&lt;wsp:rsid wsp:val=&quot;000C4AA7&quot;/&gt;&lt;wsp:rsid wsp:val=&quot;000C755D&quot;/&gt;&lt;wsp:rsid wsp:val=&quot;000D084D&quot;/&gt;&lt;wsp:rsid wsp:val=&quot;000D0F3C&quot;/&gt;&lt;wsp:rsid wsp:val=&quot;000D1822&quot;/&gt;&lt;wsp:rsid wsp:val=&quot;000D245B&quot;/&gt;&lt;wsp:rsid wsp:val=&quot;000D2515&quot;/&gt;&lt;wsp:rsid wsp:val=&quot;000D3112&quot;/&gt;&lt;wsp:rsid wsp:val=&quot;000D3EBA&quot;/&gt;&lt;wsp:rsid wsp:val=&quot;000D3EE7&quot;/&gt;&lt;wsp:rsid wsp:val=&quot;000D4B8B&quot;/&gt;&lt;wsp:rsid wsp:val=&quot;000D52C3&quot;/&gt;&lt;wsp:rsid wsp:val=&quot;000D595E&quot;/&gt;&lt;wsp:rsid wsp:val=&quot;000D5BAB&quot;/&gt;&lt;wsp:rsid wsp:val=&quot;000D78F7&quot;/&gt;&lt;wsp:rsid wsp:val=&quot;000E2E4C&quot;/&gt;&lt;wsp:rsid wsp:val=&quot;000E310F&quot;/&gt;&lt;wsp:rsid wsp:val=&quot;000E3516&quot;/&gt;&lt;wsp:rsid wsp:val=&quot;000E3BE7&quot;/&gt;&lt;wsp:rsid wsp:val=&quot;000E4EDD&quot;/&gt;&lt;wsp:rsid wsp:val=&quot;000E6026&quot;/&gt;&lt;wsp:rsid wsp:val=&quot;000E6937&quot;/&gt;&lt;wsp:rsid wsp:val=&quot;000E70E5&quot;/&gt;&lt;wsp:rsid wsp:val=&quot;000F10EC&quot;/&gt;&lt;wsp:rsid wsp:val=&quot;000F114C&quot;/&gt;&lt;wsp:rsid wsp:val=&quot;000F1411&quot;/&gt;&lt;wsp:rsid wsp:val=&quot;000F1F3D&quot;/&gt;&lt;wsp:rsid wsp:val=&quot;000F2F39&quot;/&gt;&lt;wsp:rsid wsp:val=&quot;000F432D&quot;/&gt;&lt;wsp:rsid wsp:val=&quot;000F446E&quot;/&gt;&lt;wsp:rsid wsp:val=&quot;000F5298&quot;/&gt;&lt;wsp:rsid wsp:val=&quot;000F5F4A&quot;/&gt;&lt;wsp:rsid wsp:val=&quot;000F6C93&quot;/&gt;&lt;wsp:rsid wsp:val=&quot;00101E9B&quot;/&gt;&lt;wsp:rsid wsp:val=&quot;00103C9A&quot;/&gt;&lt;wsp:rsid wsp:val=&quot;00103E79&quot;/&gt;&lt;wsp:rsid wsp:val=&quot;0010703A&quot;/&gt;&lt;wsp:rsid wsp:val=&quot;00107892&quot;/&gt;&lt;wsp:rsid wsp:val=&quot;0011148A&quot;/&gt;&lt;wsp:rsid wsp:val=&quot;00111607&quot;/&gt;&lt;wsp:rsid wsp:val=&quot;00112817&quot;/&gt;&lt;wsp:rsid wsp:val=&quot;001128B8&quot;/&gt;&lt;wsp:rsid wsp:val=&quot;00113FC5&quot;/&gt;&lt;wsp:rsid wsp:val=&quot;001149F3&quot;/&gt;&lt;wsp:rsid wsp:val=&quot;001162E4&quot;/&gt;&lt;wsp:rsid wsp:val=&quot;00116549&quot;/&gt;&lt;wsp:rsid wsp:val=&quot;00116AC2&quot;/&gt;&lt;wsp:rsid wsp:val=&quot;00116F18&quot;/&gt;&lt;wsp:rsid wsp:val=&quot;0012011C&quot;/&gt;&lt;wsp:rsid wsp:val=&quot;00120FEA&quot;/&gt;&lt;wsp:rsid wsp:val=&quot;00121D19&quot;/&gt;&lt;wsp:rsid wsp:val=&quot;001236AD&quot;/&gt;&lt;wsp:rsid wsp:val=&quot;00123EA0&quot;/&gt;&lt;wsp:rsid wsp:val=&quot;00126235&quot;/&gt;&lt;wsp:rsid wsp:val=&quot;001264CF&quot;/&gt;&lt;wsp:rsid wsp:val=&quot;0012748A&quot;/&gt;&lt;wsp:rsid wsp:val=&quot;0013044A&quot;/&gt;&lt;wsp:rsid wsp:val=&quot;00134DFF&quot;/&gt;&lt;wsp:rsid wsp:val=&quot;00140820&quot;/&gt;&lt;wsp:rsid wsp:val=&quot;00142774&quot;/&gt;&lt;wsp:rsid wsp:val=&quot;00145A10&quot;/&gt;&lt;wsp:rsid wsp:val=&quot;00145D02&quot;/&gt;&lt;wsp:rsid wsp:val=&quot;00150F71&quot;/&gt;&lt;wsp:rsid wsp:val=&quot;00151C0A&quot;/&gt;&lt;wsp:rsid wsp:val=&quot;001527C1&quot;/&gt;&lt;wsp:rsid wsp:val=&quot;001549C6&quot;/&gt;&lt;wsp:rsid wsp:val=&quot;00155BED&quot;/&gt;&lt;wsp:rsid wsp:val=&quot;00157F83&quot;/&gt;&lt;wsp:rsid wsp:val=&quot;00161341&quot;/&gt;&lt;wsp:rsid wsp:val=&quot;0016399D&quot;/&gt;&lt;wsp:rsid wsp:val=&quot;00163CBC&quot;/&gt;&lt;wsp:rsid wsp:val=&quot;00164E78&quot;/&gt;&lt;wsp:rsid wsp:val=&quot;00165B59&quot;/&gt;&lt;wsp:rsid wsp:val=&quot;00170949&quot;/&gt;&lt;wsp:rsid wsp:val=&quot;00170CD6&quot;/&gt;&lt;wsp:rsid wsp:val=&quot;00172531&quot;/&gt;&lt;wsp:rsid wsp:val=&quot;0017338E&quot;/&gt;&lt;wsp:rsid wsp:val=&quot;0017562F&quot;/&gt;&lt;wsp:rsid wsp:val=&quot;001775B4&quot;/&gt;&lt;wsp:rsid wsp:val=&quot;0018177A&quot;/&gt;&lt;wsp:rsid wsp:val=&quot;00181EC9&quot;/&gt;&lt;wsp:rsid wsp:val=&quot;00182C39&quot;/&gt;&lt;wsp:rsid wsp:val=&quot;00183CEF&quot;/&gt;&lt;wsp:rsid wsp:val=&quot;00184C4C&quot;/&gt;&lt;wsp:rsid wsp:val=&quot;001859FF&quot;/&gt;&lt;wsp:rsid wsp:val=&quot;00187956&quot;/&gt;&lt;wsp:rsid wsp:val=&quot;001904EF&quot;/&gt;&lt;wsp:rsid wsp:val=&quot;001916F9&quot;/&gt;&lt;wsp:rsid wsp:val=&quot;00194B20&quot;/&gt;&lt;wsp:rsid wsp:val=&quot;00196761&quot;/&gt;&lt;wsp:rsid wsp:val=&quot;00196FFD&quot;/&gt;&lt;wsp:rsid wsp:val=&quot;001973EE&quot;/&gt;&lt;wsp:rsid wsp:val=&quot;00197433&quot;/&gt;&lt;wsp:rsid wsp:val=&quot;001A426A&quot;/&gt;&lt;wsp:rsid wsp:val=&quot;001A581B&quot;/&gt;&lt;wsp:rsid wsp:val=&quot;001A59E6&quot;/&gt;&lt;wsp:rsid wsp:val=&quot;001A6483&quot;/&gt;&lt;wsp:rsid wsp:val=&quot;001A7A23&quot;/&gt;&lt;wsp:rsid wsp:val=&quot;001B027C&quot;/&gt;&lt;wsp:rsid wsp:val=&quot;001B1A89&quot;/&gt;&lt;wsp:rsid wsp:val=&quot;001B2564&quot;/&gt;&lt;wsp:rsid wsp:val=&quot;001B36E3&quot;/&gt;&lt;wsp:rsid wsp:val=&quot;001B4B16&quot;/&gt;&lt;wsp:rsid wsp:val=&quot;001B5165&quot;/&gt;&lt;wsp:rsid wsp:val=&quot;001B6F90&quot;/&gt;&lt;wsp:rsid wsp:val=&quot;001B7E62&quot;/&gt;&lt;wsp:rsid wsp:val=&quot;001C19FF&quot;/&gt;&lt;wsp:rsid wsp:val=&quot;001C400F&quot;/&gt;&lt;wsp:rsid wsp:val=&quot;001C4BF1&quot;/&gt;&lt;wsp:rsid wsp:val=&quot;001C4C41&quot;/&gt;&lt;wsp:rsid wsp:val=&quot;001C68CE&quot;/&gt;&lt;wsp:rsid wsp:val=&quot;001C6F15&quot;/&gt;&lt;wsp:rsid wsp:val=&quot;001C704B&quot;/&gt;&lt;wsp:rsid wsp:val=&quot;001D129D&quot;/&gt;&lt;wsp:rsid wsp:val=&quot;001D1369&quot;/&gt;&lt;wsp:rsid wsp:val=&quot;001D1957&quot;/&gt;&lt;wsp:rsid wsp:val=&quot;001D21DA&quot;/&gt;&lt;wsp:rsid wsp:val=&quot;001D256A&quot;/&gt;&lt;wsp:rsid wsp:val=&quot;001D37CF&quot;/&gt;&lt;wsp:rsid wsp:val=&quot;001D500F&quot;/&gt;&lt;wsp:rsid wsp:val=&quot;001D5E61&quot;/&gt;&lt;wsp:rsid wsp:val=&quot;001D7D45&quot;/&gt;&lt;wsp:rsid wsp:val=&quot;001E03A9&quot;/&gt;&lt;wsp:rsid wsp:val=&quot;001E0A8A&quot;/&gt;&lt;wsp:rsid wsp:val=&quot;001E0B3F&quot;/&gt;&lt;wsp:rsid wsp:val=&quot;001E212F&quot;/&gt;&lt;wsp:rsid wsp:val=&quot;001E3DFC&quot;/&gt;&lt;wsp:rsid wsp:val=&quot;001E3F68&quot;/&gt;&lt;wsp:rsid wsp:val=&quot;001E4E13&quot;/&gt;&lt;wsp:rsid wsp:val=&quot;001E52C0&quot;/&gt;&lt;wsp:rsid wsp:val=&quot;001E5829&quot;/&gt;&lt;wsp:rsid wsp:val=&quot;001E5FF7&quot;/&gt;&lt;wsp:rsid wsp:val=&quot;001E61DF&quot;/&gt;&lt;wsp:rsid wsp:val=&quot;001E76C1&quot;/&gt;&lt;wsp:rsid wsp:val=&quot;001F1028&quot;/&gt;&lt;wsp:rsid wsp:val=&quot;001F1DDD&quot;/&gt;&lt;wsp:rsid wsp:val=&quot;001F3272&quot;/&gt;&lt;wsp:rsid wsp:val=&quot;001F4290&quot;/&gt;&lt;wsp:rsid wsp:val=&quot;001F42D1&quot;/&gt;&lt;wsp:rsid wsp:val=&quot;001F4E52&quot;/&gt;&lt;wsp:rsid wsp:val=&quot;001F5971&quot;/&gt;&lt;wsp:rsid wsp:val=&quot;001F5C4E&quot;/&gt;&lt;wsp:rsid wsp:val=&quot;001F6028&quot;/&gt;&lt;wsp:rsid wsp:val=&quot;001F6DAA&quot;/&gt;&lt;wsp:rsid wsp:val=&quot;00200C77&quot;/&gt;&lt;wsp:rsid wsp:val=&quot;00201588&quot;/&gt;&lt;wsp:rsid wsp:val=&quot;002020C8&quot;/&gt;&lt;wsp:rsid wsp:val=&quot;00204169&quot;/&gt;&lt;wsp:rsid wsp:val=&quot;00205086&quot;/&gt;&lt;wsp:rsid wsp:val=&quot;00205585&quot;/&gt;&lt;wsp:rsid wsp:val=&quot;0020594C&quot;/&gt;&lt;wsp:rsid wsp:val=&quot;002069E2&quot;/&gt;&lt;wsp:rsid wsp:val=&quot;00207B64&quot;/&gt;&lt;wsp:rsid wsp:val=&quot;002104CC&quot;/&gt;&lt;wsp:rsid wsp:val=&quot;00211E8E&quot;/&gt;&lt;wsp:rsid wsp:val=&quot;00212742&quot;/&gt;&lt;wsp:rsid wsp:val=&quot;00212BCC&quot;/&gt;&lt;wsp:rsid wsp:val=&quot;00214AD5&quot;/&gt;&lt;wsp:rsid wsp:val=&quot;00220195&quot;/&gt;&lt;wsp:rsid wsp:val=&quot;002202F4&quot;/&gt;&lt;wsp:rsid wsp:val=&quot;002209DF&quot;/&gt;&lt;wsp:rsid wsp:val=&quot;00223A7A&quot;/&gt;&lt;wsp:rsid wsp:val=&quot;00223DB7&quot;/&gt;&lt;wsp:rsid wsp:val=&quot;00224C4C&quot;/&gt;&lt;wsp:rsid wsp:val=&quot;002251E5&quot;/&gt;&lt;wsp:rsid wsp:val=&quot;00225900&quot;/&gt;&lt;wsp:rsid wsp:val=&quot;0022663D&quot;/&gt;&lt;wsp:rsid wsp:val=&quot;00227AC4&quot;/&gt;&lt;wsp:rsid wsp:val=&quot;00227AD0&quot;/&gt;&lt;wsp:rsid wsp:val=&quot;00230C71&quot;/&gt;&lt;wsp:rsid wsp:val=&quot;00230CF2&quot;/&gt;&lt;wsp:rsid wsp:val=&quot;0023198D&quot;/&gt;&lt;wsp:rsid wsp:val=&quot;00232381&quot;/&gt;&lt;wsp:rsid wsp:val=&quot;002333B0&quot;/&gt;&lt;wsp:rsid wsp:val=&quot;002352B6&quot;/&gt;&lt;wsp:rsid wsp:val=&quot;0023588F&quot;/&gt;&lt;wsp:rsid wsp:val=&quot;002412CC&quot;/&gt;&lt;wsp:rsid wsp:val=&quot;002425C9&quot;/&gt;&lt;wsp:rsid wsp:val=&quot;00243852&quot;/&gt;&lt;wsp:rsid wsp:val=&quot;00243DBE&quot;/&gt;&lt;wsp:rsid wsp:val=&quot;00243FAF&quot;/&gt;&lt;wsp:rsid wsp:val=&quot;00250785&quot;/&gt;&lt;wsp:rsid wsp:val=&quot;00251057&quot;/&gt;&lt;wsp:rsid wsp:val=&quot;00251119&quot;/&gt;&lt;wsp:rsid wsp:val=&quot;00251452&quot;/&gt;&lt;wsp:rsid wsp:val=&quot;002527B7&quot;/&gt;&lt;wsp:rsid wsp:val=&quot;00253D17&quot;/&gt;&lt;wsp:rsid wsp:val=&quot;00253DE5&quot;/&gt;&lt;wsp:rsid wsp:val=&quot;00253E42&quot;/&gt;&lt;wsp:rsid wsp:val=&quot;00255A82&quot;/&gt;&lt;wsp:rsid wsp:val=&quot;00256BEF&quot;/&gt;&lt;wsp:rsid wsp:val=&quot;00257AD6&quot;/&gt;&lt;wsp:rsid wsp:val=&quot;00257AF6&quot;/&gt;&lt;wsp:rsid wsp:val=&quot;0026055C&quot;/&gt;&lt;wsp:rsid wsp:val=&quot;00264FAA&quot;/&gt;&lt;wsp:rsid wsp:val=&quot;00267D7B&quot;/&gt;&lt;wsp:rsid wsp:val=&quot;00270289&quot;/&gt;&lt;wsp:rsid wsp:val=&quot;00273BF2&quot;/&gt;&lt;wsp:rsid wsp:val=&quot;00273EF9&quot;/&gt;&lt;wsp:rsid wsp:val=&quot;0027439F&quot;/&gt;&lt;wsp:rsid wsp:val=&quot;00274ABA&quot;/&gt;&lt;wsp:rsid wsp:val=&quot;00276367&quot;/&gt;&lt;wsp:rsid wsp:val=&quot;00276D99&quot;/&gt;&lt;wsp:rsid wsp:val=&quot;0027724D&quot;/&gt;&lt;wsp:rsid wsp:val=&quot;00280B05&quot;/&gt;&lt;wsp:rsid wsp:val=&quot;00282122&quot;/&gt;&lt;wsp:rsid wsp:val=&quot;00282274&quot;/&gt;&lt;wsp:rsid wsp:val=&quot;00284095&quot;/&gt;&lt;wsp:rsid wsp:val=&quot;002847F2&quot;/&gt;&lt;wsp:rsid wsp:val=&quot;00284D68&quot;/&gt;&lt;wsp:rsid wsp:val=&quot;00285F7B&quot;/&gt;&lt;wsp:rsid wsp:val=&quot;00290AB9&quot;/&gt;&lt;wsp:rsid wsp:val=&quot;002930D2&quot;/&gt;&lt;wsp:rsid wsp:val=&quot;002931AB&quot;/&gt;&lt;wsp:rsid wsp:val=&quot;002931D1&quot;/&gt;&lt;wsp:rsid wsp:val=&quot;00295498&quot;/&gt;&lt;wsp:rsid wsp:val=&quot;00295B44&quot;/&gt;&lt;wsp:rsid wsp:val=&quot;002A411C&quot;/&gt;&lt;wsp:rsid wsp:val=&quot;002A47CA&quot;/&gt;&lt;wsp:rsid wsp:val=&quot;002A4F78&quot;/&gt;&lt;wsp:rsid wsp:val=&quot;002A609F&quot;/&gt;&lt;wsp:rsid wsp:val=&quot;002B1C76&quot;/&gt;&lt;wsp:rsid wsp:val=&quot;002B1F28&quot;/&gt;&lt;wsp:rsid wsp:val=&quot;002B3E4A&quot;/&gt;&lt;wsp:rsid wsp:val=&quot;002B6884&quot;/&gt;&lt;wsp:rsid wsp:val=&quot;002B76AF&quot;/&gt;&lt;wsp:rsid wsp:val=&quot;002C01A6&quot;/&gt;&lt;wsp:rsid wsp:val=&quot;002C3DDA&quot;/&gt;&lt;wsp:rsid wsp:val=&quot;002C5297&quot;/&gt;&lt;wsp:rsid wsp:val=&quot;002C6CE9&quot;/&gt;&lt;wsp:rsid wsp:val=&quot;002C6D04&quot;/&gt;&lt;wsp:rsid wsp:val=&quot;002D0003&quot;/&gt;&lt;wsp:rsid wsp:val=&quot;002D07B8&quot;/&gt;&lt;wsp:rsid wsp:val=&quot;002D1A35&quot;/&gt;&lt;wsp:rsid wsp:val=&quot;002D3BB2&quot;/&gt;&lt;wsp:rsid wsp:val=&quot;002D4D88&quot;/&gt;&lt;wsp:rsid wsp:val=&quot;002D6C93&quot;/&gt;&lt;wsp:rsid wsp:val=&quot;002E2333&quot;/&gt;&lt;wsp:rsid wsp:val=&quot;002E341D&quot;/&gt;&lt;wsp:rsid wsp:val=&quot;002E3EE7&quot;/&gt;&lt;wsp:rsid wsp:val=&quot;002F09D2&quot;/&gt;&lt;wsp:rsid wsp:val=&quot;002F2199&quot;/&gt;&lt;wsp:rsid wsp:val=&quot;002F22B5&quot;/&gt;&lt;wsp:rsid wsp:val=&quot;002F2DCD&quot;/&gt;&lt;wsp:rsid wsp:val=&quot;002F2E02&quot;/&gt;&lt;wsp:rsid wsp:val=&quot;002F674B&quot;/&gt;&lt;wsp:rsid wsp:val=&quot;002F6BDB&quot;/&gt;&lt;wsp:rsid wsp:val=&quot;002F7149&quot;/&gt;&lt;wsp:rsid wsp:val=&quot;002F7D2C&quot;/&gt;&lt;wsp:rsid wsp:val=&quot;003008C0&quot;/&gt;&lt;wsp:rsid wsp:val=&quot;00306C30&quot;/&gt;&lt;wsp:rsid wsp:val=&quot;003116F3&quot;/&gt;&lt;wsp:rsid wsp:val=&quot;003119E7&quot;/&gt;&lt;wsp:rsid wsp:val=&quot;00311CEB&quot;/&gt;&lt;wsp:rsid wsp:val=&quot;00314FA2&quot;/&gt;&lt;wsp:rsid wsp:val=&quot;0031504F&quot;/&gt;&lt;wsp:rsid wsp:val=&quot;00315140&quot;/&gt;&lt;wsp:rsid wsp:val=&quot;003162BD&quot;/&gt;&lt;wsp:rsid wsp:val=&quot;003168D0&quot;/&gt;&lt;wsp:rsid wsp:val=&quot;00316E13&quot;/&gt;&lt;wsp:rsid wsp:val=&quot;00320B99&quot;/&gt;&lt;wsp:rsid wsp:val=&quot;0032283C&quot;/&gt;&lt;wsp:rsid wsp:val=&quot;003234B8&quot;/&gt;&lt;wsp:rsid wsp:val=&quot;0032370E&quot;/&gt;&lt;wsp:rsid wsp:val=&quot;00323FA8&quot;/&gt;&lt;wsp:rsid wsp:val=&quot;00325AA7&quot;/&gt;&lt;wsp:rsid wsp:val=&quot;00326B5F&quot;/&gt;&lt;wsp:rsid wsp:val=&quot;00330444&quot;/&gt;&lt;wsp:rsid wsp:val=&quot;00330B6D&quot;/&gt;&lt;wsp:rsid wsp:val=&quot;00330CA7&quot;/&gt;&lt;wsp:rsid wsp:val=&quot;003335CF&quot;/&gt;&lt;wsp:rsid wsp:val=&quot;00333EB0&quot;/&gt;&lt;wsp:rsid wsp:val=&quot;0033411D&quot;/&gt;&lt;wsp:rsid wsp:val=&quot;00334213&quot;/&gt;&lt;wsp:rsid wsp:val=&quot;00335B23&quot;/&gt;&lt;wsp:rsid wsp:val=&quot;003408F9&quot;/&gt;&lt;wsp:rsid wsp:val=&quot;00340B6C&quot;/&gt;&lt;wsp:rsid wsp:val=&quot;00341F67&quot;/&gt;&lt;wsp:rsid wsp:val=&quot;00343035&quot;/&gt;&lt;wsp:rsid wsp:val=&quot;0034416F&quot;/&gt;&lt;wsp:rsid wsp:val=&quot;0034429E&quot;/&gt;&lt;wsp:rsid wsp:val=&quot;00344902&quot;/&gt;&lt;wsp:rsid wsp:val=&quot;00344C5A&quot;/&gt;&lt;wsp:rsid wsp:val=&quot;00345098&quot;/&gt;&lt;wsp:rsid wsp:val=&quot;00345A43&quot;/&gt;&lt;wsp:rsid wsp:val=&quot;00346F79&quot;/&gt;&lt;wsp:rsid wsp:val=&quot;00347ECA&quot;/&gt;&lt;wsp:rsid wsp:val=&quot;0035095E&quot;/&gt;&lt;wsp:rsid wsp:val=&quot;00351670&quot;/&gt;&lt;wsp:rsid wsp:val=&quot;00351914&quot;/&gt;&lt;wsp:rsid wsp:val=&quot;00351A25&quot;/&gt;&lt;wsp:rsid wsp:val=&quot;003521E7&quot;/&gt;&lt;wsp:rsid wsp:val=&quot;003523F0&quot;/&gt;&lt;wsp:rsid wsp:val=&quot;00352774&quot;/&gt;&lt;wsp:rsid wsp:val=&quot;00353CEB&quot;/&gt;&lt;wsp:rsid wsp:val=&quot;00354EC3&quot;/&gt;&lt;wsp:rsid wsp:val=&quot;00355C42&quot;/&gt;&lt;wsp:rsid wsp:val=&quot;00356078&quot;/&gt;&lt;wsp:rsid wsp:val=&quot;0036063A&quot;/&gt;&lt;wsp:rsid wsp:val=&quot;0036125B&quot;/&gt;&lt;wsp:rsid wsp:val=&quot;003626B8&quot;/&gt;&lt;wsp:rsid wsp:val=&quot;00363051&quot;/&gt;&lt;wsp:rsid wsp:val=&quot;003643A8&quot;/&gt;&lt;wsp:rsid wsp:val=&quot;00364992&quot;/&gt;&lt;wsp:rsid wsp:val=&quot;003659E7&quot;/&gt;&lt;wsp:rsid wsp:val=&quot;003668AA&quot;/&gt;&lt;wsp:rsid wsp:val=&quot;00366BBC&quot;/&gt;&lt;wsp:rsid wsp:val=&quot;0036732D&quot;/&gt;&lt;wsp:rsid wsp:val=&quot;00367780&quot;/&gt;&lt;wsp:rsid wsp:val=&quot;00367934&quot;/&gt;&lt;wsp:rsid wsp:val=&quot;0037037D&quot;/&gt;&lt;wsp:rsid wsp:val=&quot;00370C09&quot;/&gt;&lt;wsp:rsid wsp:val=&quot;003710B2&quot;/&gt;&lt;wsp:rsid wsp:val=&quot;00372D2D&quot;/&gt;&lt;wsp:rsid wsp:val=&quot;0037481D&quot;/&gt;&lt;wsp:rsid wsp:val=&quot;00375107&quot;/&gt;&lt;wsp:rsid wsp:val=&quot;00376668&quot;/&gt;&lt;wsp:rsid wsp:val=&quot;003767EB&quot;/&gt;&lt;wsp:rsid wsp:val=&quot;00376C97&quot;/&gt;&lt;wsp:rsid wsp:val=&quot;00377841&quot;/&gt;&lt;wsp:rsid wsp:val=&quot;00380D48&quot;/&gt;&lt;wsp:rsid wsp:val=&quot;00380DAE&quot;/&gt;&lt;wsp:rsid wsp:val=&quot;0038268B&quot;/&gt;&lt;wsp:rsid wsp:val=&quot;003827FB&quot;/&gt;&lt;wsp:rsid wsp:val=&quot;0038288F&quot;/&gt;&lt;wsp:rsid wsp:val=&quot;00382D0B&quot;/&gt;&lt;wsp:rsid wsp:val=&quot;00382F15&quot;/&gt;&lt;wsp:rsid wsp:val=&quot;0038329D&quot;/&gt;&lt;wsp:rsid wsp:val=&quot;003848A2&quot;/&gt;&lt;wsp:rsid wsp:val=&quot;00386153&quot;/&gt;&lt;wsp:rsid wsp:val=&quot;00386C92&quot;/&gt;&lt;wsp:rsid wsp:val=&quot;00387541&quot;/&gt;&lt;wsp:rsid wsp:val=&quot;00387AB0&quot;/&gt;&lt;wsp:rsid wsp:val=&quot;00390FB3&quot;/&gt;&lt;wsp:rsid wsp:val=&quot;003910EB&quot;/&gt;&lt;wsp:rsid wsp:val=&quot;00391D79&quot;/&gt;&lt;wsp:rsid wsp:val=&quot;00392120&quot;/&gt;&lt;wsp:rsid wsp:val=&quot;00392586&quot;/&gt;&lt;wsp:rsid wsp:val=&quot;00392C33&quot;/&gt;&lt;wsp:rsid wsp:val=&quot;003930F3&quot;/&gt;&lt;wsp:rsid wsp:val=&quot;003935BC&quot;/&gt;&lt;wsp:rsid wsp:val=&quot;00394056&quot;/&gt;&lt;wsp:rsid wsp:val=&quot;00395605&quot;/&gt;&lt;wsp:rsid wsp:val=&quot;00396670&quot;/&gt;&lt;wsp:rsid wsp:val=&quot;0039775F&quot;/&gt;&lt;wsp:rsid wsp:val=&quot;003A20BE&quot;/&gt;&lt;wsp:rsid wsp:val=&quot;003A2328&quot;/&gt;&lt;wsp:rsid wsp:val=&quot;003A4305&quot;/&gt;&lt;wsp:rsid wsp:val=&quot;003A44D7&quot;/&gt;&lt;wsp:rsid wsp:val=&quot;003A7CE3&quot;/&gt;&lt;wsp:rsid wsp:val=&quot;003B16AD&quot;/&gt;&lt;wsp:rsid wsp:val=&quot;003B4428&quot;/&gt;&lt;wsp:rsid wsp:val=&quot;003B47F8&quot;/&gt;&lt;wsp:rsid wsp:val=&quot;003B4A1E&quot;/&gt;&lt;wsp:rsid wsp:val=&quot;003B4D70&quot;/&gt;&lt;wsp:rsid wsp:val=&quot;003B4D9A&quot;/&gt;&lt;wsp:rsid wsp:val=&quot;003B597F&quot;/&gt;&lt;wsp:rsid wsp:val=&quot;003B5FA9&quot;/&gt;&lt;wsp:rsid wsp:val=&quot;003B7C36&quot;/&gt;&lt;wsp:rsid wsp:val=&quot;003C1929&quot;/&gt;&lt;wsp:rsid wsp:val=&quot;003C2AC9&quot;/&gt;&lt;wsp:rsid wsp:val=&quot;003C44C4&quot;/&gt;&lt;wsp:rsid wsp:val=&quot;003C4ACF&quot;/&gt;&lt;wsp:rsid wsp:val=&quot;003C58DA&quot;/&gt;&lt;wsp:rsid wsp:val=&quot;003C682D&quot;/&gt;&lt;wsp:rsid wsp:val=&quot;003C75C2&quot;/&gt;&lt;wsp:rsid wsp:val=&quot;003C7991&quot;/&gt;&lt;wsp:rsid wsp:val=&quot;003D09A0&quot;/&gt;&lt;wsp:rsid wsp:val=&quot;003D0AB9&quot;/&gt;&lt;wsp:rsid wsp:val=&quot;003D1267&quot;/&gt;&lt;wsp:rsid wsp:val=&quot;003D2F29&quot;/&gt;&lt;wsp:rsid wsp:val=&quot;003D30B3&quot;/&gt;&lt;wsp:rsid wsp:val=&quot;003D4CEA&quot;/&gt;&lt;wsp:rsid wsp:val=&quot;003D5301&quot;/&gt;&lt;wsp:rsid wsp:val=&quot;003D7150&quot;/&gt;&lt;wsp:rsid wsp:val=&quot;003E0596&quot;/&gt;&lt;wsp:rsid wsp:val=&quot;003E05C6&quot;/&gt;&lt;wsp:rsid wsp:val=&quot;003E0B79&quot;/&gt;&lt;wsp:rsid wsp:val=&quot;003E1069&quot;/&gt;&lt;wsp:rsid wsp:val=&quot;003E107F&quot;/&gt;&lt;wsp:rsid wsp:val=&quot;003E10BB&quot;/&gt;&lt;wsp:rsid wsp:val=&quot;003E1DC6&quot;/&gt;&lt;wsp:rsid wsp:val=&quot;003E240D&quot;/&gt;&lt;wsp:rsid wsp:val=&quot;003E456C&quot;/&gt;&lt;wsp:rsid wsp:val=&quot;003E5C77&quot;/&gt;&lt;wsp:rsid wsp:val=&quot;003E61BB&quot;/&gt;&lt;wsp:rsid wsp:val=&quot;003E6D6C&quot;/&gt;&lt;wsp:rsid wsp:val=&quot;003F0235&quot;/&gt;&lt;wsp:rsid wsp:val=&quot;003F0517&quot;/&gt;&lt;wsp:rsid wsp:val=&quot;003F1026&quot;/&gt;&lt;wsp:rsid wsp:val=&quot;003F11CB&quot;/&gt;&lt;wsp:rsid wsp:val=&quot;003F2783&quot;/&gt;&lt;wsp:rsid wsp:val=&quot;003F48F2&quot;/&gt;&lt;wsp:rsid wsp:val=&quot;003F5035&quot;/&gt;&lt;wsp:rsid wsp:val=&quot;0040005B&quot;/&gt;&lt;wsp:rsid wsp:val=&quot;004006CC&quot;/&gt;&lt;wsp:rsid wsp:val=&quot;00401990&quot;/&gt;&lt;wsp:rsid wsp:val=&quot;00402D95&quot;/&gt;&lt;wsp:rsid wsp:val=&quot;00405E2D&quot;/&gt;&lt;wsp:rsid wsp:val=&quot;00405F9E&quot;/&gt;&lt;wsp:rsid wsp:val=&quot;00406019&quot;/&gt;&lt;wsp:rsid wsp:val=&quot;004066F0&quot;/&gt;&lt;wsp:rsid wsp:val=&quot;00407A45&quot;/&gt;&lt;wsp:rsid wsp:val=&quot;00407CCC&quot;/&gt;&lt;wsp:rsid wsp:val=&quot;00413E2C&quot;/&gt;&lt;wsp:rsid wsp:val=&quot;00415EA6&quot;/&gt;&lt;wsp:rsid wsp:val=&quot;00421380&quot;/&gt;&lt;wsp:rsid wsp:val=&quot;00421D9A&quot;/&gt;&lt;wsp:rsid wsp:val=&quot;004223B5&quot;/&gt;&lt;wsp:rsid wsp:val=&quot;0042260E&quot;/&gt;&lt;wsp:rsid wsp:val=&quot;00426D9A&quot;/&gt;&lt;wsp:rsid wsp:val=&quot;00430024&quot;/&gt;&lt;wsp:rsid wsp:val=&quot;00430B46&quot;/&gt;&lt;wsp:rsid wsp:val=&quot;004310A2&quot;/&gt;&lt;wsp:rsid wsp:val=&quot;00431F74&quot;/&gt;&lt;wsp:rsid wsp:val=&quot;004339AC&quot;/&gt;&lt;wsp:rsid wsp:val=&quot;00434AE3&quot;/&gt;&lt;wsp:rsid wsp:val=&quot;004364D2&quot;/&gt;&lt;wsp:rsid wsp:val=&quot;00436732&quot;/&gt;&lt;wsp:rsid wsp:val=&quot;004374FD&quot;/&gt;&lt;wsp:rsid wsp:val=&quot;00440314&quot;/&gt;&lt;wsp:rsid wsp:val=&quot;00440490&quot;/&gt;&lt;wsp:rsid wsp:val=&quot;004424A0&quot;/&gt;&lt;wsp:rsid wsp:val=&quot;00442FAA&quot;/&gt;&lt;wsp:rsid wsp:val=&quot;00443102&quot;/&gt;&lt;wsp:rsid wsp:val=&quot;00444F01&quot;/&gt;&lt;wsp:rsid wsp:val=&quot;0044591E&quot;/&gt;&lt;wsp:rsid wsp:val=&quot;00450082&quot;/&gt;&lt;wsp:rsid wsp:val=&quot;00450E5D&quot;/&gt;&lt;wsp:rsid wsp:val=&quot;00454645&quot;/&gt;&lt;wsp:rsid wsp:val=&quot;00455660&quot;/&gt;&lt;wsp:rsid wsp:val=&quot;0045568C&quot;/&gt;&lt;wsp:rsid wsp:val=&quot;00455E19&quot;/&gt;&lt;wsp:rsid wsp:val=&quot;00456ADF&quot;/&gt;&lt;wsp:rsid wsp:val=&quot;00456F32&quot;/&gt;&lt;wsp:rsid wsp:val=&quot;004570C2&quot;/&gt;&lt;wsp:rsid wsp:val=&quot;0045728B&quot;/&gt;&lt;wsp:rsid wsp:val=&quot;00461313&quot;/&gt;&lt;wsp:rsid wsp:val=&quot;004635D4&quot;/&gt;&lt;wsp:rsid wsp:val=&quot;00463EE1&quot;/&gt;&lt;wsp:rsid wsp:val=&quot;004655B5&quot;/&gt;&lt;wsp:rsid wsp:val=&quot;0046563C&quot;/&gt;&lt;wsp:rsid wsp:val=&quot;004667AE&quot;/&gt;&lt;wsp:rsid wsp:val=&quot;00466C35&quot;/&gt;&lt;wsp:rsid wsp:val=&quot;00466D60&quot;/&gt;&lt;wsp:rsid wsp:val=&quot;004673AD&quot;/&gt;&lt;wsp:rsid wsp:val=&quot;00471CCF&quot;/&gt;&lt;wsp:rsid wsp:val=&quot;00472ED1&quot;/&gt;&lt;wsp:rsid wsp:val=&quot;00473190&quot;/&gt;&lt;wsp:rsid wsp:val=&quot;00473DA6&quot;/&gt;&lt;wsp:rsid wsp:val=&quot;004749EA&quot;/&gt;&lt;wsp:rsid wsp:val=&quot;00475BA6&quot;/&gt;&lt;wsp:rsid wsp:val=&quot;00476CBE&quot;/&gt;&lt;wsp:rsid wsp:val=&quot;004774F4&quot;/&gt;&lt;wsp:rsid wsp:val=&quot;004777EB&quot;/&gt;&lt;wsp:rsid wsp:val=&quot;00477A04&quot;/&gt;&lt;wsp:rsid wsp:val=&quot;00477BA8&quot;/&gt;&lt;wsp:rsid wsp:val=&quot;00480732&quot;/&gt;&lt;wsp:rsid wsp:val=&quot;0048133A&quot;/&gt;&lt;wsp:rsid wsp:val=&quot;004814C7&quot;/&gt;&lt;wsp:rsid wsp:val=&quot;004842E9&quot;/&gt;&lt;wsp:rsid wsp:val=&quot;00485D08&quot;/&gt;&lt;wsp:rsid wsp:val=&quot;00485E09&quot;/&gt;&lt;wsp:rsid wsp:val=&quot;00486AB2&quot;/&gt;&lt;wsp:rsid wsp:val=&quot;004877B7&quot;/&gt;&lt;wsp:rsid wsp:val=&quot;00487946&quot;/&gt;&lt;wsp:rsid wsp:val=&quot;00490253&quot;/&gt;&lt;wsp:rsid wsp:val=&quot;0049106E&quot;/&gt;&lt;wsp:rsid wsp:val=&quot;004919C1&quot;/&gt;&lt;wsp:rsid wsp:val=&quot;004931DA&quot;/&gt;&lt;wsp:rsid wsp:val=&quot;004957EE&quot;/&gt;&lt;wsp:rsid wsp:val=&quot;00497BDF&quot;/&gt;&lt;wsp:rsid wsp:val=&quot;004A0FF1&quot;/&gt;&lt;wsp:rsid wsp:val=&quot;004A1060&quot;/&gt;&lt;wsp:rsid wsp:val=&quot;004A1571&quot;/&gt;&lt;wsp:rsid wsp:val=&quot;004A20B1&quot;/&gt;&lt;wsp:rsid wsp:val=&quot;004A2EEF&quot;/&gt;&lt;wsp:rsid wsp:val=&quot;004A3CD6&quot;/&gt;&lt;wsp:rsid wsp:val=&quot;004A50E8&quot;/&gt;&lt;wsp:rsid wsp:val=&quot;004A588B&quot;/&gt;&lt;wsp:rsid wsp:val=&quot;004A5B5C&quot;/&gt;&lt;wsp:rsid wsp:val=&quot;004A5D57&quot;/&gt;&lt;wsp:rsid wsp:val=&quot;004A7B10&quot;/&gt;&lt;wsp:rsid wsp:val=&quot;004B085B&quot;/&gt;&lt;wsp:rsid wsp:val=&quot;004B19B1&quot;/&gt;&lt;wsp:rsid wsp:val=&quot;004B3D34&quot;/&gt;&lt;wsp:rsid wsp:val=&quot;004B4C4A&quot;/&gt;&lt;wsp:rsid wsp:val=&quot;004B4E59&quot;/&gt;&lt;wsp:rsid wsp:val=&quot;004B4E65&quot;/&gt;&lt;wsp:rsid wsp:val=&quot;004B5083&quot;/&gt;&lt;wsp:rsid wsp:val=&quot;004B5D74&quot;/&gt;&lt;wsp:rsid wsp:val=&quot;004B602E&quot;/&gt;&lt;wsp:rsid wsp:val=&quot;004B612A&quot;/&gt;&lt;wsp:rsid wsp:val=&quot;004B6FDE&quot;/&gt;&lt;wsp:rsid wsp:val=&quot;004B74AE&quot;/&gt;&lt;wsp:rsid wsp:val=&quot;004B7A67&quot;/&gt;&lt;wsp:rsid wsp:val=&quot;004C17BB&quot;/&gt;&lt;wsp:rsid wsp:val=&quot;004C2CA0&quot;/&gt;&lt;wsp:rsid wsp:val=&quot;004C3439&quot;/&gt;&lt;wsp:rsid wsp:val=&quot;004C3BE7&quot;/&gt;&lt;wsp:rsid wsp:val=&quot;004C4952&quot;/&gt;&lt;wsp:rsid wsp:val=&quot;004C4D40&quot;/&gt;&lt;wsp:rsid wsp:val=&quot;004C4E35&quot;/&gt;&lt;wsp:rsid wsp:val=&quot;004C668A&quot;/&gt;&lt;wsp:rsid wsp:val=&quot;004C67FF&quot;/&gt;&lt;wsp:rsid wsp:val=&quot;004C6975&quot;/&gt;&lt;wsp:rsid wsp:val=&quot;004D08A7&quot;/&gt;&lt;wsp:rsid wsp:val=&quot;004D156A&quot;/&gt;&lt;wsp:rsid wsp:val=&quot;004D25C6&quot;/&gt;&lt;wsp:rsid wsp:val=&quot;004D37EF&quot;/&gt;&lt;wsp:rsid wsp:val=&quot;004D423A&quot;/&gt;&lt;wsp:rsid wsp:val=&quot;004D6142&quot;/&gt;&lt;wsp:rsid wsp:val=&quot;004D74B1&quot;/&gt;&lt;wsp:rsid wsp:val=&quot;004E15B0&quot;/&gt;&lt;wsp:rsid wsp:val=&quot;004E2638&quot;/&gt;&lt;wsp:rsid wsp:val=&quot;004E5194&quot;/&gt;&lt;wsp:rsid wsp:val=&quot;004E5D61&quot;/&gt;&lt;wsp:rsid wsp:val=&quot;004E6F79&quot;/&gt;&lt;wsp:rsid wsp:val=&quot;004E71B1&quot;/&gt;&lt;wsp:rsid wsp:val=&quot;004E790D&quot;/&gt;&lt;wsp:rsid wsp:val=&quot;004F1DD1&quot;/&gt;&lt;wsp:rsid wsp:val=&quot;004F34AB&quot;/&gt;&lt;wsp:rsid wsp:val=&quot;004F48F0&quot;/&gt;&lt;wsp:rsid wsp:val=&quot;004F5C4F&quot;/&gt;&lt;wsp:rsid wsp:val=&quot;004F6D44&quot;/&gt;&lt;wsp:rsid wsp:val=&quot;004F7397&quot;/&gt;&lt;wsp:rsid wsp:val=&quot;00500026&quot;/&gt;&lt;wsp:rsid wsp:val=&quot;00501427&quot;/&gt;&lt;wsp:rsid wsp:val=&quot;00502E64&quot;/&gt;&lt;wsp:rsid wsp:val=&quot;00503B06&quot;/&gt;&lt;wsp:rsid wsp:val=&quot;00505E96&quot;/&gt;&lt;wsp:rsid wsp:val=&quot;00506253&quot;/&gt;&lt;wsp:rsid wsp:val=&quot;0050629D&quot;/&gt;&lt;wsp:rsid wsp:val=&quot;005062D3&quot;/&gt;&lt;wsp:rsid wsp:val=&quot;005063C4&quot;/&gt;&lt;wsp:rsid wsp:val=&quot;005106DE&quot;/&gt;&lt;wsp:rsid wsp:val=&quot;0051174A&quot;/&gt;&lt;wsp:rsid wsp:val=&quot;005121EE&quot;/&gt;&lt;wsp:rsid wsp:val=&quot;005122BB&quot;/&gt;&lt;wsp:rsid wsp:val=&quot;00512406&quot;/&gt;&lt;wsp:rsid wsp:val=&quot;00512BCE&quot;/&gt;&lt;wsp:rsid wsp:val=&quot;00512E8B&quot;/&gt;&lt;wsp:rsid wsp:val=&quot;00514222&quot;/&gt;&lt;wsp:rsid wsp:val=&quot;00516975&quot;/&gt;&lt;wsp:rsid wsp:val=&quot;00517878&quot;/&gt;&lt;wsp:rsid wsp:val=&quot;00520415&quot;/&gt;&lt;wsp:rsid wsp:val=&quot;005205F2&quot;/&gt;&lt;wsp:rsid wsp:val=&quot;00520B53&quot;/&gt;&lt;wsp:rsid wsp:val=&quot;00520CF5&quot;/&gt;&lt;wsp:rsid wsp:val=&quot;005213CD&quot;/&gt;&lt;wsp:rsid wsp:val=&quot;005230F3&quot;/&gt;&lt;wsp:rsid wsp:val=&quot;00525478&quot;/&gt;&lt;wsp:rsid wsp:val=&quot;00527361&quot;/&gt;&lt;wsp:rsid wsp:val=&quot;005276BC&quot;/&gt;&lt;wsp:rsid wsp:val=&quot;00527A20&quot;/&gt;&lt;wsp:rsid wsp:val=&quot;00527EC3&quot;/&gt;&lt;wsp:rsid wsp:val=&quot;00530410&quot;/&gt;&lt;wsp:rsid wsp:val=&quot;00530718&quot;/&gt;&lt;wsp:rsid wsp:val=&quot;00530F11&quot;/&gt;&lt;wsp:rsid wsp:val=&quot;00531557&quot;/&gt;&lt;wsp:rsid wsp:val=&quot;00534531&quot;/&gt;&lt;wsp:rsid wsp:val=&quot;005355C0&quot;/&gt;&lt;wsp:rsid wsp:val=&quot;00535964&quot;/&gt;&lt;wsp:rsid wsp:val=&quot;00535B90&quot;/&gt;&lt;wsp:rsid wsp:val=&quot;0053614D&quot;/&gt;&lt;wsp:rsid wsp:val=&quot;005365F9&quot;/&gt;&lt;wsp:rsid wsp:val=&quot;00540B7A&quot;/&gt;&lt;wsp:rsid wsp:val=&quot;0054147B&quot;/&gt;&lt;wsp:rsid wsp:val=&quot;005420DF&quot;/&gt;&lt;wsp:rsid wsp:val=&quot;00543055&quot;/&gt;&lt;wsp:rsid wsp:val=&quot;00543445&quot;/&gt;&lt;wsp:rsid wsp:val=&quot;00543F08&quot;/&gt;&lt;wsp:rsid wsp:val=&quot;00544DF6&quot;/&gt;&lt;wsp:rsid wsp:val=&quot;00545585&quot;/&gt;&lt;wsp:rsid wsp:val=&quot;005458AA&quot;/&gt;&lt;wsp:rsid wsp:val=&quot;00545A42&quot;/&gt;&lt;wsp:rsid wsp:val=&quot;00550AD8&quot;/&gt;&lt;wsp:rsid wsp:val=&quot;00550C44&quot;/&gt;&lt;wsp:rsid wsp:val=&quot;00554425&quot;/&gt;&lt;wsp:rsid wsp:val=&quot;00554AB7&quot;/&gt;&lt;wsp:rsid wsp:val=&quot;005552BA&quot;/&gt;&lt;wsp:rsid wsp:val=&quot;00555610&quot;/&gt;&lt;wsp:rsid wsp:val=&quot;00555E0D&quot;/&gt;&lt;wsp:rsid wsp:val=&quot;00560F19&quot;/&gt;&lt;wsp:rsid wsp:val=&quot;0056295C&quot;/&gt;&lt;wsp:rsid wsp:val=&quot;00562AA5&quot;/&gt;&lt;wsp:rsid wsp:val=&quot;00562D9D&quot;/&gt;&lt;wsp:rsid wsp:val=&quot;00563E5F&quot;/&gt;&lt;wsp:rsid wsp:val=&quot;00564469&quot;/&gt;&lt;wsp:rsid wsp:val=&quot;00564F54&quot;/&gt;&lt;wsp:rsid wsp:val=&quot;005663C2&quot;/&gt;&lt;wsp:rsid wsp:val=&quot;005705B8&quot;/&gt;&lt;wsp:rsid wsp:val=&quot;00571462&quot;/&gt;&lt;wsp:rsid wsp:val=&quot;00572429&quot;/&gt;&lt;wsp:rsid wsp:val=&quot;00572986&quot;/&gt;&lt;wsp:rsid wsp:val=&quot;00573A26&quot;/&gt;&lt;wsp:rsid wsp:val=&quot;00577046&quot;/&gt;&lt;wsp:rsid wsp:val=&quot;0057733D&quot;/&gt;&lt;wsp:rsid wsp:val=&quot;00577445&quot;/&gt;&lt;wsp:rsid wsp:val=&quot;00577446&quot;/&gt;&lt;wsp:rsid wsp:val=&quot;00577556&quot;/&gt;&lt;wsp:rsid wsp:val=&quot;00580E74&quot;/&gt;&lt;wsp:rsid wsp:val=&quot;005821B5&quot;/&gt;&lt;wsp:rsid wsp:val=&quot;00582FD9&quot;/&gt;&lt;wsp:rsid wsp:val=&quot;00583331&quot;/&gt;&lt;wsp:rsid wsp:val=&quot;00583830&quot;/&gt;&lt;wsp:rsid wsp:val=&quot;00583B03&quot;/&gt;&lt;wsp:rsid wsp:val=&quot;00583C33&quot;/&gt;&lt;wsp:rsid wsp:val=&quot;005852A5&quot;/&gt;&lt;wsp:rsid wsp:val=&quot;0058581E&quot;/&gt;&lt;wsp:rsid wsp:val=&quot;00585D01&quot;/&gt;&lt;wsp:rsid wsp:val=&quot;005918B7&quot;/&gt;&lt;wsp:rsid wsp:val=&quot;00592DF4&quot;/&gt;&lt;wsp:rsid wsp:val=&quot;0059325C&quot;/&gt;&lt;wsp:rsid wsp:val=&quot;005935FB&quot;/&gt;&lt;wsp:rsid wsp:val=&quot;00593C6B&quot;/&gt;&lt;wsp:rsid wsp:val=&quot;005942EC&quot;/&gt;&lt;wsp:rsid wsp:val=&quot;00594452&quot;/&gt;&lt;wsp:rsid wsp:val=&quot;00594960&quot;/&gt;&lt;wsp:rsid wsp:val=&quot;00595134&quot;/&gt;&lt;wsp:rsid wsp:val=&quot;00595511&quot;/&gt;&lt;wsp:rsid wsp:val=&quot;0059696F&quot;/&gt;&lt;wsp:rsid wsp:val=&quot;005974AD&quot;/&gt;&lt;wsp:rsid wsp:val=&quot;005A0087&quot;/&gt;&lt;wsp:rsid wsp:val=&quot;005A04B6&quot;/&gt;&lt;wsp:rsid wsp:val=&quot;005A1C53&quot;/&gt;&lt;wsp:rsid wsp:val=&quot;005A327B&quot;/&gt;&lt;wsp:rsid wsp:val=&quot;005A5948&quot;/&gt;&lt;wsp:rsid wsp:val=&quot;005A61FB&quot;/&gt;&lt;wsp:rsid wsp:val=&quot;005A6257&quot;/&gt;&lt;wsp:rsid wsp:val=&quot;005A684C&quot;/&gt;&lt;wsp:rsid wsp:val=&quot;005A734A&quot;/&gt;&lt;wsp:rsid wsp:val=&quot;005B0217&quot;/&gt;&lt;wsp:rsid wsp:val=&quot;005B0383&quot;/&gt;&lt;wsp:rsid wsp:val=&quot;005B1897&quot;/&gt;&lt;wsp:rsid wsp:val=&quot;005B19D1&quot;/&gt;&lt;wsp:rsid wsp:val=&quot;005B5250&quot;/&gt;&lt;wsp:rsid wsp:val=&quot;005C0BC6&quot;/&gt;&lt;wsp:rsid wsp:val=&quot;005C0FE1&quot;/&gt;&lt;wsp:rsid wsp:val=&quot;005C1275&quot;/&gt;&lt;wsp:rsid wsp:val=&quot;005C191F&quot;/&gt;&lt;wsp:rsid wsp:val=&quot;005C25A5&quot;/&gt;&lt;wsp:rsid wsp:val=&quot;005C28E4&quot;/&gt;&lt;wsp:rsid wsp:val=&quot;005C2C52&quot;/&gt;&lt;wsp:rsid wsp:val=&quot;005C3DBE&quot;/&gt;&lt;wsp:rsid wsp:val=&quot;005C4556&quot;/&gt;&lt;wsp:rsid wsp:val=&quot;005C46F5&quot;/&gt;&lt;wsp:rsid wsp:val=&quot;005C5A74&quot;/&gt;&lt;wsp:rsid wsp:val=&quot;005C63EC&quot;/&gt;&lt;wsp:rsid wsp:val=&quot;005C7044&quot;/&gt;&lt;wsp:rsid wsp:val=&quot;005C7A02&quot;/&gt;&lt;wsp:rsid wsp:val=&quot;005C7D6D&quot;/&gt;&lt;wsp:rsid wsp:val=&quot;005C7DE7&quot;/&gt;&lt;wsp:rsid wsp:val=&quot;005D05CE&quot;/&gt;&lt;wsp:rsid wsp:val=&quot;005D2249&quot;/&gt;&lt;wsp:rsid wsp:val=&quot;005D2F4D&quot;/&gt;&lt;wsp:rsid wsp:val=&quot;005D30BE&quot;/&gt;&lt;wsp:rsid wsp:val=&quot;005D35B2&quot;/&gt;&lt;wsp:rsid wsp:val=&quot;005D3E31&quot;/&gt;&lt;wsp:rsid wsp:val=&quot;005D482E&quot;/&gt;&lt;wsp:rsid wsp:val=&quot;005D60F0&quot;/&gt;&lt;wsp:rsid wsp:val=&quot;005D63F6&quot;/&gt;&lt;wsp:rsid wsp:val=&quot;005D64ED&quot;/&gt;&lt;wsp:rsid wsp:val=&quot;005D69E0&quot;/&gt;&lt;wsp:rsid wsp:val=&quot;005D76C5&quot;/&gt;&lt;wsp:rsid wsp:val=&quot;005E0583&quot;/&gt;&lt;wsp:rsid wsp:val=&quot;005E1D3C&quot;/&gt;&lt;wsp:rsid wsp:val=&quot;005E2004&quot;/&gt;&lt;wsp:rsid wsp:val=&quot;005E3FA6&quot;/&gt;&lt;wsp:rsid wsp:val=&quot;005E60B4&quot;/&gt;&lt;wsp:rsid wsp:val=&quot;005E64FF&quot;/&gt;&lt;wsp:rsid wsp:val=&quot;005F2328&quot;/&gt;&lt;wsp:rsid wsp:val=&quot;005F409E&quot;/&gt;&lt;wsp:rsid wsp:val=&quot;005F45AD&quot;/&gt;&lt;wsp:rsid wsp:val=&quot;005F52CD&quot;/&gt;&lt;wsp:rsid wsp:val=&quot;005F65A0&quot;/&gt;&lt;wsp:rsid wsp:val=&quot;005F7845&quot;/&gt;&lt;wsp:rsid wsp:val=&quot;00600AA9&quot;/&gt;&lt;wsp:rsid wsp:val=&quot;006013A1&quot;/&gt;&lt;wsp:rsid wsp:val=&quot;00602386&quot;/&gt;&lt;wsp:rsid wsp:val=&quot;00606596&quot;/&gt;&lt;wsp:rsid wsp:val=&quot;00606B80&quot;/&gt;&lt;wsp:rsid wsp:val=&quot;00610E81&quot;/&gt;&lt;wsp:rsid wsp:val=&quot;00611158&quot;/&gt;&lt;wsp:rsid wsp:val=&quot;00611381&quot;/&gt;&lt;wsp:rsid wsp:val=&quot;00611F83&quot;/&gt;&lt;wsp:rsid wsp:val=&quot;0061227D&quot;/&gt;&lt;wsp:rsid wsp:val=&quot;006123E3&quot;/&gt;&lt;wsp:rsid wsp:val=&quot;00612797&quot;/&gt;&lt;wsp:rsid wsp:val=&quot;0061319D&quot;/&gt;&lt;wsp:rsid wsp:val=&quot;00615E48&quot;/&gt;&lt;wsp:rsid wsp:val=&quot;00620777&quot;/&gt;&lt;wsp:rsid wsp:val=&quot;00620B6F&quot;/&gt;&lt;wsp:rsid wsp:val=&quot;00620BDF&quot;/&gt;&lt;wsp:rsid wsp:val=&quot;00622591&quot;/&gt;&lt;wsp:rsid wsp:val=&quot;00623543&quot;/&gt;&lt;wsp:rsid wsp:val=&quot;00623853&quot;/&gt;&lt;wsp:rsid wsp:val=&quot;006254C7&quot;/&gt;&lt;wsp:rsid wsp:val=&quot;00625E3D&quot;/&gt;&lt;wsp:rsid wsp:val=&quot;006265E8&quot;/&gt;&lt;wsp:rsid wsp:val=&quot;00626781&quot;/&gt;&lt;wsp:rsid wsp:val=&quot;0062682C&quot;/&gt;&lt;wsp:rsid wsp:val=&quot;00626D6F&quot;/&gt;&lt;wsp:rsid wsp:val=&quot;006270B2&quot;/&gt;&lt;wsp:rsid wsp:val=&quot;00627B7A&quot;/&gt;&lt;wsp:rsid wsp:val=&quot;0063142A&quot;/&gt;&lt;wsp:rsid wsp:val=&quot;00632BCA&quot;/&gt;&lt;wsp:rsid wsp:val=&quot;006354AD&quot;/&gt;&lt;wsp:rsid wsp:val=&quot;00637109&quot;/&gt;&lt;wsp:rsid wsp:val=&quot;006373FB&quot;/&gt;&lt;wsp:rsid wsp:val=&quot;00637DE9&quot;/&gt;&lt;wsp:rsid wsp:val=&quot;0064070A&quot;/&gt;&lt;wsp:rsid wsp:val=&quot;00641261&quot;/&gt;&lt;wsp:rsid wsp:val=&quot;006415F7&quot;/&gt;&lt;wsp:rsid wsp:val=&quot;006417F6&quot;/&gt;&lt;wsp:rsid wsp:val=&quot;00642DDF&quot;/&gt;&lt;wsp:rsid wsp:val=&quot;00646234&quot;/&gt;&lt;wsp:rsid wsp:val=&quot;006476A0&quot;/&gt;&lt;wsp:rsid wsp:val=&quot;00651918&quot;/&gt;&lt;wsp:rsid wsp:val=&quot;00651B7B&quot;/&gt;&lt;wsp:rsid wsp:val=&quot;006542E5&quot;/&gt;&lt;wsp:rsid wsp:val=&quot;006547D2&quot;/&gt;&lt;wsp:rsid wsp:val=&quot;00654ABC&quot;/&gt;&lt;wsp:rsid wsp:val=&quot;00654B7A&quot;/&gt;&lt;wsp:rsid wsp:val=&quot;00654C58&quot;/&gt;&lt;wsp:rsid wsp:val=&quot;00661E1C&quot;/&gt;&lt;wsp:rsid wsp:val=&quot;0066206A&quot;/&gt;&lt;wsp:rsid wsp:val=&quot;00664A25&quot;/&gt;&lt;wsp:rsid wsp:val=&quot;00664F1F&quot;/&gt;&lt;wsp:rsid wsp:val=&quot;00665CF5&quot;/&gt;&lt;wsp:rsid wsp:val=&quot;006667A0&quot;/&gt;&lt;wsp:rsid wsp:val=&quot;0066686E&quot;/&gt;&lt;wsp:rsid wsp:val=&quot;00666CA4&quot;/&gt;&lt;wsp:rsid wsp:val=&quot;0066785D&quot;/&gt;&lt;wsp:rsid wsp:val=&quot;00670FCD&quot;/&gt;&lt;wsp:rsid wsp:val=&quot;00672073&quot;/&gt;&lt;wsp:rsid wsp:val=&quot;0067273A&quot;/&gt;&lt;wsp:rsid wsp:val=&quot;00673B81&quot;/&gt;&lt;wsp:rsid wsp:val=&quot;006749DD&quot;/&gt;&lt;wsp:rsid wsp:val=&quot;00674B4D&quot;/&gt;&lt;wsp:rsid wsp:val=&quot;0067544D&quot;/&gt;&lt;wsp:rsid wsp:val=&quot;00675FA4&quot;/&gt;&lt;wsp:rsid wsp:val=&quot;00676750&quot;/&gt;&lt;wsp:rsid wsp:val=&quot;00676B46&quot;/&gt;&lt;wsp:rsid wsp:val=&quot;006801CD&quot;/&gt;&lt;wsp:rsid wsp:val=&quot;00680660&quot;/&gt;&lt;wsp:rsid wsp:val=&quot;00680961&quot;/&gt;&lt;wsp:rsid wsp:val=&quot;00680B32&quot;/&gt;&lt;wsp:rsid wsp:val=&quot;0068125C&quot;/&gt;&lt;wsp:rsid wsp:val=&quot;00681869&quot;/&gt;&lt;wsp:rsid wsp:val=&quot;00682997&quot;/&gt;&lt;wsp:rsid wsp:val=&quot;0068431B&quot;/&gt;&lt;wsp:rsid wsp:val=&quot;00684F65&quot;/&gt;&lt;wsp:rsid wsp:val=&quot;00685CAD&quot;/&gt;&lt;wsp:rsid wsp:val=&quot;00686024&quot;/&gt;&lt;wsp:rsid wsp:val=&quot;00686637&quot;/&gt;&lt;wsp:rsid wsp:val=&quot;00691F87&quot;/&gt;&lt;wsp:rsid wsp:val=&quot;00692D3A&quot;/&gt;&lt;wsp:rsid wsp:val=&quot;00693D39&quot;/&gt;&lt;wsp:rsid wsp:val=&quot;006951FB&quot;/&gt;&lt;wsp:rsid wsp:val=&quot;00696B11&quot;/&gt;&lt;wsp:rsid wsp:val=&quot;00696CDC&quot;/&gt;&lt;wsp:rsid wsp:val=&quot;00696F3F&quot;/&gt;&lt;wsp:rsid wsp:val=&quot;006A118B&quot;/&gt;&lt;wsp:rsid wsp:val=&quot;006A2BC0&quot;/&gt;&lt;wsp:rsid wsp:val=&quot;006A3C03&quot;/&gt;&lt;wsp:rsid wsp:val=&quot;006A60DB&quot;/&gt;&lt;wsp:rsid wsp:val=&quot;006A6428&quot;/&gt;&lt;wsp:rsid wsp:val=&quot;006A6494&quot;/&gt;&lt;wsp:rsid wsp:val=&quot;006A64F2&quot;/&gt;&lt;wsp:rsid wsp:val=&quot;006A6845&quot;/&gt;&lt;wsp:rsid wsp:val=&quot;006B1313&quot;/&gt;&lt;wsp:rsid wsp:val=&quot;006B2A9E&quot;/&gt;&lt;wsp:rsid wsp:val=&quot;006B490A&quot;/&gt;&lt;wsp:rsid wsp:val=&quot;006B5F3D&quot;/&gt;&lt;wsp:rsid wsp:val=&quot;006B6B32&quot;/&gt;&lt;wsp:rsid wsp:val=&quot;006B6D4E&quot;/&gt;&lt;wsp:rsid wsp:val=&quot;006B6F20&quot;/&gt;&lt;wsp:rsid wsp:val=&quot;006B6FFE&quot;/&gt;&lt;wsp:rsid wsp:val=&quot;006B7595&quot;/&gt;&lt;wsp:rsid wsp:val=&quot;006C069F&quot;/&gt;&lt;wsp:rsid wsp:val=&quot;006C0C40&quot;/&gt;&lt;wsp:rsid wsp:val=&quot;006C0C75&quot;/&gt;&lt;wsp:rsid wsp:val=&quot;006C17C7&quot;/&gt;&lt;wsp:rsid wsp:val=&quot;006C18BF&quot;/&gt;&lt;wsp:rsid wsp:val=&quot;006C35C3&quot;/&gt;&lt;wsp:rsid wsp:val=&quot;006C3C9D&quot;/&gt;&lt;wsp:rsid wsp:val=&quot;006C539A&quot;/&gt;&lt;wsp:rsid wsp:val=&quot;006D0201&quot;/&gt;&lt;wsp:rsid wsp:val=&quot;006D18AB&quot;/&gt;&lt;wsp:rsid wsp:val=&quot;006D235D&quot;/&gt;&lt;wsp:rsid wsp:val=&quot;006D2380&quot;/&gt;&lt;wsp:rsid wsp:val=&quot;006D2780&quot;/&gt;&lt;wsp:rsid wsp:val=&quot;006D2A62&quot;/&gt;&lt;wsp:rsid wsp:val=&quot;006D39F0&quot;/&gt;&lt;wsp:rsid wsp:val=&quot;006D3F66&quot;/&gt;&lt;wsp:rsid wsp:val=&quot;006D49DD&quot;/&gt;&lt;wsp:rsid wsp:val=&quot;006D5C6D&quot;/&gt;&lt;wsp:rsid wsp:val=&quot;006D68CE&quot;/&gt;&lt;wsp:rsid wsp:val=&quot;006E01BF&quot;/&gt;&lt;wsp:rsid wsp:val=&quot;006E18AA&quot;/&gt;&lt;wsp:rsid wsp:val=&quot;006E1BAE&quot;/&gt;&lt;wsp:rsid wsp:val=&quot;006E26B6&quot;/&gt;&lt;wsp:rsid wsp:val=&quot;006E46E5&quot;/&gt;&lt;wsp:rsid wsp:val=&quot;006E48C8&quot;/&gt;&lt;wsp:rsid wsp:val=&quot;006E646A&quot;/&gt;&lt;wsp:rsid wsp:val=&quot;006E6973&quot;/&gt;&lt;wsp:rsid wsp:val=&quot;006E754C&quot;/&gt;&lt;wsp:rsid wsp:val=&quot;006F074C&quot;/&gt;&lt;wsp:rsid wsp:val=&quot;006F076E&quot;/&gt;&lt;wsp:rsid wsp:val=&quot;006F1647&quot;/&gt;&lt;wsp:rsid wsp:val=&quot;006F2474&quot;/&gt;&lt;wsp:rsid wsp:val=&quot;006F2A7C&quot;/&gt;&lt;wsp:rsid wsp:val=&quot;006F2FC4&quot;/&gt;&lt;wsp:rsid wsp:val=&quot;006F37F3&quot;/&gt;&lt;wsp:rsid wsp:val=&quot;006F5D83&quot;/&gt;&lt;wsp:rsid wsp:val=&quot;006F7D75&quot;/&gt;&lt;wsp:rsid wsp:val=&quot;00700029&quot;/&gt;&lt;wsp:rsid wsp:val=&quot;0070147B&quot;/&gt;&lt;wsp:rsid wsp:val=&quot;00702ECA&quot;/&gt;&lt;wsp:rsid wsp:val=&quot;00704956&quot;/&gt;&lt;wsp:rsid wsp:val=&quot;00704CCA&quot;/&gt;&lt;wsp:rsid wsp:val=&quot;0070502E&quot;/&gt;&lt;wsp:rsid wsp:val=&quot;00705FC4&quot;/&gt;&lt;wsp:rsid wsp:val=&quot;00707304&quot;/&gt;&lt;wsp:rsid wsp:val=&quot;00710400&quot;/&gt;&lt;wsp:rsid wsp:val=&quot;00710A73&quot;/&gt;&lt;wsp:rsid wsp:val=&quot;00710B51&quot;/&gt;&lt;wsp:rsid wsp:val=&quot;007116BD&quot;/&gt;&lt;wsp:rsid wsp:val=&quot;00712706&quot;/&gt;&lt;wsp:rsid wsp:val=&quot;007134A2&quot;/&gt;&lt;wsp:rsid wsp:val=&quot;007159EE&quot;/&gt;&lt;wsp:rsid wsp:val=&quot;00716376&quot;/&gt;&lt;wsp:rsid wsp:val=&quot;00717E3F&quot;/&gt;&lt;wsp:rsid wsp:val=&quot;00721FDF&quot;/&gt;&lt;wsp:rsid wsp:val=&quot;00722387&quot;/&gt;&lt;wsp:rsid wsp:val=&quot;0072305A&quot;/&gt;&lt;wsp:rsid wsp:val=&quot;007236E9&quot;/&gt;&lt;wsp:rsid wsp:val=&quot;007243EA&quot;/&gt;&lt;wsp:rsid wsp:val=&quot;00724B32&quot;/&gt;&lt;wsp:rsid wsp:val=&quot;0072608E&quot;/&gt;&lt;wsp:rsid wsp:val=&quot;00730DAC&quot;/&gt;&lt;wsp:rsid wsp:val=&quot;0073211C&quot;/&gt;&lt;wsp:rsid wsp:val=&quot;007323C1&quot;/&gt;&lt;wsp:rsid wsp:val=&quot;00732F5D&quot;/&gt;&lt;wsp:rsid wsp:val=&quot;00733D27&quot;/&gt;&lt;wsp:rsid wsp:val=&quot;00736A2E&quot;/&gt;&lt;wsp:rsid wsp:val=&quot;0073773F&quot;/&gt;&lt;wsp:rsid wsp:val=&quot;007408C2&quot;/&gt;&lt;wsp:rsid wsp:val=&quot;007408ED&quot;/&gt;&lt;wsp:rsid wsp:val=&quot;00741653&quot;/&gt;&lt;wsp:rsid wsp:val=&quot;00743392&quot;/&gt;&lt;wsp:rsid wsp:val=&quot;0074466C&quot;/&gt;&lt;wsp:rsid wsp:val=&quot;00745F3F&quot;/&gt;&lt;wsp:rsid wsp:val=&quot;0074652B&quot;/&gt;&lt;wsp:rsid wsp:val=&quot;00746C88&quot;/&gt;&lt;wsp:rsid wsp:val=&quot;007506DB&quot;/&gt;&lt;wsp:rsid wsp:val=&quot;00750AB8&quot;/&gt;&lt;wsp:rsid wsp:val=&quot;00750D3D&quot;/&gt;&lt;wsp:rsid wsp:val=&quot;00750D63&quot;/&gt;&lt;wsp:rsid wsp:val=&quot;007514C6&quot;/&gt;&lt;wsp:rsid wsp:val=&quot;0075254F&quot;/&gt;&lt;wsp:rsid wsp:val=&quot;0075300D&quot;/&gt;&lt;wsp:rsid wsp:val=&quot;00755D7E&quot;/&gt;&lt;wsp:rsid wsp:val=&quot;007604C3&quot;/&gt;&lt;wsp:rsid wsp:val=&quot;0076126A&quot;/&gt;&lt;wsp:rsid wsp:val=&quot;00764A21&quot;/&gt;&lt;wsp:rsid wsp:val=&quot;00764F67&quot;/&gt;&lt;wsp:rsid wsp:val=&quot;00765AC5&quot;/&gt;&lt;wsp:rsid wsp:val=&quot;007661C9&quot;/&gt;&lt;wsp:rsid wsp:val=&quot;00767C3E&quot;/&gt;&lt;wsp:rsid wsp:val=&quot;00770399&quot;/&gt;&lt;wsp:rsid wsp:val=&quot;0077231B&quot;/&gt;&lt;wsp:rsid wsp:val=&quot;007723B6&quot;/&gt;&lt;wsp:rsid wsp:val=&quot;00772CDD&quot;/&gt;&lt;wsp:rsid wsp:val=&quot;007738A2&quot;/&gt;&lt;wsp:rsid wsp:val=&quot;007746B3&quot;/&gt;&lt;wsp:rsid wsp:val=&quot;0077620C&quot;/&gt;&lt;wsp:rsid wsp:val=&quot;00776E5F&quot;/&gt;&lt;wsp:rsid wsp:val=&quot;00777128&quot;/&gt;&lt;wsp:rsid wsp:val=&quot;0077725E&quot;/&gt;&lt;wsp:rsid wsp:val=&quot;00781CCC&quot;/&gt;&lt;wsp:rsid wsp:val=&quot;007829A7&quot;/&gt;&lt;wsp:rsid wsp:val=&quot;00782D77&quot;/&gt;&lt;wsp:rsid wsp:val=&quot;00785BBD&quot;/&gt;&lt;wsp:rsid wsp:val=&quot;00785BEA&quot;/&gt;&lt;wsp:rsid wsp:val=&quot;007868A0&quot;/&gt;&lt;wsp:rsid wsp:val=&quot;007953DA&quot;/&gt;&lt;wsp:rsid wsp:val=&quot;007958E6&quot;/&gt;&lt;wsp:rsid wsp:val=&quot;00795901&quot;/&gt;&lt;wsp:rsid wsp:val=&quot;00795C1C&quot;/&gt;&lt;wsp:rsid wsp:val=&quot;00795DE5&quot;/&gt;&lt;wsp:rsid wsp:val=&quot;007A0676&quot;/&gt;&lt;wsp:rsid wsp:val=&quot;007A198A&quot;/&gt;&lt;wsp:rsid wsp:val=&quot;007A31DE&quot;/&gt;&lt;wsp:rsid wsp:val=&quot;007A406D&quot;/&gt;&lt;wsp:rsid wsp:val=&quot;007A40D4&quot;/&gt;&lt;wsp:rsid wsp:val=&quot;007A414B&quot;/&gt;&lt;wsp:rsid wsp:val=&quot;007A59A8&quot;/&gt;&lt;wsp:rsid wsp:val=&quot;007A66D3&quot;/&gt;&lt;wsp:rsid wsp:val=&quot;007A7DA0&quot;/&gt;&lt;wsp:rsid wsp:val=&quot;007B2BA7&quot;/&gt;&lt;wsp:rsid wsp:val=&quot;007B2FCF&quot;/&gt;&lt;wsp:rsid wsp:val=&quot;007B3638&quot;/&gt;&lt;wsp:rsid wsp:val=&quot;007B3A08&quot;/&gt;&lt;wsp:rsid wsp:val=&quot;007B42CC&quot;/&gt;&lt;wsp:rsid wsp:val=&quot;007B522F&quot;/&gt;&lt;wsp:rsid wsp:val=&quot;007B54BB&quot;/&gt;&lt;wsp:rsid wsp:val=&quot;007B58F0&quot;/&gt;&lt;wsp:rsid wsp:val=&quot;007B59CB&quot;/&gt;&lt;wsp:rsid wsp:val=&quot;007B6E6B&quot;/&gt;&lt;wsp:rsid wsp:val=&quot;007B7CD1&quot;/&gt;&lt;wsp:rsid wsp:val=&quot;007C035D&quot;/&gt;&lt;wsp:rsid wsp:val=&quot;007C1422&quot;/&gt;&lt;wsp:rsid wsp:val=&quot;007C16C2&quot;/&gt;&lt;wsp:rsid wsp:val=&quot;007C28C5&quot;/&gt;&lt;wsp:rsid wsp:val=&quot;007C28DF&quot;/&gt;&lt;wsp:rsid wsp:val=&quot;007C3D8E&quot;/&gt;&lt;wsp:rsid wsp:val=&quot;007C44BB&quot;/&gt;&lt;wsp:rsid wsp:val=&quot;007C6422&quot;/&gt;&lt;wsp:rsid wsp:val=&quot;007C6E80&quot;/&gt;&lt;wsp:rsid wsp:val=&quot;007C6EC6&quot;/&gt;&lt;wsp:rsid wsp:val=&quot;007D089F&quot;/&gt;&lt;wsp:rsid wsp:val=&quot;007D3747&quot;/&gt;&lt;wsp:rsid wsp:val=&quot;007D4286&quot;/&gt;&lt;wsp:rsid wsp:val=&quot;007D4803&quot;/&gt;&lt;wsp:rsid wsp:val=&quot;007D4966&quot;/&gt;&lt;wsp:rsid wsp:val=&quot;007D4B5C&quot;/&gt;&lt;wsp:rsid wsp:val=&quot;007D577E&quot;/&gt;&lt;wsp:rsid wsp:val=&quot;007D7A5D&quot;/&gt;&lt;wsp:rsid wsp:val=&quot;007E1C0B&quot;/&gt;&lt;wsp:rsid wsp:val=&quot;007E27A1&quot;/&gt;&lt;wsp:rsid wsp:val=&quot;007E736D&quot;/&gt;&lt;wsp:rsid wsp:val=&quot;007E78EF&quot;/&gt;&lt;wsp:rsid wsp:val=&quot;007E79FA&quot;/&gt;&lt;wsp:rsid wsp:val=&quot;007F2FB4&quot;/&gt;&lt;wsp:rsid wsp:val=&quot;007F4687&quot;/&gt;&lt;wsp:rsid wsp:val=&quot;007F55EB&quot;/&gt;&lt;wsp:rsid wsp:val=&quot;007F59C1&quot;/&gt;&lt;wsp:rsid wsp:val=&quot;007F6156&quot;/&gt;&lt;wsp:rsid wsp:val=&quot;0080148F&quot;/&gt;&lt;wsp:rsid wsp:val=&quot;00801C14&quot;/&gt;&lt;wsp:rsid wsp:val=&quot;00802A58&quot;/&gt;&lt;wsp:rsid wsp:val=&quot;0080485D&quot;/&gt;&lt;wsp:rsid wsp:val=&quot;00804BE0&quot;/&gt;&lt;wsp:rsid wsp:val=&quot;00804CAE&quot;/&gt;&lt;wsp:rsid wsp:val=&quot;00804E00&quot;/&gt;&lt;wsp:rsid wsp:val=&quot;008056B2&quot;/&gt;&lt;wsp:rsid wsp:val=&quot;00807761&quot;/&gt;&lt;wsp:rsid wsp:val=&quot;008108EE&quot;/&gt;&lt;wsp:rsid wsp:val=&quot;00814292&quot;/&gt;&lt;wsp:rsid wsp:val=&quot;008173A0&quot;/&gt;&lt;wsp:rsid wsp:val=&quot;00821046&quot;/&gt;&lt;wsp:rsid wsp:val=&quot;00821A32&quot;/&gt;&lt;wsp:rsid wsp:val=&quot;00823306&quot;/&gt;&lt;wsp:rsid wsp:val=&quot;00823496&quot;/&gt;&lt;wsp:rsid wsp:val=&quot;00823A92&quot;/&gt;&lt;wsp:rsid wsp:val=&quot;00823BE3&quot;/&gt;&lt;wsp:rsid wsp:val=&quot;008241C7&quot;/&gt;&lt;wsp:rsid wsp:val=&quot;00824A33&quot;/&gt;&lt;wsp:rsid wsp:val=&quot;0082609B&quot;/&gt;&lt;wsp:rsid wsp:val=&quot;008263C2&quot;/&gt;&lt;wsp:rsid wsp:val=&quot;00826536&quot;/&gt;&lt;wsp:rsid wsp:val=&quot;00826630&quot;/&gt;&lt;wsp:rsid wsp:val=&quot;00827B67&quot;/&gt;&lt;wsp:rsid wsp:val=&quot;00830558&quot;/&gt;&lt;wsp:rsid wsp:val=&quot;00830DA8&quot;/&gt;&lt;wsp:rsid wsp:val=&quot;0083222E&quot;/&gt;&lt;wsp:rsid wsp:val=&quot;00832463&quot;/&gt;&lt;wsp:rsid wsp:val=&quot;00832D20&quot;/&gt;&lt;wsp:rsid wsp:val=&quot;0083507C&quot;/&gt;&lt;wsp:rsid wsp:val=&quot;0083581B&quot;/&gt;&lt;wsp:rsid wsp:val=&quot;00841056&quot;/&gt;&lt;wsp:rsid wsp:val=&quot;00841A7B&quot;/&gt;&lt;wsp:rsid wsp:val=&quot;00841DCD&quot;/&gt;&lt;wsp:rsid wsp:val=&quot;008437D7&quot;/&gt;&lt;wsp:rsid wsp:val=&quot;0084384C&quot;/&gt;&lt;wsp:rsid wsp:val=&quot;00843F5F&quot;/&gt;&lt;wsp:rsid wsp:val=&quot;00844EA0&quot;/&gt;&lt;wsp:rsid wsp:val=&quot;00845040&quot;/&gt;&lt;wsp:rsid wsp:val=&quot;00845142&quot;/&gt;&lt;wsp:rsid wsp:val=&quot;0084676A&quot;/&gt;&lt;wsp:rsid wsp:val=&quot;00847725&quot;/&gt;&lt;wsp:rsid wsp:val=&quot;00850D73&quot;/&gt;&lt;wsp:rsid wsp:val=&quot;008515DE&quot;/&gt;&lt;wsp:rsid wsp:val=&quot;00851A49&quot;/&gt;&lt;wsp:rsid wsp:val=&quot;0085644B&quot;/&gt;&lt;wsp:rsid wsp:val=&quot;00856A79&quot;/&gt;&lt;wsp:rsid wsp:val=&quot;008575D2&quot;/&gt;&lt;wsp:rsid wsp:val=&quot;00857851&quot;/&gt;&lt;wsp:rsid wsp:val=&quot;008621BB&quot;/&gt;&lt;wsp:rsid wsp:val=&quot;00862581&quot;/&gt;&lt;wsp:rsid wsp:val=&quot;00863A72&quot;/&gt;&lt;wsp:rsid wsp:val=&quot;0086495A&quot;/&gt;&lt;wsp:rsid wsp:val=&quot;00866650&quot;/&gt;&lt;wsp:rsid wsp:val=&quot;00867A7A&quot;/&gt;&lt;wsp:rsid wsp:val=&quot;008707CE&quot;/&gt;&lt;wsp:rsid wsp:val=&quot;00871031&quot;/&gt;&lt;wsp:rsid wsp:val=&quot;00872E2D&quot;/&gt;&lt;wsp:rsid wsp:val=&quot;00874C7B&quot;/&gt;&lt;wsp:rsid wsp:val=&quot;00876F6C&quot;/&gt;&lt;wsp:rsid wsp:val=&quot;00877FB5&quot;/&gt;&lt;wsp:rsid wsp:val=&quot;00881511&quot;/&gt;&lt;wsp:rsid wsp:val=&quot;00882153&quot;/&gt;&lt;wsp:rsid wsp:val=&quot;00883D23&quot;/&gt;&lt;wsp:rsid wsp:val=&quot;00883E02&quot;/&gt;&lt;wsp:rsid wsp:val=&quot;008874E5&quot;/&gt;&lt;wsp:rsid wsp:val=&quot;00887E72&quot;/&gt;&lt;wsp:rsid wsp:val=&quot;00887F5D&quot;/&gt;&lt;wsp:rsid wsp:val=&quot;00890A8F&quot;/&gt;&lt;wsp:rsid wsp:val=&quot;008913B2&quot;/&gt;&lt;wsp:rsid wsp:val=&quot;00895EF2&quot;/&gt;&lt;wsp:rsid wsp:val=&quot;00897076&quot;/&gt;&lt;wsp:rsid wsp:val=&quot;008976EA&quot;/&gt;&lt;wsp:rsid wsp:val=&quot;008A1E00&quot;/&gt;&lt;wsp:rsid wsp:val=&quot;008A1F9C&quot;/&gt;&lt;wsp:rsid wsp:val=&quot;008A2283&quot;/&gt;&lt;wsp:rsid wsp:val=&quot;008A4E41&quot;/&gt;&lt;wsp:rsid wsp:val=&quot;008A682E&quot;/&gt;&lt;wsp:rsid wsp:val=&quot;008A6948&quot;/&gt;&lt;wsp:rsid wsp:val=&quot;008A69EB&quot;/&gt;&lt;wsp:rsid wsp:val=&quot;008A7D15&quot;/&gt;&lt;wsp:rsid wsp:val=&quot;008B42A0&quot;/&gt;&lt;wsp:rsid wsp:val=&quot;008B45D8&quot;/&gt;&lt;wsp:rsid wsp:val=&quot;008B4B20&quot;/&gt;&lt;wsp:rsid wsp:val=&quot;008B4BFC&quot;/&gt;&lt;wsp:rsid wsp:val=&quot;008B68FA&quot;/&gt;&lt;wsp:rsid wsp:val=&quot;008B7F82&quot;/&gt;&lt;wsp:rsid wsp:val=&quot;008C1006&quot;/&gt;&lt;wsp:rsid wsp:val=&quot;008C13C8&quot;/&gt;&lt;wsp:rsid wsp:val=&quot;008C14F1&quot;/&gt;&lt;wsp:rsid wsp:val=&quot;008C15EF&quot;/&gt;&lt;wsp:rsid wsp:val=&quot;008C3474&quot;/&gt;&lt;wsp:rsid wsp:val=&quot;008C3DF5&quot;/&gt;&lt;wsp:rsid wsp:val=&quot;008C4297&quot;/&gt;&lt;wsp:rsid wsp:val=&quot;008C4B80&quot;/&gt;&lt;wsp:rsid wsp:val=&quot;008C546C&quot;/&gt;&lt;wsp:rsid wsp:val=&quot;008C5E7D&quot;/&gt;&lt;wsp:rsid wsp:val=&quot;008C5E97&quot;/&gt;&lt;wsp:rsid wsp:val=&quot;008C7786&quot;/&gt;&lt;wsp:rsid wsp:val=&quot;008C77DD&quot;/&gt;&lt;wsp:rsid wsp:val=&quot;008D07FA&quot;/&gt;&lt;wsp:rsid wsp:val=&quot;008D1543&quot;/&gt;&lt;wsp:rsid wsp:val=&quot;008D400B&quot;/&gt;&lt;wsp:rsid wsp:val=&quot;008D428F&quot;/&gt;&lt;wsp:rsid wsp:val=&quot;008D611F&quot;/&gt;&lt;wsp:rsid wsp:val=&quot;008D63A1&quot;/&gt;&lt;wsp:rsid wsp:val=&quot;008D69DB&quot;/&gt;&lt;wsp:rsid wsp:val=&quot;008D70B2&quot;/&gt;&lt;wsp:rsid wsp:val=&quot;008D725F&quot;/&gt;&lt;wsp:rsid wsp:val=&quot;008E10F1&quot;/&gt;&lt;wsp:rsid wsp:val=&quot;008E2C03&quot;/&gt;&lt;wsp:rsid wsp:val=&quot;008E3EDC&quot;/&gt;&lt;wsp:rsid wsp:val=&quot;008E4D6F&quot;/&gt;&lt;wsp:rsid wsp:val=&quot;008E6F9D&quot;/&gt;&lt;wsp:rsid wsp:val=&quot;008E765D&quot;/&gt;&lt;wsp:rsid wsp:val=&quot;008E7943&quot;/&gt;&lt;wsp:rsid wsp:val=&quot;008F0241&quot;/&gt;&lt;wsp:rsid wsp:val=&quot;008F2222&quot;/&gt;&lt;wsp:rsid wsp:val=&quot;008F29CF&quot;/&gt;&lt;wsp:rsid wsp:val=&quot;008F4448&quot;/&gt;&lt;wsp:rsid wsp:val=&quot;008F6439&quot;/&gt;&lt;wsp:rsid wsp:val=&quot;008F7449&quot;/&gt;&lt;wsp:rsid wsp:val=&quot;0090026E&quot;/&gt;&lt;wsp:rsid wsp:val=&quot;009006EB&quot;/&gt;&lt;wsp:rsid wsp:val=&quot;00901469&quot;/&gt;&lt;wsp:rsid wsp:val=&quot;00901BA0&quot;/&gt;&lt;wsp:rsid wsp:val=&quot;009027FE&quot;/&gt;&lt;wsp:rsid wsp:val=&quot;0090305A&quot;/&gt;&lt;wsp:rsid wsp:val=&quot;00903077&quot;/&gt;&lt;wsp:rsid wsp:val=&quot;00904935&quot;/&gt;&lt;wsp:rsid wsp:val=&quot;00905982&quot;/&gt;&lt;wsp:rsid wsp:val=&quot;00907136&quot;/&gt;&lt;wsp:rsid wsp:val=&quot;009105BD&quot;/&gt;&lt;wsp:rsid wsp:val=&quot;00913117&quot;/&gt;&lt;wsp:rsid wsp:val=&quot;009132A7&quot;/&gt;&lt;wsp:rsid wsp:val=&quot;00913705&quot;/&gt;&lt;wsp:rsid wsp:val=&quot;00913D26&quot;/&gt;&lt;wsp:rsid wsp:val=&quot;00914160&quot;/&gt;&lt;wsp:rsid wsp:val=&quot;00914310&quot;/&gt;&lt;wsp:rsid wsp:val=&quot;0091502D&quot;/&gt;&lt;wsp:rsid wsp:val=&quot;00916C97&quot;/&gt;&lt;wsp:rsid wsp:val=&quot;00921FFC&quot;/&gt;&lt;wsp:rsid wsp:val=&quot;00922B66&quot;/&gt;&lt;wsp:rsid wsp:val=&quot;00925845&quot;/&gt;&lt;wsp:rsid wsp:val=&quot;00925DD7&quot;/&gt;&lt;wsp:rsid wsp:val=&quot;00926D37&quot;/&gt;&lt;wsp:rsid wsp:val=&quot;00926E5D&quot;/&gt;&lt;wsp:rsid wsp:val=&quot;00931288&quot;/&gt;&lt;wsp:rsid wsp:val=&quot;009318C7&quot;/&gt;&lt;wsp:rsid wsp:val=&quot;009329CC&quot;/&gt;&lt;wsp:rsid wsp:val=&quot;00936CA4&quot;/&gt;&lt;wsp:rsid wsp:val=&quot;00936E80&quot;/&gt;&lt;wsp:rsid wsp:val=&quot;00936FFF&quot;/&gt;&lt;wsp:rsid wsp:val=&quot;009377F6&quot;/&gt;&lt;wsp:rsid wsp:val=&quot;009401EA&quot;/&gt;&lt;wsp:rsid wsp:val=&quot;009415B5&quot;/&gt;&lt;wsp:rsid wsp:val=&quot;009434D8&quot;/&gt;&lt;wsp:rsid wsp:val=&quot;00945905&quot;/&gt;&lt;wsp:rsid wsp:val=&quot;00946E3A&quot;/&gt;&lt;wsp:rsid wsp:val=&quot;00950B88&quot;/&gt;&lt;wsp:rsid wsp:val=&quot;009515FA&quot;/&gt;&lt;wsp:rsid wsp:val=&quot;00954151&quot;/&gt;&lt;wsp:rsid wsp:val=&quot;009558C1&quot;/&gt;&lt;wsp:rsid wsp:val=&quot;00957F4E&quot;/&gt;&lt;wsp:rsid wsp:val=&quot;00960117&quot;/&gt;&lt;wsp:rsid wsp:val=&quot;0096228C&quot;/&gt;&lt;wsp:rsid wsp:val=&quot;00962400&quot;/&gt;&lt;wsp:rsid wsp:val=&quot;009624AA&quot;/&gt;&lt;wsp:rsid wsp:val=&quot;00963ACE&quot;/&gt;&lt;wsp:rsid wsp:val=&quot;00964584&quot;/&gt;&lt;wsp:rsid wsp:val=&quot;00965082&quot;/&gt;&lt;wsp:rsid wsp:val=&quot;009665BF&quot;/&gt;&lt;wsp:rsid wsp:val=&quot;00966E7B&quot;/&gt;&lt;wsp:rsid wsp:val=&quot;009716D7&quot;/&gt;&lt;wsp:rsid wsp:val=&quot;00971EDA&quot;/&gt;&lt;wsp:rsid wsp:val=&quot;0097259D&quot;/&gt;&lt;wsp:rsid wsp:val=&quot;009734A5&quot;/&gt;&lt;wsp:rsid wsp:val=&quot;00973DA7&quot;/&gt;&lt;wsp:rsid wsp:val=&quot;0097477E&quot;/&gt;&lt;wsp:rsid wsp:val=&quot;00974D28&quot;/&gt;&lt;wsp:rsid wsp:val=&quot;00976179&quot;/&gt;&lt;wsp:rsid wsp:val=&quot;009778FC&quot;/&gt;&lt;wsp:rsid wsp:val=&quot;0098095B&quot;/&gt;&lt;wsp:rsid wsp:val=&quot;009811CC&quot;/&gt;&lt;wsp:rsid wsp:val=&quot;00982238&quot;/&gt;&lt;wsp:rsid wsp:val=&quot;009824D3&quot;/&gt;&lt;wsp:rsid wsp:val=&quot;00982FF8&quot;/&gt;&lt;wsp:rsid wsp:val=&quot;009835E4&quot;/&gt;&lt;wsp:rsid wsp:val=&quot;009846B2&quot;/&gt;&lt;wsp:rsid wsp:val=&quot;00986521&quot;/&gt;&lt;wsp:rsid wsp:val=&quot;0098663F&quot;/&gt;&lt;wsp:rsid wsp:val=&quot;00986747&quot;/&gt;&lt;wsp:rsid wsp:val=&quot;00990257&quot;/&gt;&lt;wsp:rsid wsp:val=&quot;00992300&quot;/&gt;&lt;wsp:rsid wsp:val=&quot;009926F7&quot;/&gt;&lt;wsp:rsid wsp:val=&quot;0099288B&quot;/&gt;&lt;wsp:rsid wsp:val=&quot;00994918&quot;/&gt;&lt;wsp:rsid wsp:val=&quot;00995ACB&quot;/&gt;&lt;wsp:rsid wsp:val=&quot;00996A3E&quot;/&gt;&lt;wsp:rsid wsp:val=&quot;009971A3&quot;/&gt;&lt;wsp:rsid wsp:val=&quot;0099740B&quot;/&gt;&lt;wsp:rsid wsp:val=&quot;009A024A&quot;/&gt;&lt;wsp:rsid wsp:val=&quot;009A4921&quot;/&gt;&lt;wsp:rsid wsp:val=&quot;009A57CE&quot;/&gt;&lt;wsp:rsid wsp:val=&quot;009A5E68&quot;/&gt;&lt;wsp:rsid wsp:val=&quot;009A770C&quot;/&gt;&lt;wsp:rsid wsp:val=&quot;009A7907&quot;/&gt;&lt;wsp:rsid wsp:val=&quot;009B12AE&quot;/&gt;&lt;wsp:rsid wsp:val=&quot;009B1AB1&quot;/&gt;&lt;wsp:rsid wsp:val=&quot;009B1AC6&quot;/&gt;&lt;wsp:rsid wsp:val=&quot;009B4DC5&quot;/&gt;&lt;wsp:rsid wsp:val=&quot;009B5159&quot;/&gt;&lt;wsp:rsid wsp:val=&quot;009B5790&quot;/&gt;&lt;wsp:rsid wsp:val=&quot;009C0683&quot;/&gt;&lt;wsp:rsid wsp:val=&quot;009C2B1D&quot;/&gt;&lt;wsp:rsid wsp:val=&quot;009C368D&quot;/&gt;&lt;wsp:rsid wsp:val=&quot;009C5B17&quot;/&gt;&lt;wsp:rsid wsp:val=&quot;009C7D11&quot;/&gt;&lt;wsp:rsid wsp:val=&quot;009D0ACA&quot;/&gt;&lt;wsp:rsid wsp:val=&quot;009D3D8C&quot;/&gt;&lt;wsp:rsid wsp:val=&quot;009D42B8&quot;/&gt;&lt;wsp:rsid wsp:val=&quot;009D4B0F&quot;/&gt;&lt;wsp:rsid wsp:val=&quot;009D578D&quot;/&gt;&lt;wsp:rsid wsp:val=&quot;009D5B90&quot;/&gt;&lt;wsp:rsid wsp:val=&quot;009D66F0&quot;/&gt;&lt;wsp:rsid wsp:val=&quot;009D6A87&quot;/&gt;&lt;wsp:rsid wsp:val=&quot;009D6A8A&quot;/&gt;&lt;wsp:rsid wsp:val=&quot;009E19CD&quot;/&gt;&lt;wsp:rsid wsp:val=&quot;009E2CA5&quot;/&gt;&lt;wsp:rsid wsp:val=&quot;009E2D8B&quot;/&gt;&lt;wsp:rsid wsp:val=&quot;009E317F&quot;/&gt;&lt;wsp:rsid wsp:val=&quot;009E4550&quot;/&gt;&lt;wsp:rsid wsp:val=&quot;009E45B3&quot;/&gt;&lt;wsp:rsid wsp:val=&quot;009E460D&quot;/&gt;&lt;wsp:rsid wsp:val=&quot;009E4B94&quot;/&gt;&lt;wsp:rsid wsp:val=&quot;009E6639&quot;/&gt;&lt;wsp:rsid wsp:val=&quot;009E692C&quot;/&gt;&lt;wsp:rsid wsp:val=&quot;009E7FED&quot;/&gt;&lt;wsp:rsid wsp:val=&quot;009F0296&quot;/&gt;&lt;wsp:rsid wsp:val=&quot;009F0482&quot;/&gt;&lt;wsp:rsid wsp:val=&quot;009F05A2&quot;/&gt;&lt;wsp:rsid wsp:val=&quot;009F0F12&quot;/&gt;&lt;wsp:rsid wsp:val=&quot;009F1CC5&quot;/&gt;&lt;wsp:rsid wsp:val=&quot;009F2A8F&quot;/&gt;&lt;wsp:rsid wsp:val=&quot;009F4465&quot;/&gt;&lt;wsp:rsid wsp:val=&quot;009F51ED&quot;/&gt;&lt;wsp:rsid wsp:val=&quot;009F6073&quot;/&gt;&lt;wsp:rsid wsp:val=&quot;009F6E68&quot;/&gt;&lt;wsp:rsid wsp:val=&quot;009F6F40&quot;/&gt;&lt;wsp:rsid wsp:val=&quot;00A00080&quot;/&gt;&lt;wsp:rsid wsp:val=&quot;00A021FF&quot;/&gt;&lt;wsp:rsid wsp:val=&quot;00A02278&quot;/&gt;&lt;wsp:rsid wsp:val=&quot;00A02D43&quot;/&gt;&lt;wsp:rsid wsp:val=&quot;00A033F0&quot;/&gt;&lt;wsp:rsid wsp:val=&quot;00A045DF&quot;/&gt;&lt;wsp:rsid wsp:val=&quot;00A04BC6&quot;/&gt;&lt;wsp:rsid wsp:val=&quot;00A0736A&quot;/&gt;&lt;wsp:rsid wsp:val=&quot;00A106DC&quot;/&gt;&lt;wsp:rsid wsp:val=&quot;00A11CB2&quot;/&gt;&lt;wsp:rsid wsp:val=&quot;00A11CF3&quot;/&gt;&lt;wsp:rsid wsp:val=&quot;00A1230F&quot;/&gt;&lt;wsp:rsid wsp:val=&quot;00A12DA0&quot;/&gt;&lt;wsp:rsid wsp:val=&quot;00A14AAA&quot;/&gt;&lt;wsp:rsid wsp:val=&quot;00A15200&quot;/&gt;&lt;wsp:rsid wsp:val=&quot;00A1692F&quot;/&gt;&lt;wsp:rsid wsp:val=&quot;00A16D98&quot;/&gt;&lt;wsp:rsid wsp:val=&quot;00A1745F&quot;/&gt;&lt;wsp:rsid wsp:val=&quot;00A20391&quot;/&gt;&lt;wsp:rsid wsp:val=&quot;00A204DD&quot;/&gt;&lt;wsp:rsid wsp:val=&quot;00A21766&quot;/&gt;&lt;wsp:rsid wsp:val=&quot;00A21B96&quot;/&gt;&lt;wsp:rsid wsp:val=&quot;00A21F7D&quot;/&gt;&lt;wsp:rsid wsp:val=&quot;00A22C59&quot;/&gt;&lt;wsp:rsid wsp:val=&quot;00A2342A&quot;/&gt;&lt;wsp:rsid wsp:val=&quot;00A23A3F&quot;/&gt;&lt;wsp:rsid wsp:val=&quot;00A24E72&quot;/&gt;&lt;wsp:rsid wsp:val=&quot;00A25135&quot;/&gt;&lt;wsp:rsid wsp:val=&quot;00A25DC4&quot;/&gt;&lt;wsp:rsid wsp:val=&quot;00A2662C&quot;/&gt;&lt;wsp:rsid wsp:val=&quot;00A268ED&quot;/&gt;&lt;wsp:rsid wsp:val=&quot;00A27596&quot;/&gt;&lt;wsp:rsid wsp:val=&quot;00A2799C&quot;/&gt;&lt;wsp:rsid wsp:val=&quot;00A308E9&quot;/&gt;&lt;wsp:rsid wsp:val=&quot;00A31B54&quot;/&gt;&lt;wsp:rsid wsp:val=&quot;00A31DDE&quot;/&gt;&lt;wsp:rsid wsp:val=&quot;00A320A5&quot;/&gt;&lt;wsp:rsid wsp:val=&quot;00A334F8&quot;/&gt;&lt;wsp:rsid wsp:val=&quot;00A34ECD&quot;/&gt;&lt;wsp:rsid wsp:val=&quot;00A34ED8&quot;/&gt;&lt;wsp:rsid wsp:val=&quot;00A361D2&quot;/&gt;&lt;wsp:rsid wsp:val=&quot;00A3734A&quot;/&gt;&lt;wsp:rsid wsp:val=&quot;00A374B4&quot;/&gt;&lt;wsp:rsid wsp:val=&quot;00A37758&quot;/&gt;&lt;wsp:rsid wsp:val=&quot;00A37777&quot;/&gt;&lt;wsp:rsid wsp:val=&quot;00A40E71&quot;/&gt;&lt;wsp:rsid wsp:val=&quot;00A41508&quot;/&gt;&lt;wsp:rsid wsp:val=&quot;00A42FF3&quot;/&gt;&lt;wsp:rsid wsp:val=&quot;00A432E1&quot;/&gt;&lt;wsp:rsid wsp:val=&quot;00A43652&quot;/&gt;&lt;wsp:rsid wsp:val=&quot;00A44BCA&quot;/&gt;&lt;wsp:rsid wsp:val=&quot;00A4508B&quot;/&gt;&lt;wsp:rsid wsp:val=&quot;00A4604C&quot;/&gt;&lt;wsp:rsid wsp:val=&quot;00A51599&quot;/&gt;&lt;wsp:rsid wsp:val=&quot;00A528D3&quot;/&gt;&lt;wsp:rsid wsp:val=&quot;00A55220&quot;/&gt;&lt;wsp:rsid wsp:val=&quot;00A55FF9&quot;/&gt;&lt;wsp:rsid wsp:val=&quot;00A56B4D&quot;/&gt;&lt;wsp:rsid wsp:val=&quot;00A61A07&quot;/&gt;&lt;wsp:rsid wsp:val=&quot;00A627E5&quot;/&gt;&lt;wsp:rsid wsp:val=&quot;00A628FB&quot;/&gt;&lt;wsp:rsid wsp:val=&quot;00A6326F&quot;/&gt;&lt;wsp:rsid wsp:val=&quot;00A6460F&quot;/&gt;&lt;wsp:rsid wsp:val=&quot;00A66417&quot;/&gt;&lt;wsp:rsid wsp:val=&quot;00A7074A&quot;/&gt;&lt;wsp:rsid wsp:val=&quot;00A724E6&quot;/&gt;&lt;wsp:rsid wsp:val=&quot;00A72543&quot;/&gt;&lt;wsp:rsid wsp:val=&quot;00A73859&quot;/&gt;&lt;wsp:rsid wsp:val=&quot;00A7455A&quot;/&gt;&lt;wsp:rsid wsp:val=&quot;00A750F1&quot;/&gt;&lt;wsp:rsid wsp:val=&quot;00A75791&quot;/&gt;&lt;wsp:rsid wsp:val=&quot;00A7648C&quot;/&gt;&lt;wsp:rsid wsp:val=&quot;00A8082F&quot;/&gt;&lt;wsp:rsid wsp:val=&quot;00A816D2&quot;/&gt;&lt;wsp:rsid wsp:val=&quot;00A81D70&quot;/&gt;&lt;wsp:rsid wsp:val=&quot;00A83E4C&quot;/&gt;&lt;wsp:rsid wsp:val=&quot;00A84B41&quot;/&gt;&lt;wsp:rsid wsp:val=&quot;00A85320&quot;/&gt;&lt;wsp:rsid wsp:val=&quot;00A853A9&quot;/&gt;&lt;wsp:rsid wsp:val=&quot;00A86D41&quot;/&gt;&lt;wsp:rsid wsp:val=&quot;00A87A96&quot;/&gt;&lt;wsp:rsid wsp:val=&quot;00A9120A&quot;/&gt;&lt;wsp:rsid wsp:val=&quot;00A91807&quot;/&gt;&lt;wsp:rsid wsp:val=&quot;00A9195A&quot;/&gt;&lt;wsp:rsid wsp:val=&quot;00A93694&quot;/&gt;&lt;wsp:rsid wsp:val=&quot;00A94340&quot;/&gt;&lt;wsp:rsid wsp:val=&quot;00A94A7F&quot;/&gt;&lt;wsp:rsid wsp:val=&quot;00A967DA&quot;/&gt;&lt;wsp:rsid wsp:val=&quot;00AA0C43&quot;/&gt;&lt;wsp:rsid wsp:val=&quot;00AA0C64&quot;/&gt;&lt;wsp:rsid wsp:val=&quot;00AA45BA&quot;/&gt;&lt;wsp:rsid wsp:val=&quot;00AA4AF0&quot;/&gt;&lt;wsp:rsid wsp:val=&quot;00AA63E5&quot;/&gt;&lt;wsp:rsid wsp:val=&quot;00AA7702&quot;/&gt;&lt;wsp:rsid wsp:val=&quot;00AA7F23&quot;/&gt;&lt;wsp:rsid wsp:val=&quot;00AB01A4&quot;/&gt;&lt;wsp:rsid wsp:val=&quot;00AB0439&quot;/&gt;&lt;wsp:rsid wsp:val=&quot;00AB099F&quot;/&gt;&lt;wsp:rsid wsp:val=&quot;00AB636D&quot;/&gt;&lt;wsp:rsid wsp:val=&quot;00AB7754&quot;/&gt;&lt;wsp:rsid wsp:val=&quot;00AC1D0B&quot;/&gt;&lt;wsp:rsid wsp:val=&quot;00AC1D47&quot;/&gt;&lt;wsp:rsid wsp:val=&quot;00AC3CF5&quot;/&gt;&lt;wsp:rsid wsp:val=&quot;00AC48A2&quot;/&gt;&lt;wsp:rsid wsp:val=&quot;00AC6140&quot;/&gt;&lt;wsp:rsid wsp:val=&quot;00AD0043&quot;/&gt;&lt;wsp:rsid wsp:val=&quot;00AD0C43&quot;/&gt;&lt;wsp:rsid wsp:val=&quot;00AD1E6B&quot;/&gt;&lt;wsp:rsid wsp:val=&quot;00AD2070&quot;/&gt;&lt;wsp:rsid wsp:val=&quot;00AD3174&quot;/&gt;&lt;wsp:rsid wsp:val=&quot;00AD34D3&quot;/&gt;&lt;wsp:rsid wsp:val=&quot;00AD424D&quot;/&gt;&lt;wsp:rsid wsp:val=&quot;00AD7B77&quot;/&gt;&lt;wsp:rsid wsp:val=&quot;00AE079D&quot;/&gt;&lt;wsp:rsid wsp:val=&quot;00AE07CB&quot;/&gt;&lt;wsp:rsid wsp:val=&quot;00AE20C3&quot;/&gt;&lt;wsp:rsid wsp:val=&quot;00AE220F&quot;/&gt;&lt;wsp:rsid wsp:val=&quot;00AE2265&quot;/&gt;&lt;wsp:rsid wsp:val=&quot;00AE3F52&quot;/&gt;&lt;wsp:rsid wsp:val=&quot;00AE582D&quot;/&gt;&lt;wsp:rsid wsp:val=&quot;00AE660C&quot;/&gt;&lt;wsp:rsid wsp:val=&quot;00AE66F4&quot;/&gt;&lt;wsp:rsid wsp:val=&quot;00AE6831&quot;/&gt;&lt;wsp:rsid wsp:val=&quot;00AE7D53&quot;/&gt;&lt;wsp:rsid wsp:val=&quot;00AE7E95&quot;/&gt;&lt;wsp:rsid wsp:val=&quot;00AF15FB&quot;/&gt;&lt;wsp:rsid wsp:val=&quot;00AF16F8&quot;/&gt;&lt;wsp:rsid wsp:val=&quot;00AF275E&quot;/&gt;&lt;wsp:rsid wsp:val=&quot;00AF33BA&quot;/&gt;&lt;wsp:rsid wsp:val=&quot;00AF3A74&quot;/&gt;&lt;wsp:rsid wsp:val=&quot;00AF3F36&quot;/&gt;&lt;wsp:rsid wsp:val=&quot;00AF40EF&quot;/&gt;&lt;wsp:rsid wsp:val=&quot;00AF4618&quot;/&gt;&lt;wsp:rsid wsp:val=&quot;00AF4A47&quot;/&gt;&lt;wsp:rsid wsp:val=&quot;00AF5E49&quot;/&gt;&lt;wsp:rsid wsp:val=&quot;00AF71FB&quot;/&gt;&lt;wsp:rsid wsp:val=&quot;00AF7BB2&quot;/&gt;&lt;wsp:rsid wsp:val=&quot;00B00014&quot;/&gt;&lt;wsp:rsid wsp:val=&quot;00B00958&quot;/&gt;&lt;wsp:rsid wsp:val=&quot;00B01CEB&quot;/&gt;&lt;wsp:rsid wsp:val=&quot;00B04861&quot;/&gt;&lt;wsp:rsid wsp:val=&quot;00B04C58&quot;/&gt;&lt;wsp:rsid wsp:val=&quot;00B050EC&quot;/&gt;&lt;wsp:rsid wsp:val=&quot;00B0550F&quot;/&gt;&lt;wsp:rsid wsp:val=&quot;00B05792&quot;/&gt;&lt;wsp:rsid wsp:val=&quot;00B060CB&quot;/&gt;&lt;wsp:rsid wsp:val=&quot;00B07246&quot;/&gt;&lt;wsp:rsid wsp:val=&quot;00B076D7&quot;/&gt;&lt;wsp:rsid wsp:val=&quot;00B10714&quot;/&gt;&lt;wsp:rsid wsp:val=&quot;00B13E06&quot;/&gt;&lt;wsp:rsid wsp:val=&quot;00B14F89&quot;/&gt;&lt;wsp:rsid wsp:val=&quot;00B150B1&quot;/&gt;&lt;wsp:rsid wsp:val=&quot;00B1535A&quot;/&gt;&lt;wsp:rsid wsp:val=&quot;00B15738&quot;/&gt;&lt;wsp:rsid wsp:val=&quot;00B16C02&quot;/&gt;&lt;wsp:rsid wsp:val=&quot;00B1719D&quot;/&gt;&lt;wsp:rsid wsp:val=&quot;00B17C44&quot;/&gt;&lt;wsp:rsid wsp:val=&quot;00B21EAD&quot;/&gt;&lt;wsp:rsid wsp:val=&quot;00B24CEE&quot;/&gt;&lt;wsp:rsid wsp:val=&quot;00B30B26&quot;/&gt;&lt;wsp:rsid wsp:val=&quot;00B30D07&quot;/&gt;&lt;wsp:rsid wsp:val=&quot;00B315A7&quot;/&gt;&lt;wsp:rsid wsp:val=&quot;00B32050&quot;/&gt;&lt;wsp:rsid wsp:val=&quot;00B323B3&quot;/&gt;&lt;wsp:rsid wsp:val=&quot;00B3323E&quot;/&gt;&lt;wsp:rsid wsp:val=&quot;00B33368&quot;/&gt;&lt;wsp:rsid wsp:val=&quot;00B349F5&quot;/&gt;&lt;wsp:rsid wsp:val=&quot;00B34FCE&quot;/&gt;&lt;wsp:rsid wsp:val=&quot;00B35AEF&quot;/&gt;&lt;wsp:rsid wsp:val=&quot;00B375FE&quot;/&gt;&lt;wsp:rsid wsp:val=&quot;00B3795C&quot;/&gt;&lt;wsp:rsid wsp:val=&quot;00B4005B&quot;/&gt;&lt;wsp:rsid wsp:val=&quot;00B42A60&quot;/&gt;&lt;wsp:rsid wsp:val=&quot;00B44E47&quot;/&gt;&lt;wsp:rsid wsp:val=&quot;00B45696&quot;/&gt;&lt;wsp:rsid wsp:val=&quot;00B476F7&quot;/&gt;&lt;wsp:rsid wsp:val=&quot;00B47C37&quot;/&gt;&lt;wsp:rsid wsp:val=&quot;00B5043A&quot;/&gt;&lt;wsp:rsid wsp:val=&quot;00B511CA&quot;/&gt;&lt;wsp:rsid wsp:val=&quot;00B511F4&quot;/&gt;&lt;wsp:rsid wsp:val=&quot;00B5148F&quot;/&gt;&lt;wsp:rsid wsp:val=&quot;00B5182C&quot;/&gt;&lt;wsp:rsid wsp:val=&quot;00B535C8&quot;/&gt;&lt;wsp:rsid wsp:val=&quot;00B53EEF&quot;/&gt;&lt;wsp:rsid wsp:val=&quot;00B56E7F&quot;/&gt;&lt;wsp:rsid wsp:val=&quot;00B612FE&quot;/&gt;&lt;wsp:rsid wsp:val=&quot;00B6136D&quot;/&gt;&lt;wsp:rsid wsp:val=&quot;00B61485&quot;/&gt;&lt;wsp:rsid wsp:val=&quot;00B6165E&quot;/&gt;&lt;wsp:rsid wsp:val=&quot;00B62DAD&quot;/&gt;&lt;wsp:rsid wsp:val=&quot;00B62E90&quot;/&gt;&lt;wsp:rsid wsp:val=&quot;00B64602&quot;/&gt;&lt;wsp:rsid wsp:val=&quot;00B67ADC&quot;/&gt;&lt;wsp:rsid wsp:val=&quot;00B67F70&quot;/&gt;&lt;wsp:rsid wsp:val=&quot;00B703FD&quot;/&gt;&lt;wsp:rsid wsp:val=&quot;00B71B53&quot;/&gt;&lt;wsp:rsid wsp:val=&quot;00B72413&quot;/&gt;&lt;wsp:rsid wsp:val=&quot;00B73CDE&quot;/&gt;&lt;wsp:rsid wsp:val=&quot;00B75B7F&quot;/&gt;&lt;wsp:rsid wsp:val=&quot;00B77FAC&quot;/&gt;&lt;wsp:rsid wsp:val=&quot;00B81538&quot;/&gt;&lt;wsp:rsid wsp:val=&quot;00B833A0&quot;/&gt;&lt;wsp:rsid wsp:val=&quot;00B855C9&quot;/&gt;&lt;wsp:rsid wsp:val=&quot;00B8623E&quot;/&gt;&lt;wsp:rsid wsp:val=&quot;00B87D89&quot;/&gt;&lt;wsp:rsid wsp:val=&quot;00B90287&quot;/&gt;&lt;wsp:rsid wsp:val=&quot;00B9064D&quot;/&gt;&lt;wsp:rsid wsp:val=&quot;00B9182E&quot;/&gt;&lt;wsp:rsid wsp:val=&quot;00B92EF7&quot;/&gt;&lt;wsp:rsid wsp:val=&quot;00B957EA&quot;/&gt;&lt;wsp:rsid wsp:val=&quot;00B9610C&quot;/&gt;&lt;wsp:rsid wsp:val=&quot;00B9746B&quot;/&gt;&lt;wsp:rsid wsp:val=&quot;00B9748C&quot;/&gt;&lt;wsp:rsid wsp:val=&quot;00BA03EB&quot;/&gt;&lt;wsp:rsid wsp:val=&quot;00BA1284&quot;/&gt;&lt;wsp:rsid wsp:val=&quot;00BA46D6&quot;/&gt;&lt;wsp:rsid wsp:val=&quot;00BA58D9&quot;/&gt;&lt;wsp:rsid wsp:val=&quot;00BA5C45&quot;/&gt;&lt;wsp:rsid wsp:val=&quot;00BA5E3D&quot;/&gt;&lt;wsp:rsid wsp:val=&quot;00BA6FD2&quot;/&gt;&lt;wsp:rsid wsp:val=&quot;00BA733E&quot;/&gt;&lt;wsp:rsid wsp:val=&quot;00BA7454&quot;/&gt;&lt;wsp:rsid wsp:val=&quot;00BB1722&quot;/&gt;&lt;wsp:rsid wsp:val=&quot;00BB2EC2&quot;/&gt;&lt;wsp:rsid wsp:val=&quot;00BB3454&quot;/&gt;&lt;wsp:rsid wsp:val=&quot;00BB5152&quot;/&gt;&lt;wsp:rsid wsp:val=&quot;00BB5C76&quot;/&gt;&lt;wsp:rsid wsp:val=&quot;00BB76F6&quot;/&gt;&lt;wsp:rsid wsp:val=&quot;00BC08EE&quot;/&gt;&lt;wsp:rsid wsp:val=&quot;00BC1047&quot;/&gt;&lt;wsp:rsid wsp:val=&quot;00BC1C68&quot;/&gt;&lt;wsp:rsid wsp:val=&quot;00BC228F&quot;/&gt;&lt;wsp:rsid wsp:val=&quot;00BC2877&quot;/&gt;&lt;wsp:rsid wsp:val=&quot;00BC40F5&quot;/&gt;&lt;wsp:rsid wsp:val=&quot;00BC4936&quot;/&gt;&lt;wsp:rsid wsp:val=&quot;00BC6213&quot;/&gt;&lt;wsp:rsid wsp:val=&quot;00BC6FBF&quot;/&gt;&lt;wsp:rsid wsp:val=&quot;00BD0BBE&quot;/&gt;&lt;wsp:rsid wsp:val=&quot;00BD152E&quot;/&gt;&lt;wsp:rsid wsp:val=&quot;00BD2C04&quot;/&gt;&lt;wsp:rsid wsp:val=&quot;00BD450F&quot;/&gt;&lt;wsp:rsid wsp:val=&quot;00BD4FA6&quot;/&gt;&lt;wsp:rsid wsp:val=&quot;00BD528B&quot;/&gt;&lt;wsp:rsid wsp:val=&quot;00BD5FCC&quot;/&gt;&lt;wsp:rsid wsp:val=&quot;00BD673D&quot;/&gt;&lt;wsp:rsid wsp:val=&quot;00BD6A2B&quot;/&gt;&lt;wsp:rsid wsp:val=&quot;00BD6CEE&quot;/&gt;&lt;wsp:rsid wsp:val=&quot;00BD6EAC&quot;/&gt;&lt;wsp:rsid wsp:val=&quot;00BE128B&quot;/&gt;&lt;wsp:rsid wsp:val=&quot;00BE221C&quot;/&gt;&lt;wsp:rsid wsp:val=&quot;00BE2263&quot;/&gt;&lt;wsp:rsid wsp:val=&quot;00BE3862&quot;/&gt;&lt;wsp:rsid wsp:val=&quot;00BE4124&quot;/&gt;&lt;wsp:rsid wsp:val=&quot;00BE5694&quot;/&gt;&lt;wsp:rsid wsp:val=&quot;00BE7AC2&quot;/&gt;&lt;wsp:rsid wsp:val=&quot;00BF013B&quot;/&gt;&lt;wsp:rsid wsp:val=&quot;00BF0E69&quot;/&gt;&lt;wsp:rsid wsp:val=&quot;00BF15F0&quot;/&gt;&lt;wsp:rsid wsp:val=&quot;00BF17AA&quot;/&gt;&lt;wsp:rsid wsp:val=&quot;00BF1C50&quot;/&gt;&lt;wsp:rsid wsp:val=&quot;00BF238B&quot;/&gt;&lt;wsp:rsid wsp:val=&quot;00BF33D0&quot;/&gt;&lt;wsp:rsid wsp:val=&quot;00BF4CF4&quot;/&gt;&lt;wsp:rsid wsp:val=&quot;00BF5277&quot;/&gt;&lt;wsp:rsid wsp:val=&quot;00BF5FDE&quot;/&gt;&lt;wsp:rsid wsp:val=&quot;00BF6DF3&quot;/&gt;&lt;wsp:rsid wsp:val=&quot;00C0473A&quot;/&gt;&lt;wsp:rsid wsp:val=&quot;00C047B6&quot;/&gt;&lt;wsp:rsid wsp:val=&quot;00C0483E&quot;/&gt;&lt;wsp:rsid wsp:val=&quot;00C05D71&quot;/&gt;&lt;wsp:rsid wsp:val=&quot;00C06EDA&quot;/&gt;&lt;wsp:rsid wsp:val=&quot;00C10638&quot;/&gt;&lt;wsp:rsid wsp:val=&quot;00C106DD&quot;/&gt;&lt;wsp:rsid wsp:val=&quot;00C14638&quot;/&gt;&lt;wsp:rsid wsp:val=&quot;00C14A7D&quot;/&gt;&lt;wsp:rsid wsp:val=&quot;00C1539C&quot;/&gt;&lt;wsp:rsid wsp:val=&quot;00C15AD5&quot;/&gt;&lt;wsp:rsid wsp:val=&quot;00C15EE7&quot;/&gt;&lt;wsp:rsid wsp:val=&quot;00C162B8&quot;/&gt;&lt;wsp:rsid wsp:val=&quot;00C163BA&quot;/&gt;&lt;wsp:rsid wsp:val=&quot;00C17F35&quot;/&gt;&lt;wsp:rsid wsp:val=&quot;00C211C5&quot;/&gt;&lt;wsp:rsid wsp:val=&quot;00C23775&quot;/&gt;&lt;wsp:rsid wsp:val=&quot;00C242B2&quot;/&gt;&lt;wsp:rsid wsp:val=&quot;00C24ED1&quot;/&gt;&lt;wsp:rsid wsp:val=&quot;00C25EB4&quot;/&gt;&lt;wsp:rsid wsp:val=&quot;00C26F20&quot;/&gt;&lt;wsp:rsid wsp:val=&quot;00C27BA2&quot;/&gt;&lt;wsp:rsid wsp:val=&quot;00C30A31&quot;/&gt;&lt;wsp:rsid wsp:val=&quot;00C30F51&quot;/&gt;&lt;wsp:rsid wsp:val=&quot;00C322D3&quot;/&gt;&lt;wsp:rsid wsp:val=&quot;00C32A27&quot;/&gt;&lt;wsp:rsid wsp:val=&quot;00C33033&quot;/&gt;&lt;wsp:rsid wsp:val=&quot;00C335F4&quot;/&gt;&lt;wsp:rsid wsp:val=&quot;00C348FC&quot;/&gt;&lt;wsp:rsid wsp:val=&quot;00C35739&quot;/&gt;&lt;wsp:rsid wsp:val=&quot;00C35E7B&quot;/&gt;&lt;wsp:rsid wsp:val=&quot;00C35FBB&quot;/&gt;&lt;wsp:rsid wsp:val=&quot;00C43A1A&quot;/&gt;&lt;wsp:rsid wsp:val=&quot;00C44BDD&quot;/&gt;&lt;wsp:rsid wsp:val=&quot;00C45B49&quot;/&gt;&lt;wsp:rsid wsp:val=&quot;00C46A58&quot;/&gt;&lt;wsp:rsid wsp:val=&quot;00C51951&quot;/&gt;&lt;wsp:rsid wsp:val=&quot;00C51BAD&quot;/&gt;&lt;wsp:rsid wsp:val=&quot;00C524B5&quot;/&gt;&lt;wsp:rsid wsp:val=&quot;00C53966&quot;/&gt;&lt;wsp:rsid wsp:val=&quot;00C540EF&quot;/&gt;&lt;wsp:rsid wsp:val=&quot;00C549B6&quot;/&gt;&lt;wsp:rsid wsp:val=&quot;00C55C61&quot;/&gt;&lt;wsp:rsid wsp:val=&quot;00C569EF&quot;/&gt;&lt;wsp:rsid wsp:val=&quot;00C57730&quot;/&gt;&lt;wsp:rsid wsp:val=&quot;00C61FFF&quot;/&gt;&lt;wsp:rsid wsp:val=&quot;00C6445E&quot;/&gt;&lt;wsp:rsid wsp:val=&quot;00C65087&quot;/&gt;&lt;wsp:rsid wsp:val=&quot;00C65BF7&quot;/&gt;&lt;wsp:rsid wsp:val=&quot;00C66900&quot;/&gt;&lt;wsp:rsid wsp:val=&quot;00C70FD6&quot;/&gt;&lt;wsp:rsid wsp:val=&quot;00C717E5&quot;/&gt;&lt;wsp:rsid wsp:val=&quot;00C739A0&quot;/&gt;&lt;wsp:rsid wsp:val=&quot;00C74610&quot;/&gt;&lt;wsp:rsid wsp:val=&quot;00C74BA3&quot;/&gt;&lt;wsp:rsid wsp:val=&quot;00C75200&quot;/&gt;&lt;wsp:rsid wsp:val=&quot;00C757AA&quot;/&gt;&lt;wsp:rsid wsp:val=&quot;00C75E95&quot;/&gt;&lt;wsp:rsid wsp:val=&quot;00C75F0C&quot;/&gt;&lt;wsp:rsid wsp:val=&quot;00C763EF&quot;/&gt;&lt;wsp:rsid wsp:val=&quot;00C7715E&quot;/&gt;&lt;wsp:rsid wsp:val=&quot;00C81701&quot;/&gt;&lt;wsp:rsid wsp:val=&quot;00C81B69&quot;/&gt;&lt;wsp:rsid wsp:val=&quot;00C829D6&quot;/&gt;&lt;wsp:rsid wsp:val=&quot;00C82B74&quot;/&gt;&lt;wsp:rsid wsp:val=&quot;00C82F15&quot;/&gt;&lt;wsp:rsid wsp:val=&quot;00C82F9C&quot;/&gt;&lt;wsp:rsid wsp:val=&quot;00C83356&quot;/&gt;&lt;wsp:rsid wsp:val=&quot;00C83C8D&quot;/&gt;&lt;wsp:rsid wsp:val=&quot;00C84D5D&quot;/&gt;&lt;wsp:rsid wsp:val=&quot;00C85327&quot;/&gt;&lt;wsp:rsid wsp:val=&quot;00C8624C&quot;/&gt;&lt;wsp:rsid wsp:val=&quot;00C864BB&quot;/&gt;&lt;wsp:rsid wsp:val=&quot;00C87210&quot;/&gt;&lt;wsp:rsid wsp:val=&quot;00C87C27&quot;/&gt;&lt;wsp:rsid wsp:val=&quot;00C902AE&quot;/&gt;&lt;wsp:rsid wsp:val=&quot;00C913D3&quot;/&gt;&lt;wsp:rsid wsp:val=&quot;00C91461&quot;/&gt;&lt;wsp:rsid wsp:val=&quot;00C94010&quot;/&gt;&lt;wsp:rsid wsp:val=&quot;00C949FF&quot;/&gt;&lt;wsp:rsid wsp:val=&quot;00C97512&quot;/&gt;&lt;wsp:rsid wsp:val=&quot;00CA24D9&quot;/&gt;&lt;wsp:rsid wsp:val=&quot;00CA2ACD&quot;/&gt;&lt;wsp:rsid wsp:val=&quot;00CA393E&quot;/&gt;&lt;wsp:rsid wsp:val=&quot;00CA476D&quot;/&gt;&lt;wsp:rsid wsp:val=&quot;00CA5347&quot;/&gt;&lt;wsp:rsid wsp:val=&quot;00CA65EF&quot;/&gt;&lt;wsp:rsid wsp:val=&quot;00CA7F35&quot;/&gt;&lt;wsp:rsid wsp:val=&quot;00CB1A23&quot;/&gt;&lt;wsp:rsid wsp:val=&quot;00CB2925&quot;/&gt;&lt;wsp:rsid wsp:val=&quot;00CB3391&quot;/&gt;&lt;wsp:rsid wsp:val=&quot;00CB398A&quot;/&gt;&lt;wsp:rsid wsp:val=&quot;00CB43C7&quot;/&gt;&lt;wsp:rsid wsp:val=&quot;00CB63AC&quot;/&gt;&lt;wsp:rsid wsp:val=&quot;00CB68E1&quot;/&gt;&lt;wsp:rsid wsp:val=&quot;00CC0874&quot;/&gt;&lt;wsp:rsid wsp:val=&quot;00CC4C78&quot;/&gt;&lt;wsp:rsid wsp:val=&quot;00CC5D96&quot;/&gt;&lt;wsp:rsid wsp:val=&quot;00CC7EB0&quot;/&gt;&lt;wsp:rsid wsp:val=&quot;00CD13C6&quot;/&gt;&lt;wsp:rsid wsp:val=&quot;00CD1DFA&quot;/&gt;&lt;wsp:rsid wsp:val=&quot;00CD1EAB&quot;/&gt;&lt;wsp:rsid wsp:val=&quot;00CD27A5&quot;/&gt;&lt;wsp:rsid wsp:val=&quot;00CD3B7E&quot;/&gt;&lt;wsp:rsid wsp:val=&quot;00CD4AEF&quot;/&gt;&lt;wsp:rsid wsp:val=&quot;00CD59D0&quot;/&gt;&lt;wsp:rsid wsp:val=&quot;00CD6EF1&quot;/&gt;&lt;wsp:rsid wsp:val=&quot;00CD79A2&quot;/&gt;&lt;wsp:rsid wsp:val=&quot;00CE038E&quot;/&gt;&lt;wsp:rsid wsp:val=&quot;00CE1456&quot;/&gt;&lt;wsp:rsid wsp:val=&quot;00CE16AC&quot;/&gt;&lt;wsp:rsid wsp:val=&quot;00CE1F44&quot;/&gt;&lt;wsp:rsid wsp:val=&quot;00CE2322&quot;/&gt;&lt;wsp:rsid wsp:val=&quot;00CE2D54&quot;/&gt;&lt;wsp:rsid wsp:val=&quot;00CE542A&quot;/&gt;&lt;wsp:rsid wsp:val=&quot;00CE5503&quot;/&gt;&lt;wsp:rsid wsp:val=&quot;00CE67AB&quot;/&gt;&lt;wsp:rsid wsp:val=&quot;00CE7E55&quot;/&gt;&lt;wsp:rsid wsp:val=&quot;00CF033E&quot;/&gt;&lt;wsp:rsid wsp:val=&quot;00CF1E46&quot;/&gt;&lt;wsp:rsid wsp:val=&quot;00CF2943&quot;/&gt;&lt;wsp:rsid wsp:val=&quot;00CF2A4D&quot;/&gt;&lt;wsp:rsid wsp:val=&quot;00CF4E53&quot;/&gt;&lt;wsp:rsid wsp:val=&quot;00CF50C5&quot;/&gt;&lt;wsp:rsid wsp:val=&quot;00CF798F&quot;/&gt;&lt;wsp:rsid wsp:val=&quot;00CF7A80&quot;/&gt;&lt;wsp:rsid wsp:val=&quot;00D00171&quot;/&gt;&lt;wsp:rsid wsp:val=&quot;00D006A7&quot;/&gt;&lt;wsp:rsid wsp:val=&quot;00D03BE3&quot;/&gt;&lt;wsp:rsid wsp:val=&quot;00D04AF4&quot;/&gt;&lt;wsp:rsid wsp:val=&quot;00D055E5&quot;/&gt;&lt;wsp:rsid wsp:val=&quot;00D06A35&quot;/&gt;&lt;wsp:rsid wsp:val=&quot;00D0770B&quot;/&gt;&lt;wsp:rsid wsp:val=&quot;00D10698&quot;/&gt;&lt;wsp:rsid wsp:val=&quot;00D10A64&quot;/&gt;&lt;wsp:rsid wsp:val=&quot;00D11654&quot;/&gt;&lt;wsp:rsid wsp:val=&quot;00D11674&quot;/&gt;&lt;wsp:rsid wsp:val=&quot;00D1414D&quot;/&gt;&lt;wsp:rsid wsp:val=&quot;00D14D67&quot;/&gt;&lt;wsp:rsid wsp:val=&quot;00D16610&quot;/&gt;&lt;wsp:rsid wsp:val=&quot;00D16A7A&quot;/&gt;&lt;wsp:rsid wsp:val=&quot;00D1784F&quot;/&gt;&lt;wsp:rsid wsp:val=&quot;00D17AB5&quot;/&gt;&lt;wsp:rsid wsp:val=&quot;00D206EA&quot;/&gt;&lt;wsp:rsid wsp:val=&quot;00D2146F&quot;/&gt;&lt;wsp:rsid wsp:val=&quot;00D22B92&quot;/&gt;&lt;wsp:rsid wsp:val=&quot;00D2442F&quot;/&gt;&lt;wsp:rsid wsp:val=&quot;00D247D7&quot;/&gt;&lt;wsp:rsid wsp:val=&quot;00D26824&quot;/&gt;&lt;wsp:rsid wsp:val=&quot;00D27BA1&quot;/&gt;&lt;wsp:rsid wsp:val=&quot;00D30005&quot;/&gt;&lt;wsp:rsid wsp:val=&quot;00D31C3D&quot;/&gt;&lt;wsp:rsid wsp:val=&quot;00D31DB3&quot;/&gt;&lt;wsp:rsid wsp:val=&quot;00D3269B&quot;/&gt;&lt;wsp:rsid wsp:val=&quot;00D33E6E&quot;/&gt;&lt;wsp:rsid wsp:val=&quot;00D3664D&quot;/&gt;&lt;wsp:rsid wsp:val=&quot;00D36967&quot;/&gt;&lt;wsp:rsid wsp:val=&quot;00D40423&quot;/&gt;&lt;wsp:rsid wsp:val=&quot;00D40D42&quot;/&gt;&lt;wsp:rsid wsp:val=&quot;00D412F2&quot;/&gt;&lt;wsp:rsid wsp:val=&quot;00D42B20&quot;/&gt;&lt;wsp:rsid wsp:val=&quot;00D43079&quot;/&gt;&lt;wsp:rsid wsp:val=&quot;00D43715&quot;/&gt;&lt;wsp:rsid wsp:val=&quot;00D46F7C&quot;/&gt;&lt;wsp:rsid wsp:val=&quot;00D50789&quot;/&gt;&lt;wsp:rsid wsp:val=&quot;00D50E92&quot;/&gt;&lt;wsp:rsid wsp:val=&quot;00D51FA9&quot;/&gt;&lt;wsp:rsid wsp:val=&quot;00D52C74&quot;/&gt;&lt;wsp:rsid wsp:val=&quot;00D53ACF&quot;/&gt;&lt;wsp:rsid wsp:val=&quot;00D56538&quot;/&gt;&lt;wsp:rsid wsp:val=&quot;00D605F8&quot;/&gt;&lt;wsp:rsid wsp:val=&quot;00D61DC8&quot;/&gt;&lt;wsp:rsid wsp:val=&quot;00D643D6&quot;/&gt;&lt;wsp:rsid wsp:val=&quot;00D65289&quot;/&gt;&lt;wsp:rsid wsp:val=&quot;00D67661&quot;/&gt;&lt;wsp:rsid wsp:val=&quot;00D703D3&quot;/&gt;&lt;wsp:rsid wsp:val=&quot;00D712D4&quot;/&gt;&lt;wsp:rsid wsp:val=&quot;00D72063&quot;/&gt;&lt;wsp:rsid wsp:val=&quot;00D7405D&quot;/&gt;&lt;wsp:rsid wsp:val=&quot;00D751C6&quot;/&gt;&lt;wsp:rsid wsp:val=&quot;00D817FF&quot;/&gt;&lt;wsp:rsid wsp:val=&quot;00D8208C&quot;/&gt;&lt;wsp:rsid wsp:val=&quot;00D82BA9&quot;/&gt;&lt;wsp:rsid wsp:val=&quot;00D8318E&quot;/&gt;&lt;wsp:rsid wsp:val=&quot;00D841A8&quot;/&gt;&lt;wsp:rsid wsp:val=&quot;00D8503C&quot;/&gt;&lt;wsp:rsid wsp:val=&quot;00D87AF6&quot;/&gt;&lt;wsp:rsid wsp:val=&quot;00D87CA2&quot;/&gt;&lt;wsp:rsid wsp:val=&quot;00D91624&quot;/&gt;&lt;wsp:rsid wsp:val=&quot;00D91DE1&quot;/&gt;&lt;wsp:rsid wsp:val=&quot;00D91F8F&quot;/&gt;&lt;wsp:rsid wsp:val=&quot;00D92572&quot;/&gt;&lt;wsp:rsid wsp:val=&quot;00D929E6&quot;/&gt;&lt;wsp:rsid wsp:val=&quot;00D934A7&quot;/&gt;&lt;wsp:rsid wsp:val=&quot;00D9391A&quot;/&gt;&lt;wsp:rsid wsp:val=&quot;00D9484A&quot;/&gt;&lt;wsp:rsid wsp:val=&quot;00D95BDC&quot;/&gt;&lt;wsp:rsid wsp:val=&quot;00D97322&quot;/&gt;&lt;wsp:rsid wsp:val=&quot;00DA126F&quot;/&gt;&lt;wsp:rsid wsp:val=&quot;00DA1355&quot;/&gt;&lt;wsp:rsid wsp:val=&quot;00DA17A7&quot;/&gt;&lt;wsp:rsid wsp:val=&quot;00DA1E35&quot;/&gt;&lt;wsp:rsid wsp:val=&quot;00DA1ECC&quot;/&gt;&lt;wsp:rsid wsp:val=&quot;00DA20B2&quot;/&gt;&lt;wsp:rsid wsp:val=&quot;00DA3880&quot;/&gt;&lt;wsp:rsid wsp:val=&quot;00DA5330&quot;/&gt;&lt;wsp:rsid wsp:val=&quot;00DA5578&quot;/&gt;&lt;wsp:rsid wsp:val=&quot;00DA5AD6&quot;/&gt;&lt;wsp:rsid wsp:val=&quot;00DA5F63&quot;/&gt;&lt;wsp:rsid wsp:val=&quot;00DA7B96&quot;/&gt;&lt;wsp:rsid wsp:val=&quot;00DB0200&quot;/&gt;&lt;wsp:rsid wsp:val=&quot;00DB1F3A&quot;/&gt;&lt;wsp:rsid wsp:val=&quot;00DB6A6E&quot;/&gt;&lt;wsp:rsid wsp:val=&quot;00DB71A3&quot;/&gt;&lt;wsp:rsid wsp:val=&quot;00DB77A8&quot;/&gt;&lt;wsp:rsid wsp:val=&quot;00DC012D&quot;/&gt;&lt;wsp:rsid wsp:val=&quot;00DC0D87&quot;/&gt;&lt;wsp:rsid wsp:val=&quot;00DC208B&quot;/&gt;&lt;wsp:rsid wsp:val=&quot;00DC48BB&quot;/&gt;&lt;wsp:rsid wsp:val=&quot;00DC4CE8&quot;/&gt;&lt;wsp:rsid wsp:val=&quot;00DC56E2&quot;/&gt;&lt;wsp:rsid wsp:val=&quot;00DC59F6&quot;/&gt;&lt;wsp:rsid wsp:val=&quot;00DD07F9&quot;/&gt;&lt;wsp:rsid wsp:val=&quot;00DD26C7&quot;/&gt;&lt;wsp:rsid wsp:val=&quot;00DD632F&quot;/&gt;&lt;wsp:rsid wsp:val=&quot;00DD68F9&quot;/&gt;&lt;wsp:rsid wsp:val=&quot;00DD699C&quot;/&gt;&lt;wsp:rsid wsp:val=&quot;00DD6C8E&quot;/&gt;&lt;wsp:rsid wsp:val=&quot;00DD73A7&quot;/&gt;&lt;wsp:rsid wsp:val=&quot;00DD748B&quot;/&gt;&lt;wsp:rsid wsp:val=&quot;00DE1A4C&quot;/&gt;&lt;wsp:rsid wsp:val=&quot;00DE4C4C&quot;/&gt;&lt;wsp:rsid wsp:val=&quot;00DE559C&quot;/&gt;&lt;wsp:rsid wsp:val=&quot;00DE615E&quot;/&gt;&lt;wsp:rsid wsp:val=&quot;00DE6FF6&quot;/&gt;&lt;wsp:rsid wsp:val=&quot;00DF0029&quot;/&gt;&lt;wsp:rsid wsp:val=&quot;00DF04BA&quot;/&gt;&lt;wsp:rsid wsp:val=&quot;00DF077C&quot;/&gt;&lt;wsp:rsid wsp:val=&quot;00DF1712&quot;/&gt;&lt;wsp:rsid wsp:val=&quot;00DF3DB4&quot;/&gt;&lt;wsp:rsid wsp:val=&quot;00DF4F50&quot;/&gt;&lt;wsp:rsid wsp:val=&quot;00DF591F&quot;/&gt;&lt;wsp:rsid wsp:val=&quot;00E004D2&quot;/&gt;&lt;wsp:rsid wsp:val=&quot;00E00649&quot;/&gt;&lt;wsp:rsid wsp:val=&quot;00E01101&quot;/&gt;&lt;wsp:rsid wsp:val=&quot;00E0111A&quot;/&gt;&lt;wsp:rsid wsp:val=&quot;00E014D0&quot;/&gt;&lt;wsp:rsid wsp:val=&quot;00E017D4&quot;/&gt;&lt;wsp:rsid wsp:val=&quot;00E01D37&quot;/&gt;&lt;wsp:rsid wsp:val=&quot;00E0220A&quot;/&gt;&lt;wsp:rsid wsp:val=&quot;00E04DAF&quot;/&gt;&lt;wsp:rsid wsp:val=&quot;00E056D3&quot;/&gt;&lt;wsp:rsid wsp:val=&quot;00E06645&quot;/&gt;&lt;wsp:rsid wsp:val=&quot;00E0695C&quot;/&gt;&lt;wsp:rsid wsp:val=&quot;00E10B4D&quot;/&gt;&lt;wsp:rsid wsp:val=&quot;00E11F28&quot;/&gt;&lt;wsp:rsid wsp:val=&quot;00E12007&quot;/&gt;&lt;wsp:rsid wsp:val=&quot;00E154A3&quot;/&gt;&lt;wsp:rsid wsp:val=&quot;00E174C3&quot;/&gt;&lt;wsp:rsid wsp:val=&quot;00E17E56&quot;/&gt;&lt;wsp:rsid wsp:val=&quot;00E200A2&quot;/&gt;&lt;wsp:rsid wsp:val=&quot;00E2232A&quot;/&gt;&lt;wsp:rsid wsp:val=&quot;00E24191&quot;/&gt;&lt;wsp:rsid wsp:val=&quot;00E2468A&quot;/&gt;&lt;wsp:rsid wsp:val=&quot;00E24FFD&quot;/&gt;&lt;wsp:rsid wsp:val=&quot;00E2590F&quot;/&gt;&lt;wsp:rsid wsp:val=&quot;00E25F7F&quot;/&gt;&lt;wsp:rsid wsp:val=&quot;00E263E2&quot;/&gt;&lt;wsp:rsid wsp:val=&quot;00E27D30&quot;/&gt;&lt;wsp:rsid wsp:val=&quot;00E30EEF&quot;/&gt;&lt;wsp:rsid wsp:val=&quot;00E318DE&quot;/&gt;&lt;wsp:rsid wsp:val=&quot;00E3290A&quot;/&gt;&lt;wsp:rsid wsp:val=&quot;00E3330F&quot;/&gt;&lt;wsp:rsid wsp:val=&quot;00E34649&quot;/&gt;&lt;wsp:rsid wsp:val=&quot;00E34F42&quot;/&gt;&lt;wsp:rsid wsp:val=&quot;00E36B7B&quot;/&gt;&lt;wsp:rsid wsp:val=&quot;00E40533&quot;/&gt;&lt;wsp:rsid wsp:val=&quot;00E42730&quot;/&gt;&lt;wsp:rsid wsp:val=&quot;00E42982&quot;/&gt;&lt;wsp:rsid wsp:val=&quot;00E43335&quot;/&gt;&lt;wsp:rsid wsp:val=&quot;00E4346A&quot;/&gt;&lt;wsp:rsid wsp:val=&quot;00E45E20&quot;/&gt;&lt;wsp:rsid wsp:val=&quot;00E463D2&quot;/&gt;&lt;wsp:rsid wsp:val=&quot;00E466B1&quot;/&gt;&lt;wsp:rsid wsp:val=&quot;00E46B7D&quot;/&gt;&lt;wsp:rsid wsp:val=&quot;00E526BE&quot;/&gt;&lt;wsp:rsid wsp:val=&quot;00E527AE&quot;/&gt;&lt;wsp:rsid wsp:val=&quot;00E52929&quot;/&gt;&lt;wsp:rsid wsp:val=&quot;00E52E5A&quot;/&gt;&lt;wsp:rsid wsp:val=&quot;00E53432&quot;/&gt;&lt;wsp:rsid wsp:val=&quot;00E53F3A&quot;/&gt;&lt;wsp:rsid wsp:val=&quot;00E553B3&quot;/&gt;&lt;wsp:rsid wsp:val=&quot;00E556DA&quot;/&gt;&lt;wsp:rsid wsp:val=&quot;00E565C9&quot;/&gt;&lt;wsp:rsid wsp:val=&quot;00E56D90&quot;/&gt;&lt;wsp:rsid wsp:val=&quot;00E575C2&quot;/&gt;&lt;wsp:rsid wsp:val=&quot;00E60021&quot;/&gt;&lt;wsp:rsid wsp:val=&quot;00E6085D&quot;/&gt;&lt;wsp:rsid wsp:val=&quot;00E60BC5&quot;/&gt;&lt;wsp:rsid wsp:val=&quot;00E610E9&quot;/&gt;&lt;wsp:rsid wsp:val=&quot;00E6578B&quot;/&gt;&lt;wsp:rsid wsp:val=&quot;00E66DCD&quot;/&gt;&lt;wsp:rsid wsp:val=&quot;00E67286&quot;/&gt;&lt;wsp:rsid wsp:val=&quot;00E67CD2&quot;/&gt;&lt;wsp:rsid wsp:val=&quot;00E7006E&quot;/&gt;&lt;wsp:rsid wsp:val=&quot;00E70967&quot;/&gt;&lt;wsp:rsid wsp:val=&quot;00E7227F&quot;/&gt;&lt;wsp:rsid wsp:val=&quot;00E731EA&quot;/&gt;&lt;wsp:rsid wsp:val=&quot;00E737BC&quot;/&gt;&lt;wsp:rsid wsp:val=&quot;00E73D68&quot;/&gt;&lt;wsp:rsid wsp:val=&quot;00E74769&quot;/&gt;&lt;wsp:rsid wsp:val=&quot;00E75211&quot;/&gt;&lt;wsp:rsid wsp:val=&quot;00E758AC&quot;/&gt;&lt;wsp:rsid wsp:val=&quot;00E75D29&quot;/&gt;&lt;wsp:rsid wsp:val=&quot;00E812E1&quot;/&gt;&lt;wsp:rsid wsp:val=&quot;00E817C4&quot;/&gt;&lt;wsp:rsid wsp:val=&quot;00E81F69&quot;/&gt;&lt;wsp:rsid wsp:val=&quot;00E83148&quot;/&gt;&lt;wsp:rsid wsp:val=&quot;00E84344&quot;/&gt;&lt;wsp:rsid wsp:val=&quot;00E85296&quot;/&gt;&lt;wsp:rsid wsp:val=&quot;00E87C8E&quot;/&gt;&lt;wsp:rsid wsp:val=&quot;00E90F76&quot;/&gt;&lt;wsp:rsid wsp:val=&quot;00E91562&quot;/&gt;&lt;wsp:rsid wsp:val=&quot;00E92CEB&quot;/&gt;&lt;wsp:rsid wsp:val=&quot;00E94E2F&quot;/&gt;&lt;wsp:rsid wsp:val=&quot;00E9519A&quot;/&gt;&lt;wsp:rsid wsp:val=&quot;00E9698B&quot;/&gt;&lt;wsp:rsid wsp:val=&quot;00E96DCB&quot;/&gt;&lt;wsp:rsid wsp:val=&quot;00E9714C&quot;/&gt;&lt;wsp:rsid wsp:val=&quot;00EA0825&quot;/&gt;&lt;wsp:rsid wsp:val=&quot;00EA3065&quot;/&gt;&lt;wsp:rsid wsp:val=&quot;00EA3597&quot;/&gt;&lt;wsp:rsid wsp:val=&quot;00EA4E26&quot;/&gt;&lt;wsp:rsid wsp:val=&quot;00EA60F0&quot;/&gt;&lt;wsp:rsid wsp:val=&quot;00EA617C&quot;/&gt;&lt;wsp:rsid wsp:val=&quot;00EA6A11&quot;/&gt;&lt;wsp:rsid wsp:val=&quot;00EB0FED&quot;/&gt;&lt;wsp:rsid wsp:val=&quot;00EB4588&quot;/&gt;&lt;wsp:rsid wsp:val=&quot;00EB4BC2&quot;/&gt;&lt;wsp:rsid wsp:val=&quot;00EB54A0&quot;/&gt;&lt;wsp:rsid wsp:val=&quot;00EB57C6&quot;/&gt;&lt;wsp:rsid wsp:val=&quot;00EB5D85&quot;/&gt;&lt;wsp:rsid wsp:val=&quot;00EB6016&quot;/&gt;&lt;wsp:rsid wsp:val=&quot;00EB68E6&quot;/&gt;&lt;wsp:rsid wsp:val=&quot;00EB698D&quot;/&gt;&lt;wsp:rsid wsp:val=&quot;00EC004E&quot;/&gt;&lt;wsp:rsid wsp:val=&quot;00EC0BC6&quot;/&gt;&lt;wsp:rsid wsp:val=&quot;00EC1E02&quot;/&gt;&lt;wsp:rsid wsp:val=&quot;00EC2A05&quot;/&gt;&lt;wsp:rsid wsp:val=&quot;00EC3A45&quot;/&gt;&lt;wsp:rsid wsp:val=&quot;00EC401D&quot;/&gt;&lt;wsp:rsid wsp:val=&quot;00EC5941&quot;/&gt;&lt;wsp:rsid wsp:val=&quot;00EC787C&quot;/&gt;&lt;wsp:rsid wsp:val=&quot;00EC7989&quot;/&gt;&lt;wsp:rsid wsp:val=&quot;00EC7CF7&quot;/&gt;&lt;wsp:rsid wsp:val=&quot;00ED0540&quot;/&gt;&lt;wsp:rsid wsp:val=&quot;00ED0989&quot;/&gt;&lt;wsp:rsid wsp:val=&quot;00ED26FA&quot;/&gt;&lt;wsp:rsid wsp:val=&quot;00ED3206&quot;/&gt;&lt;wsp:rsid wsp:val=&quot;00ED3A57&quot;/&gt;&lt;wsp:rsid wsp:val=&quot;00ED47E0&quot;/&gt;&lt;wsp:rsid wsp:val=&quot;00ED48D4&quot;/&gt;&lt;wsp:rsid wsp:val=&quot;00ED6183&quot;/&gt;&lt;wsp:rsid wsp:val=&quot;00ED71F5&quot;/&gt;&lt;wsp:rsid wsp:val=&quot;00ED7DAA&quot;/&gt;&lt;wsp:rsid wsp:val=&quot;00EE1D05&quot;/&gt;&lt;wsp:rsid wsp:val=&quot;00EE3441&quot;/&gt;&lt;wsp:rsid wsp:val=&quot;00EE34F2&quot;/&gt;&lt;wsp:rsid wsp:val=&quot;00EE446E&quot;/&gt;&lt;wsp:rsid wsp:val=&quot;00EE5EC1&quot;/&gt;&lt;wsp:rsid wsp:val=&quot;00EE76EE&quot;/&gt;&lt;wsp:rsid wsp:val=&quot;00EF03DB&quot;/&gt;&lt;wsp:rsid wsp:val=&quot;00EF1095&quot;/&gt;&lt;wsp:rsid wsp:val=&quot;00EF16A8&quot;/&gt;&lt;wsp:rsid wsp:val=&quot;00EF34A6&quot;/&gt;&lt;wsp:rsid wsp:val=&quot;00EF3A80&quot;/&gt;&lt;wsp:rsid wsp:val=&quot;00EF50D3&quot;/&gt;&lt;wsp:rsid wsp:val=&quot;00EF540B&quot;/&gt;&lt;wsp:rsid wsp:val=&quot;00F003E2&quot;/&gt;&lt;wsp:rsid wsp:val=&quot;00F00B37&quot;/&gt;&lt;wsp:rsid wsp:val=&quot;00F01AF0&quot;/&gt;&lt;wsp:rsid wsp:val=&quot;00F01DAC&quot;/&gt;&lt;wsp:rsid wsp:val=&quot;00F02839&quot;/&gt;&lt;wsp:rsid wsp:val=&quot;00F03A30&quot;/&gt;&lt;wsp:rsid wsp:val=&quot;00F03AD7&quot;/&gt;&lt;wsp:rsid wsp:val=&quot;00F040D1&quot;/&gt;&lt;wsp:rsid wsp:val=&quot;00F052FA&quot;/&gt;&lt;wsp:rsid wsp:val=&quot;00F05383&quot;/&gt;&lt;wsp:rsid wsp:val=&quot;00F056B0&quot;/&gt;&lt;wsp:rsid wsp:val=&quot;00F0667B&quot;/&gt;&lt;wsp:rsid wsp:val=&quot;00F06AEC&quot;/&gt;&lt;wsp:rsid wsp:val=&quot;00F07172&quot;/&gt;&lt;wsp:rsid wsp:val=&quot;00F10295&quot;/&gt;&lt;wsp:rsid wsp:val=&quot;00F1055A&quot;/&gt;&lt;wsp:rsid wsp:val=&quot;00F1116F&quot;/&gt;&lt;wsp:rsid wsp:val=&quot;00F11708&quot;/&gt;&lt;wsp:rsid wsp:val=&quot;00F11726&quot;/&gt;&lt;wsp:rsid wsp:val=&quot;00F12851&quot;/&gt;&lt;wsp:rsid wsp:val=&quot;00F13CAD&quot;/&gt;&lt;wsp:rsid wsp:val=&quot;00F1590C&quot;/&gt;&lt;wsp:rsid wsp:val=&quot;00F15CF6&quot;/&gt;&lt;wsp:rsid wsp:val=&quot;00F16352&quot;/&gt;&lt;wsp:rsid wsp:val=&quot;00F21BD4&quot;/&gt;&lt;wsp:rsid wsp:val=&quot;00F222D4&quot;/&gt;&lt;wsp:rsid wsp:val=&quot;00F2369C&quot;/&gt;&lt;wsp:rsid wsp:val=&quot;00F25038&quot;/&gt;&lt;wsp:rsid wsp:val=&quot;00F25FE5&quot;/&gt;&lt;wsp:rsid wsp:val=&quot;00F26AAA&quot;/&gt;&lt;wsp:rsid wsp:val=&quot;00F303BA&quot;/&gt;&lt;wsp:rsid wsp:val=&quot;00F3132E&quot;/&gt;&lt;wsp:rsid wsp:val=&quot;00F313A8&quot;/&gt;&lt;wsp:rsid wsp:val=&quot;00F337DA&quot;/&gt;&lt;wsp:rsid wsp:val=&quot;00F338C2&quot;/&gt;&lt;wsp:rsid wsp:val=&quot;00F33D61&quot;/&gt;&lt;wsp:rsid wsp:val=&quot;00F3503A&quot;/&gt;&lt;wsp:rsid wsp:val=&quot;00F3533D&quot;/&gt;&lt;wsp:rsid wsp:val=&quot;00F3584C&quot;/&gt;&lt;wsp:rsid wsp:val=&quot;00F35C59&quot;/&gt;&lt;wsp:rsid wsp:val=&quot;00F40B1F&quot;/&gt;&lt;wsp:rsid wsp:val=&quot;00F415C7&quot;/&gt;&lt;wsp:rsid wsp:val=&quot;00F41A84&quot;/&gt;&lt;wsp:rsid wsp:val=&quot;00F42F9D&quot;/&gt;&lt;wsp:rsid wsp:val=&quot;00F43D11&quot;/&gt;&lt;wsp:rsid wsp:val=&quot;00F448F2&quot;/&gt;&lt;wsp:rsid wsp:val=&quot;00F4525C&quot;/&gt;&lt;wsp:rsid wsp:val=&quot;00F45D12&quot;/&gt;&lt;wsp:rsid wsp:val=&quot;00F509E6&quot;/&gt;&lt;wsp:rsid wsp:val=&quot;00F528A8&quot;/&gt;&lt;wsp:rsid wsp:val=&quot;00F52B48&quot;/&gt;&lt;wsp:rsid wsp:val=&quot;00F53945&quot;/&gt;&lt;wsp:rsid wsp:val=&quot;00F53A4D&quot;/&gt;&lt;wsp:rsid wsp:val=&quot;00F550CB&quot;/&gt;&lt;wsp:rsid wsp:val=&quot;00F57C3B&quot;/&gt;&lt;wsp:rsid wsp:val=&quot;00F61DD8&quot;/&gt;&lt;wsp:rsid wsp:val=&quot;00F6213D&quot;/&gt;&lt;wsp:rsid wsp:val=&quot;00F62A2B&quot;/&gt;&lt;wsp:rsid wsp:val=&quot;00F62B02&quot;/&gt;&lt;wsp:rsid wsp:val=&quot;00F63257&quot;/&gt;&lt;wsp:rsid wsp:val=&quot;00F634AE&quot;/&gt;&lt;wsp:rsid wsp:val=&quot;00F64D8C&quot;/&gt;&lt;wsp:rsid wsp:val=&quot;00F6612E&quot;/&gt;&lt;wsp:rsid wsp:val=&quot;00F6677E&quot;/&gt;&lt;wsp:rsid wsp:val=&quot;00F7157A&quot;/&gt;&lt;wsp:rsid wsp:val=&quot;00F71B29&quot;/&gt;&lt;wsp:rsid wsp:val=&quot;00F73F90&quot;/&gt;&lt;wsp:rsid wsp:val=&quot;00F7789F&quot;/&gt;&lt;wsp:rsid wsp:val=&quot;00F77F74&quot;/&gt;&lt;wsp:rsid wsp:val=&quot;00F82CC1&quot;/&gt;&lt;wsp:rsid wsp:val=&quot;00F82E64&quot;/&gt;&lt;wsp:rsid wsp:val=&quot;00F834DF&quot;/&gt;&lt;wsp:rsid wsp:val=&quot;00F83916&quot;/&gt;&lt;wsp:rsid wsp:val=&quot;00F842A3&quot;/&gt;&lt;wsp:rsid wsp:val=&quot;00F84B24&quot;/&gt;&lt;wsp:rsid wsp:val=&quot;00F86764&quot;/&gt;&lt;wsp:rsid wsp:val=&quot;00F90A1B&quot;/&gt;&lt;wsp:rsid wsp:val=&quot;00F911A8&quot;/&gt;&lt;wsp:rsid wsp:val=&quot;00F919CD&quot;/&gt;&lt;wsp:rsid wsp:val=&quot;00F93053&quot;/&gt;&lt;wsp:rsid wsp:val=&quot;00F93F9B&quot;/&gt;&lt;wsp:rsid wsp:val=&quot;00F940EE&quot;/&gt;&lt;wsp:rsid wsp:val=&quot;00F941BD&quot;/&gt;&lt;wsp:rsid wsp:val=&quot;00F94E05&quot;/&gt;&lt;wsp:rsid wsp:val=&quot;00F961A8&quot;/&gt;&lt;wsp:rsid wsp:val=&quot;00F9622D&quot;/&gt;&lt;wsp:rsid wsp:val=&quot;00FA14BE&quot;/&gt;&lt;wsp:rsid wsp:val=&quot;00FA17C9&quot;/&gt;&lt;wsp:rsid wsp:val=&quot;00FA21E3&quot;/&gt;&lt;wsp:rsid wsp:val=&quot;00FA2866&quot;/&gt;&lt;wsp:rsid wsp:val=&quot;00FA35D6&quot;/&gt;&lt;wsp:rsid wsp:val=&quot;00FA35F8&quot;/&gt;&lt;wsp:rsid wsp:val=&quot;00FA49AC&quot;/&gt;&lt;wsp:rsid wsp:val=&quot;00FA4D90&quot;/&gt;&lt;wsp:rsid wsp:val=&quot;00FA5632&quot;/&gt;&lt;wsp:rsid wsp:val=&quot;00FA7C8A&quot;/&gt;&lt;wsp:rsid wsp:val=&quot;00FA7CE2&quot;/&gt;&lt;wsp:rsid wsp:val=&quot;00FB0D45&quot;/&gt;&lt;wsp:rsid wsp:val=&quot;00FB21CC&quot;/&gt;&lt;wsp:rsid wsp:val=&quot;00FB4E76&quot;/&gt;&lt;wsp:rsid wsp:val=&quot;00FB64CB&quot;/&gt;&lt;wsp:rsid wsp:val=&quot;00FC0FEA&quot;/&gt;&lt;wsp:rsid wsp:val=&quot;00FC1620&quot;/&gt;&lt;wsp:rsid wsp:val=&quot;00FC2D20&quot;/&gt;&lt;wsp:rsid wsp:val=&quot;00FC4AAA&quot;/&gt;&lt;wsp:rsid wsp:val=&quot;00FC4AD3&quot;/&gt;&lt;wsp:rsid wsp:val=&quot;00FC619F&quot;/&gt;&lt;wsp:rsid wsp:val=&quot;00FC630F&quot;/&gt;&lt;wsp:rsid wsp:val=&quot;00FC6A62&quot;/&gt;&lt;wsp:rsid wsp:val=&quot;00FC6FB2&quot;/&gt;&lt;wsp:rsid wsp:val=&quot;00FC7DDC&quot;/&gt;&lt;wsp:rsid wsp:val=&quot;00FC7F7E&quot;/&gt;&lt;wsp:rsid wsp:val=&quot;00FD0F2A&quot;/&gt;&lt;wsp:rsid wsp:val=&quot;00FD1690&quot;/&gt;&lt;wsp:rsid wsp:val=&quot;00FD2D61&quot;/&gt;&lt;wsp:rsid wsp:val=&quot;00FD452D&quot;/&gt;&lt;wsp:rsid wsp:val=&quot;00FD4E17&quot;/&gt;&lt;wsp:rsid wsp:val=&quot;00FD5846&quot;/&gt;&lt;wsp:rsid wsp:val=&quot;00FD624C&quot;/&gt;&lt;wsp:rsid wsp:val=&quot;00FD6457&quot;/&gt;&lt;wsp:rsid wsp:val=&quot;00FD70BC&quot;/&gt;&lt;wsp:rsid wsp:val=&quot;00FD763F&quot;/&gt;&lt;wsp:rsid wsp:val=&quot;00FE0F1C&quot;/&gt;&lt;wsp:rsid wsp:val=&quot;00FE0FFA&quot;/&gt;&lt;wsp:rsid wsp:val=&quot;00FE1AFA&quot;/&gt;&lt;wsp:rsid wsp:val=&quot;00FE1F6C&quot;/&gt;&lt;wsp:rsid wsp:val=&quot;00FE226C&quot;/&gt;&lt;wsp:rsid wsp:val=&quot;00FE24BD&quot;/&gt;&lt;wsp:rsid wsp:val=&quot;00FE3AE0&quot;/&gt;&lt;wsp:rsid wsp:val=&quot;00FE443E&quot;/&gt;&lt;wsp:rsid wsp:val=&quot;00FE4E37&quot;/&gt;&lt;wsp:rsid wsp:val=&quot;00FE50CD&quot;/&gt;&lt;wsp:rsid wsp:val=&quot;00FF023D&quot;/&gt;&lt;wsp:rsid wsp:val=&quot;00FF1DB3&quot;/&gt;&lt;wsp:rsid wsp:val=&quot;00FF5C7F&quot;/&gt;&lt;wsp:rsid wsp:val=&quot;00FF67C5&quot;/&gt;&lt;wsp:rsid wsp:val=&quot;00FF70AD&quot;/&gt;&lt;wsp:rsid wsp:val=&quot;00FF7A3F&quot;/&gt;&lt;wsp:rsid wsp:val=&quot;00FF7A9A&quot;/&gt;&lt;/wsp:rsids&gt;&lt;/w:docPr&gt;&lt;w:body&gt;&lt;wx:sect&gt;&lt;w:p wsp:rsidR=&quot;00000000&quot; wsp:rsidRDefault=&quot;00364992&quot; wsp:rsidP=&quot;00364992&quot;&gt;&lt;m:oMathPara&gt;&lt;m:oMath&gt;&lt;m:sSub&gt;&lt;m:sSubPr&gt;&lt;m:ctrlPr&gt;&lt;aml:annotation aml:id=&quot;0&quot; w:type=&quot;Word.Insertion&quot; aml:author=&quot;       &quot; aml:createdate=&quot;2014-09-18T16:22:00Z&quot;&gt;&lt;aml:content&gt;&lt;w:rPr&gt;&lt;w:rFonts w:ascii=&quot;Cambria Math&quot; w:h-ansi=&quot;Cambria Math&quot;/&gt;&lt;wx:font wx:val=&quot;Cambria Math&quot;/&gt;&lt;w:i/&gt;&lt;/w:rPr&gt;&lt;/aml:content&gt;&lt;/aml:annotation&gt;&lt;/m:ctrlPr&gt;&lt;/m:sSubPr&gt;&lt;m:e&gt;&lt;m:r&gt;&lt;w:rPr&gt;&lt;w:rFonts w:ascii=&quot;Cambria Math&quot; w:h-ansi=&quot;Cambria Math&quot;/&gt;&lt;wx:font wx:val=&quot;Cambria Math&quot;/&gt;&lt;w:i/&gt;&lt;/w:rPr&gt;&lt;m:t&gt;ìÄ&lt;/m:t&gt;&lt;/m:r&gt;&lt;/m:e&gt;&lt;m:sub&gt;&lt;m:acc&gt;&lt;m:accPr&gt;&lt;m:chr m:val=&quot;íÉ&quot;/&gt;&lt;m:ctrlPr&gt;&lt;aml:annotation aml:id=&quot;1&quot; w:type=&quot;Word.Insertion&quot; aml:author=&quot;       &quot; aml:createdate=&quot;2014-09-18T16:22:00Z&quot;&gt;&lt;aml:content&gt;&lt;w:rPr&gt;&lt;w:rFonts w:ascii=&quot;Cambria Math&quot; w:h-ansi=&quot;Cambria Math&quot;/&gt;&lt;wx:font wx:val=&quot;Cambria Math&quot;/&gt;&lt;w:i/&gt;&lt;/w:rPr&gt;&lt;/aml:content&gt;&lt;/aml:annotation&gt;&lt;/m:ctrlPr&gt;&lt;/m:accPr&gt;&lt;m:e&gt;&lt;m:r&gt;&lt;w:rPr&gt;&lt;w:rFonts w:ascii=&quot;Cambria Math&quot; w:h-ansi=&quot;Cambria Math&quot;/&gt;&lt;wx:font wx:val=&quot;Cambria Math&quot;/&gt;&lt;w:i/&gt;&lt;/w:rPr&gt;&lt;m:t&gt;X&lt;/m:t&gt;&lt;/m:r&gt;&lt;/m:e&gt;&lt;/m:acc&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r w:rsidRPr="00843F5F">
        <w:rPr>
          <w:highlight w:val="yellow"/>
        </w:rPr>
        <w:instrText xml:space="preserve"> </w:instrText>
      </w:r>
      <w:r w:rsidRPr="00843F5F">
        <w:rPr>
          <w:highlight w:val="yellow"/>
        </w:rPr>
        <w:fldChar w:fldCharType="separate"/>
      </w:r>
      <w:ins w:id="38" w:author="       " w:date="2014-09-18T16:23:00Z">
        <w:r w:rsidR="000C0408">
          <w:rPr>
            <w:position w:val="-6"/>
            <w:highlight w:val="yellow"/>
          </w:rPr>
          <w:pict w14:anchorId="1836FAEB">
            <v:shape id="_x0000_i1029" type="#_x0000_t75" style="width:14pt;height:1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efaultTabStop w:val=&quot;720&quot;/&gt;&lt;w:doNotHyphenateCaps/&gt;&lt;w:punctuationKerning/&gt;&lt;w:characterSpacingControl w:val=&quot;DontCompress&quot;/&gt;&lt;w:webPageEncoding w:val=&quot;windows-1252&quot;/&gt;&lt;w:doNotSaveWebPagesAsSingleFile/&gt;&lt;w:pixelsPerInch w:val=&quot;96&quot;/&gt;&lt;w:targetScreenSz w:val=&quot;800x600&quot;/&gt;&lt;w:savePreviewPicture/&gt;&lt;w:validateAgainstSchema/&gt;&lt;w:saveInvalidXML w:val=&quot;off&quot;/&gt;&lt;w:ignoreMixedContent w:val=&quot;off&quot;/&gt;&lt;w:alwaysShowPlaceholderText w:val=&quot;off&quot;/&gt;&lt;w:compat&gt;&lt;w:dontAllowFieldEndSelect/&gt;&lt;w:useWord2002TableStyleRules/&gt;&lt;/w:compat&gt;&lt;wsp:rsids&gt;&lt;wsp:rsidRoot wsp:val=&quot;00174985&quot;/&gt;&lt;wsp:rsid wsp:val=&quot;000024C6&quot;/&gt;&lt;wsp:rsid wsp:val=&quot;00004D7F&quot;/&gt;&lt;wsp:rsid wsp:val=&quot;00005136&quot;/&gt;&lt;wsp:rsid wsp:val=&quot;00005612&quot;/&gt;&lt;wsp:rsid wsp:val=&quot;000056B9&quot;/&gt;&lt;wsp:rsid wsp:val=&quot;0000629E&quot;/&gt;&lt;wsp:rsid wsp:val=&quot;00006537&quot;/&gt;&lt;wsp:rsid wsp:val=&quot;00011B5E&quot;/&gt;&lt;wsp:rsid wsp:val=&quot;00013400&quot;/&gt;&lt;wsp:rsid wsp:val=&quot;000167DB&quot;/&gt;&lt;wsp:rsid wsp:val=&quot;0002112A&quot;/&gt;&lt;wsp:rsid wsp:val=&quot;000215DE&quot;/&gt;&lt;wsp:rsid wsp:val=&quot;00022830&quot;/&gt;&lt;wsp:rsid wsp:val=&quot;0002355E&quot;/&gt;&lt;wsp:rsid wsp:val=&quot;00024B53&quot;/&gt;&lt;wsp:rsid wsp:val=&quot;00025670&quot;/&gt;&lt;wsp:rsid wsp:val=&quot;00027FE6&quot;/&gt;&lt;wsp:rsid wsp:val=&quot;000308FC&quot;/&gt;&lt;wsp:rsid wsp:val=&quot;000311AD&quot;/&gt;&lt;wsp:rsid wsp:val=&quot;00031FFF&quot;/&gt;&lt;wsp:rsid wsp:val=&quot;0003237D&quot;/&gt;&lt;wsp:rsid wsp:val=&quot;00033107&quot;/&gt;&lt;wsp:rsid wsp:val=&quot;00034820&quot;/&gt;&lt;wsp:rsid wsp:val=&quot;000352EC&quot;/&gt;&lt;wsp:rsid wsp:val=&quot;000376DD&quot;/&gt;&lt;wsp:rsid wsp:val=&quot;00037701&quot;/&gt;&lt;wsp:rsid wsp:val=&quot;0003793F&quot;/&gt;&lt;wsp:rsid wsp:val=&quot;0004025C&quot;/&gt;&lt;wsp:rsid wsp:val=&quot;000435EC&quot;/&gt;&lt;wsp:rsid wsp:val=&quot;00043CE5&quot;/&gt;&lt;wsp:rsid wsp:val=&quot;00043DFB&quot;/&gt;&lt;wsp:rsid wsp:val=&quot;00044691&quot;/&gt;&lt;wsp:rsid wsp:val=&quot;0004694F&quot;/&gt;&lt;wsp:rsid wsp:val=&quot;00046A5D&quot;/&gt;&lt;wsp:rsid wsp:val=&quot;00050A39&quot;/&gt;&lt;wsp:rsid wsp:val=&quot;000519C4&quot;/&gt;&lt;wsp:rsid wsp:val=&quot;0005300A&quot;/&gt;&lt;wsp:rsid wsp:val=&quot;00055E9D&quot;/&gt;&lt;wsp:rsid wsp:val=&quot;0005600D&quot;/&gt;&lt;wsp:rsid wsp:val=&quot;00056133&quot;/&gt;&lt;wsp:rsid wsp:val=&quot;00056E1F&quot;/&gt;&lt;wsp:rsid wsp:val=&quot;00057253&quot;/&gt;&lt;wsp:rsid wsp:val=&quot;00060330&quot;/&gt;&lt;wsp:rsid wsp:val=&quot;00060839&quot;/&gt;&lt;wsp:rsid wsp:val=&quot;00061491&quot;/&gt;&lt;wsp:rsid wsp:val=&quot;00061A68&quot;/&gt;&lt;wsp:rsid wsp:val=&quot;00061E94&quot;/&gt;&lt;wsp:rsid wsp:val=&quot;0006254B&quot;/&gt;&lt;wsp:rsid wsp:val=&quot;00063878&quot;/&gt;&lt;wsp:rsid wsp:val=&quot;0006616C&quot;/&gt;&lt;wsp:rsid wsp:val=&quot;00066FB8&quot;/&gt;&lt;wsp:rsid wsp:val=&quot;00067016&quot;/&gt;&lt;wsp:rsid wsp:val=&quot;0006740C&quot;/&gt;&lt;wsp:rsid wsp:val=&quot;00070DC9&quot;/&gt;&lt;wsp:rsid wsp:val=&quot;00072EDB&quot;/&gt;&lt;wsp:rsid wsp:val=&quot;000735BF&quot;/&gt;&lt;wsp:rsid wsp:val=&quot;000745E4&quot;/&gt;&lt;wsp:rsid wsp:val=&quot;00074676&quot;/&gt;&lt;wsp:rsid wsp:val=&quot;00076147&quot;/&gt;&lt;wsp:rsid wsp:val=&quot;00076EAA&quot;/&gt;&lt;wsp:rsid wsp:val=&quot;00077649&quot;/&gt;&lt;wsp:rsid wsp:val=&quot;000820DC&quot;/&gt;&lt;wsp:rsid wsp:val=&quot;00082649&quot;/&gt;&lt;wsp:rsid wsp:val=&quot;000839AE&quot;/&gt;&lt;wsp:rsid wsp:val=&quot;00084716&quot;/&gt;&lt;wsp:rsid wsp:val=&quot;00086467&quot;/&gt;&lt;wsp:rsid wsp:val=&quot;000864AD&quot;/&gt;&lt;wsp:rsid wsp:val=&quot;000873C3&quot;/&gt;&lt;wsp:rsid wsp:val=&quot;00090E8A&quot;/&gt;&lt;wsp:rsid wsp:val=&quot;00090FCE&quot;/&gt;&lt;wsp:rsid wsp:val=&quot;000915B4&quot;/&gt;&lt;wsp:rsid wsp:val=&quot;000925FB&quot;/&gt;&lt;wsp:rsid wsp:val=&quot;000927BB&quot;/&gt;&lt;wsp:rsid wsp:val=&quot;00093448&quot;/&gt;&lt;wsp:rsid wsp:val=&quot;00094203&quot;/&gt;&lt;wsp:rsid wsp:val=&quot;00094A45&quot;/&gt;&lt;wsp:rsid wsp:val=&quot;0009539F&quot;/&gt;&lt;wsp:rsid wsp:val=&quot;00096481&quot;/&gt;&lt;wsp:rsid wsp:val=&quot;000971FB&quot;/&gt;&lt;wsp:rsid wsp:val=&quot;000A11A5&quot;/&gt;&lt;wsp:rsid wsp:val=&quot;000A1265&quot;/&gt;&lt;wsp:rsid wsp:val=&quot;000A3C9E&quot;/&gt;&lt;wsp:rsid wsp:val=&quot;000A3CB7&quot;/&gt;&lt;wsp:rsid wsp:val=&quot;000A47B7&quot;/&gt;&lt;wsp:rsid wsp:val=&quot;000A7643&quot;/&gt;&lt;wsp:rsid wsp:val=&quot;000B0654&quot;/&gt;&lt;wsp:rsid wsp:val=&quot;000B0749&quot;/&gt;&lt;wsp:rsid wsp:val=&quot;000B1459&quot;/&gt;&lt;wsp:rsid wsp:val=&quot;000B1ADE&quot;/&gt;&lt;wsp:rsid wsp:val=&quot;000B1E97&quot;/&gt;&lt;wsp:rsid wsp:val=&quot;000B2133&quot;/&gt;&lt;wsp:rsid wsp:val=&quot;000B275E&quot;/&gt;&lt;wsp:rsid wsp:val=&quot;000B6721&quot;/&gt;&lt;wsp:rsid wsp:val=&quot;000C4AA7&quot;/&gt;&lt;wsp:rsid wsp:val=&quot;000C755D&quot;/&gt;&lt;wsp:rsid wsp:val=&quot;000D084D&quot;/&gt;&lt;wsp:rsid wsp:val=&quot;000D0F3C&quot;/&gt;&lt;wsp:rsid wsp:val=&quot;000D1822&quot;/&gt;&lt;wsp:rsid wsp:val=&quot;000D245B&quot;/&gt;&lt;wsp:rsid wsp:val=&quot;000D2515&quot;/&gt;&lt;wsp:rsid wsp:val=&quot;000D3112&quot;/&gt;&lt;wsp:rsid wsp:val=&quot;000D3EBA&quot;/&gt;&lt;wsp:rsid wsp:val=&quot;000D3EE7&quot;/&gt;&lt;wsp:rsid wsp:val=&quot;000D4B8B&quot;/&gt;&lt;wsp:rsid wsp:val=&quot;000D52C3&quot;/&gt;&lt;wsp:rsid wsp:val=&quot;000D595E&quot;/&gt;&lt;wsp:rsid wsp:val=&quot;000D5BAB&quot;/&gt;&lt;wsp:rsid wsp:val=&quot;000D78F7&quot;/&gt;&lt;wsp:rsid wsp:val=&quot;000E2E4C&quot;/&gt;&lt;wsp:rsid wsp:val=&quot;000E310F&quot;/&gt;&lt;wsp:rsid wsp:val=&quot;000E3516&quot;/&gt;&lt;wsp:rsid wsp:val=&quot;000E3BE7&quot;/&gt;&lt;wsp:rsid wsp:val=&quot;000E4EDD&quot;/&gt;&lt;wsp:rsid wsp:val=&quot;000E6026&quot;/&gt;&lt;wsp:rsid wsp:val=&quot;000E6937&quot;/&gt;&lt;wsp:rsid wsp:val=&quot;000E70E5&quot;/&gt;&lt;wsp:rsid wsp:val=&quot;000F10EC&quot;/&gt;&lt;wsp:rsid wsp:val=&quot;000F114C&quot;/&gt;&lt;wsp:rsid wsp:val=&quot;000F1411&quot;/&gt;&lt;wsp:rsid wsp:val=&quot;000F1F3D&quot;/&gt;&lt;wsp:rsid wsp:val=&quot;000F2F39&quot;/&gt;&lt;wsp:rsid wsp:val=&quot;000F432D&quot;/&gt;&lt;wsp:rsid wsp:val=&quot;000F446E&quot;/&gt;&lt;wsp:rsid wsp:val=&quot;000F5298&quot;/&gt;&lt;wsp:rsid wsp:val=&quot;000F5F4A&quot;/&gt;&lt;wsp:rsid wsp:val=&quot;000F6C93&quot;/&gt;&lt;wsp:rsid wsp:val=&quot;00101E9B&quot;/&gt;&lt;wsp:rsid wsp:val=&quot;00103C9A&quot;/&gt;&lt;wsp:rsid wsp:val=&quot;00103E79&quot;/&gt;&lt;wsp:rsid wsp:val=&quot;0010703A&quot;/&gt;&lt;wsp:rsid wsp:val=&quot;00107892&quot;/&gt;&lt;wsp:rsid wsp:val=&quot;0011148A&quot;/&gt;&lt;wsp:rsid wsp:val=&quot;00111607&quot;/&gt;&lt;wsp:rsid wsp:val=&quot;00112817&quot;/&gt;&lt;wsp:rsid wsp:val=&quot;001128B8&quot;/&gt;&lt;wsp:rsid wsp:val=&quot;00113FC5&quot;/&gt;&lt;wsp:rsid wsp:val=&quot;001149F3&quot;/&gt;&lt;wsp:rsid wsp:val=&quot;001162E4&quot;/&gt;&lt;wsp:rsid wsp:val=&quot;00116549&quot;/&gt;&lt;wsp:rsid wsp:val=&quot;00116AC2&quot;/&gt;&lt;wsp:rsid wsp:val=&quot;00116F18&quot;/&gt;&lt;wsp:rsid wsp:val=&quot;0012011C&quot;/&gt;&lt;wsp:rsid wsp:val=&quot;00120FEA&quot;/&gt;&lt;wsp:rsid wsp:val=&quot;00121D19&quot;/&gt;&lt;wsp:rsid wsp:val=&quot;001236AD&quot;/&gt;&lt;wsp:rsid wsp:val=&quot;00123EA0&quot;/&gt;&lt;wsp:rsid wsp:val=&quot;00126235&quot;/&gt;&lt;wsp:rsid wsp:val=&quot;001264CF&quot;/&gt;&lt;wsp:rsid wsp:val=&quot;0012748A&quot;/&gt;&lt;wsp:rsid wsp:val=&quot;0013044A&quot;/&gt;&lt;wsp:rsid wsp:val=&quot;00134DFF&quot;/&gt;&lt;wsp:rsid wsp:val=&quot;00140820&quot;/&gt;&lt;wsp:rsid wsp:val=&quot;00142774&quot;/&gt;&lt;wsp:rsid wsp:val=&quot;00145A10&quot;/&gt;&lt;wsp:rsid wsp:val=&quot;00145D02&quot;/&gt;&lt;wsp:rsid wsp:val=&quot;00150F71&quot;/&gt;&lt;wsp:rsid wsp:val=&quot;00151C0A&quot;/&gt;&lt;wsp:rsid wsp:val=&quot;001527C1&quot;/&gt;&lt;wsp:rsid wsp:val=&quot;001549C6&quot;/&gt;&lt;wsp:rsid wsp:val=&quot;00155BED&quot;/&gt;&lt;wsp:rsid wsp:val=&quot;00157F83&quot;/&gt;&lt;wsp:rsid wsp:val=&quot;00161341&quot;/&gt;&lt;wsp:rsid wsp:val=&quot;0016399D&quot;/&gt;&lt;wsp:rsid wsp:val=&quot;00163CBC&quot;/&gt;&lt;wsp:rsid wsp:val=&quot;00164E78&quot;/&gt;&lt;wsp:rsid wsp:val=&quot;00165B59&quot;/&gt;&lt;wsp:rsid wsp:val=&quot;00170949&quot;/&gt;&lt;wsp:rsid wsp:val=&quot;00170CD6&quot;/&gt;&lt;wsp:rsid wsp:val=&quot;00172531&quot;/&gt;&lt;wsp:rsid wsp:val=&quot;0017338E&quot;/&gt;&lt;wsp:rsid wsp:val=&quot;0017562F&quot;/&gt;&lt;wsp:rsid wsp:val=&quot;001775B4&quot;/&gt;&lt;wsp:rsid wsp:val=&quot;0018177A&quot;/&gt;&lt;wsp:rsid wsp:val=&quot;00181EC9&quot;/&gt;&lt;wsp:rsid wsp:val=&quot;00182C39&quot;/&gt;&lt;wsp:rsid wsp:val=&quot;00183CEF&quot;/&gt;&lt;wsp:rsid wsp:val=&quot;00184C4C&quot;/&gt;&lt;wsp:rsid wsp:val=&quot;001859FF&quot;/&gt;&lt;wsp:rsid wsp:val=&quot;00187956&quot;/&gt;&lt;wsp:rsid wsp:val=&quot;001904EF&quot;/&gt;&lt;wsp:rsid wsp:val=&quot;001916F9&quot;/&gt;&lt;wsp:rsid wsp:val=&quot;00194B20&quot;/&gt;&lt;wsp:rsid wsp:val=&quot;00196761&quot;/&gt;&lt;wsp:rsid wsp:val=&quot;00196FFD&quot;/&gt;&lt;wsp:rsid wsp:val=&quot;001973EE&quot;/&gt;&lt;wsp:rsid wsp:val=&quot;00197433&quot;/&gt;&lt;wsp:rsid wsp:val=&quot;001A426A&quot;/&gt;&lt;wsp:rsid wsp:val=&quot;001A581B&quot;/&gt;&lt;wsp:rsid wsp:val=&quot;001A59E6&quot;/&gt;&lt;wsp:rsid wsp:val=&quot;001A6483&quot;/&gt;&lt;wsp:rsid wsp:val=&quot;001A7A23&quot;/&gt;&lt;wsp:rsid wsp:val=&quot;001B027C&quot;/&gt;&lt;wsp:rsid wsp:val=&quot;001B1A89&quot;/&gt;&lt;wsp:rsid wsp:val=&quot;001B2564&quot;/&gt;&lt;wsp:rsid wsp:val=&quot;001B36E3&quot;/&gt;&lt;wsp:rsid wsp:val=&quot;001B4B16&quot;/&gt;&lt;wsp:rsid wsp:val=&quot;001B5165&quot;/&gt;&lt;wsp:rsid wsp:val=&quot;001B6F90&quot;/&gt;&lt;wsp:rsid wsp:val=&quot;001B7E62&quot;/&gt;&lt;wsp:rsid wsp:val=&quot;001C19FF&quot;/&gt;&lt;wsp:rsid wsp:val=&quot;001C400F&quot;/&gt;&lt;wsp:rsid wsp:val=&quot;001C4BF1&quot;/&gt;&lt;wsp:rsid wsp:val=&quot;001C4C41&quot;/&gt;&lt;wsp:rsid wsp:val=&quot;001C68CE&quot;/&gt;&lt;wsp:rsid wsp:val=&quot;001C6F15&quot;/&gt;&lt;wsp:rsid wsp:val=&quot;001C704B&quot;/&gt;&lt;wsp:rsid wsp:val=&quot;001D129D&quot;/&gt;&lt;wsp:rsid wsp:val=&quot;001D1369&quot;/&gt;&lt;wsp:rsid wsp:val=&quot;001D1957&quot;/&gt;&lt;wsp:rsid wsp:val=&quot;001D21DA&quot;/&gt;&lt;wsp:rsid wsp:val=&quot;001D256A&quot;/&gt;&lt;wsp:rsid wsp:val=&quot;001D37CF&quot;/&gt;&lt;wsp:rsid wsp:val=&quot;001D500F&quot;/&gt;&lt;wsp:rsid wsp:val=&quot;001D5E61&quot;/&gt;&lt;wsp:rsid wsp:val=&quot;001D7D45&quot;/&gt;&lt;wsp:rsid wsp:val=&quot;001E03A9&quot;/&gt;&lt;wsp:rsid wsp:val=&quot;001E0A8A&quot;/&gt;&lt;wsp:rsid wsp:val=&quot;001E0B3F&quot;/&gt;&lt;wsp:rsid wsp:val=&quot;001E212F&quot;/&gt;&lt;wsp:rsid wsp:val=&quot;001E3DFC&quot;/&gt;&lt;wsp:rsid wsp:val=&quot;001E3F68&quot;/&gt;&lt;wsp:rsid wsp:val=&quot;001E4E13&quot;/&gt;&lt;wsp:rsid wsp:val=&quot;001E52C0&quot;/&gt;&lt;wsp:rsid wsp:val=&quot;001E5829&quot;/&gt;&lt;wsp:rsid wsp:val=&quot;001E5FF7&quot;/&gt;&lt;wsp:rsid wsp:val=&quot;001E61DF&quot;/&gt;&lt;wsp:rsid wsp:val=&quot;001E76C1&quot;/&gt;&lt;wsp:rsid wsp:val=&quot;001F1028&quot;/&gt;&lt;wsp:rsid wsp:val=&quot;001F1DDD&quot;/&gt;&lt;wsp:rsid wsp:val=&quot;001F3272&quot;/&gt;&lt;wsp:rsid wsp:val=&quot;001F4290&quot;/&gt;&lt;wsp:rsid wsp:val=&quot;001F42D1&quot;/&gt;&lt;wsp:rsid wsp:val=&quot;001F4E52&quot;/&gt;&lt;wsp:rsid wsp:val=&quot;001F5971&quot;/&gt;&lt;wsp:rsid wsp:val=&quot;001F5C4E&quot;/&gt;&lt;wsp:rsid wsp:val=&quot;001F6028&quot;/&gt;&lt;wsp:rsid wsp:val=&quot;001F6DAA&quot;/&gt;&lt;wsp:rsid wsp:val=&quot;00200C77&quot;/&gt;&lt;wsp:rsid wsp:val=&quot;00201588&quot;/&gt;&lt;wsp:rsid wsp:val=&quot;002020C8&quot;/&gt;&lt;wsp:rsid wsp:val=&quot;00204169&quot;/&gt;&lt;wsp:rsid wsp:val=&quot;00205086&quot;/&gt;&lt;wsp:rsid wsp:val=&quot;00205585&quot;/&gt;&lt;wsp:rsid wsp:val=&quot;0020594C&quot;/&gt;&lt;wsp:rsid wsp:val=&quot;002069E2&quot;/&gt;&lt;wsp:rsid wsp:val=&quot;00207B64&quot;/&gt;&lt;wsp:rsid wsp:val=&quot;002104CC&quot;/&gt;&lt;wsp:rsid wsp:val=&quot;00211E8E&quot;/&gt;&lt;wsp:rsid wsp:val=&quot;00212742&quot;/&gt;&lt;wsp:rsid wsp:val=&quot;00212BCC&quot;/&gt;&lt;wsp:rsid wsp:val=&quot;00214AD5&quot;/&gt;&lt;wsp:rsid wsp:val=&quot;00220195&quot;/&gt;&lt;wsp:rsid wsp:val=&quot;002202F4&quot;/&gt;&lt;wsp:rsid wsp:val=&quot;002209DF&quot;/&gt;&lt;wsp:rsid wsp:val=&quot;00223A7A&quot;/&gt;&lt;wsp:rsid wsp:val=&quot;00223DB7&quot;/&gt;&lt;wsp:rsid wsp:val=&quot;00224C4C&quot;/&gt;&lt;wsp:rsid wsp:val=&quot;002251E5&quot;/&gt;&lt;wsp:rsid wsp:val=&quot;00225900&quot;/&gt;&lt;wsp:rsid wsp:val=&quot;0022663D&quot;/&gt;&lt;wsp:rsid wsp:val=&quot;00227AC4&quot;/&gt;&lt;wsp:rsid wsp:val=&quot;00227AD0&quot;/&gt;&lt;wsp:rsid wsp:val=&quot;00230C71&quot;/&gt;&lt;wsp:rsid wsp:val=&quot;00230CF2&quot;/&gt;&lt;wsp:rsid wsp:val=&quot;0023198D&quot;/&gt;&lt;wsp:rsid wsp:val=&quot;00232381&quot;/&gt;&lt;wsp:rsid wsp:val=&quot;002333B0&quot;/&gt;&lt;wsp:rsid wsp:val=&quot;002352B6&quot;/&gt;&lt;wsp:rsid wsp:val=&quot;0023588F&quot;/&gt;&lt;wsp:rsid wsp:val=&quot;002412CC&quot;/&gt;&lt;wsp:rsid wsp:val=&quot;002425C9&quot;/&gt;&lt;wsp:rsid wsp:val=&quot;00243852&quot;/&gt;&lt;wsp:rsid wsp:val=&quot;00243DBE&quot;/&gt;&lt;wsp:rsid wsp:val=&quot;00243FAF&quot;/&gt;&lt;wsp:rsid wsp:val=&quot;00250785&quot;/&gt;&lt;wsp:rsid wsp:val=&quot;00251057&quot;/&gt;&lt;wsp:rsid wsp:val=&quot;00251119&quot;/&gt;&lt;wsp:rsid wsp:val=&quot;00251452&quot;/&gt;&lt;wsp:rsid wsp:val=&quot;002527B7&quot;/&gt;&lt;wsp:rsid wsp:val=&quot;00253D17&quot;/&gt;&lt;wsp:rsid wsp:val=&quot;00253DE5&quot;/&gt;&lt;wsp:rsid wsp:val=&quot;00253E42&quot;/&gt;&lt;wsp:rsid wsp:val=&quot;00255A82&quot;/&gt;&lt;wsp:rsid wsp:val=&quot;00256BEF&quot;/&gt;&lt;wsp:rsid wsp:val=&quot;00257AD6&quot;/&gt;&lt;wsp:rsid wsp:val=&quot;00257AF6&quot;/&gt;&lt;wsp:rsid wsp:val=&quot;0026055C&quot;/&gt;&lt;wsp:rsid wsp:val=&quot;00264FAA&quot;/&gt;&lt;wsp:rsid wsp:val=&quot;00267D7B&quot;/&gt;&lt;wsp:rsid wsp:val=&quot;00270289&quot;/&gt;&lt;wsp:rsid wsp:val=&quot;00273BF2&quot;/&gt;&lt;wsp:rsid wsp:val=&quot;00273EF9&quot;/&gt;&lt;wsp:rsid wsp:val=&quot;0027439F&quot;/&gt;&lt;wsp:rsid wsp:val=&quot;00274ABA&quot;/&gt;&lt;wsp:rsid wsp:val=&quot;00276367&quot;/&gt;&lt;wsp:rsid wsp:val=&quot;00276D99&quot;/&gt;&lt;wsp:rsid wsp:val=&quot;0027724D&quot;/&gt;&lt;wsp:rsid wsp:val=&quot;00280B05&quot;/&gt;&lt;wsp:rsid wsp:val=&quot;00282122&quot;/&gt;&lt;wsp:rsid wsp:val=&quot;00282274&quot;/&gt;&lt;wsp:rsid wsp:val=&quot;00284095&quot;/&gt;&lt;wsp:rsid wsp:val=&quot;002847F2&quot;/&gt;&lt;wsp:rsid wsp:val=&quot;00284D68&quot;/&gt;&lt;wsp:rsid wsp:val=&quot;00285F7B&quot;/&gt;&lt;wsp:rsid wsp:val=&quot;00290AB9&quot;/&gt;&lt;wsp:rsid wsp:val=&quot;002930D2&quot;/&gt;&lt;wsp:rsid wsp:val=&quot;002931AB&quot;/&gt;&lt;wsp:rsid wsp:val=&quot;002931D1&quot;/&gt;&lt;wsp:rsid wsp:val=&quot;00295498&quot;/&gt;&lt;wsp:rsid wsp:val=&quot;00295B44&quot;/&gt;&lt;wsp:rsid wsp:val=&quot;002A411C&quot;/&gt;&lt;wsp:rsid wsp:val=&quot;002A47CA&quot;/&gt;&lt;wsp:rsid wsp:val=&quot;002A4F78&quot;/&gt;&lt;wsp:rsid wsp:val=&quot;002A609F&quot;/&gt;&lt;wsp:rsid wsp:val=&quot;002B1C76&quot;/&gt;&lt;wsp:rsid wsp:val=&quot;002B1F28&quot;/&gt;&lt;wsp:rsid wsp:val=&quot;002B3E4A&quot;/&gt;&lt;wsp:rsid wsp:val=&quot;002B6884&quot;/&gt;&lt;wsp:rsid wsp:val=&quot;002B76AF&quot;/&gt;&lt;wsp:rsid wsp:val=&quot;002C01A6&quot;/&gt;&lt;wsp:rsid wsp:val=&quot;002C3DDA&quot;/&gt;&lt;wsp:rsid wsp:val=&quot;002C5297&quot;/&gt;&lt;wsp:rsid wsp:val=&quot;002C6CE9&quot;/&gt;&lt;wsp:rsid wsp:val=&quot;002C6D04&quot;/&gt;&lt;wsp:rsid wsp:val=&quot;002D0003&quot;/&gt;&lt;wsp:rsid wsp:val=&quot;002D07B8&quot;/&gt;&lt;wsp:rsid wsp:val=&quot;002D1A35&quot;/&gt;&lt;wsp:rsid wsp:val=&quot;002D3BB2&quot;/&gt;&lt;wsp:rsid wsp:val=&quot;002D4D88&quot;/&gt;&lt;wsp:rsid wsp:val=&quot;002D6C93&quot;/&gt;&lt;wsp:rsid wsp:val=&quot;002E2333&quot;/&gt;&lt;wsp:rsid wsp:val=&quot;002E341D&quot;/&gt;&lt;wsp:rsid wsp:val=&quot;002E3EE7&quot;/&gt;&lt;wsp:rsid wsp:val=&quot;002F09D2&quot;/&gt;&lt;wsp:rsid wsp:val=&quot;002F2199&quot;/&gt;&lt;wsp:rsid wsp:val=&quot;002F22B5&quot;/&gt;&lt;wsp:rsid wsp:val=&quot;002F2DCD&quot;/&gt;&lt;wsp:rsid wsp:val=&quot;002F2E02&quot;/&gt;&lt;wsp:rsid wsp:val=&quot;002F674B&quot;/&gt;&lt;wsp:rsid wsp:val=&quot;002F6BDB&quot;/&gt;&lt;wsp:rsid wsp:val=&quot;002F7149&quot;/&gt;&lt;wsp:rsid wsp:val=&quot;002F7D2C&quot;/&gt;&lt;wsp:rsid wsp:val=&quot;003008C0&quot;/&gt;&lt;wsp:rsid wsp:val=&quot;00306C30&quot;/&gt;&lt;wsp:rsid wsp:val=&quot;003116F3&quot;/&gt;&lt;wsp:rsid wsp:val=&quot;003119E7&quot;/&gt;&lt;wsp:rsid wsp:val=&quot;00311CEB&quot;/&gt;&lt;wsp:rsid wsp:val=&quot;00314FA2&quot;/&gt;&lt;wsp:rsid wsp:val=&quot;0031504F&quot;/&gt;&lt;wsp:rsid wsp:val=&quot;00315140&quot;/&gt;&lt;wsp:rsid wsp:val=&quot;003162BD&quot;/&gt;&lt;wsp:rsid wsp:val=&quot;003168D0&quot;/&gt;&lt;wsp:rsid wsp:val=&quot;00316E13&quot;/&gt;&lt;wsp:rsid wsp:val=&quot;00320B99&quot;/&gt;&lt;wsp:rsid wsp:val=&quot;0032283C&quot;/&gt;&lt;wsp:rsid wsp:val=&quot;003234B8&quot;/&gt;&lt;wsp:rsid wsp:val=&quot;0032370E&quot;/&gt;&lt;wsp:rsid wsp:val=&quot;00323FA8&quot;/&gt;&lt;wsp:rsid wsp:val=&quot;00325AA7&quot;/&gt;&lt;wsp:rsid wsp:val=&quot;00326B5F&quot;/&gt;&lt;wsp:rsid wsp:val=&quot;00330444&quot;/&gt;&lt;wsp:rsid wsp:val=&quot;00330B6D&quot;/&gt;&lt;wsp:rsid wsp:val=&quot;00330CA7&quot;/&gt;&lt;wsp:rsid wsp:val=&quot;003335CF&quot;/&gt;&lt;wsp:rsid wsp:val=&quot;00333EB0&quot;/&gt;&lt;wsp:rsid wsp:val=&quot;0033411D&quot;/&gt;&lt;wsp:rsid wsp:val=&quot;00334213&quot;/&gt;&lt;wsp:rsid wsp:val=&quot;00335B23&quot;/&gt;&lt;wsp:rsid wsp:val=&quot;003408F9&quot;/&gt;&lt;wsp:rsid wsp:val=&quot;00340B6C&quot;/&gt;&lt;wsp:rsid wsp:val=&quot;00341F67&quot;/&gt;&lt;wsp:rsid wsp:val=&quot;00343035&quot;/&gt;&lt;wsp:rsid wsp:val=&quot;0034416F&quot;/&gt;&lt;wsp:rsid wsp:val=&quot;0034429E&quot;/&gt;&lt;wsp:rsid wsp:val=&quot;00344902&quot;/&gt;&lt;wsp:rsid wsp:val=&quot;00344C5A&quot;/&gt;&lt;wsp:rsid wsp:val=&quot;00345098&quot;/&gt;&lt;wsp:rsid wsp:val=&quot;00345A43&quot;/&gt;&lt;wsp:rsid wsp:val=&quot;00346F79&quot;/&gt;&lt;wsp:rsid wsp:val=&quot;00347ECA&quot;/&gt;&lt;wsp:rsid wsp:val=&quot;0035095E&quot;/&gt;&lt;wsp:rsid wsp:val=&quot;00351670&quot;/&gt;&lt;wsp:rsid wsp:val=&quot;00351914&quot;/&gt;&lt;wsp:rsid wsp:val=&quot;00351A25&quot;/&gt;&lt;wsp:rsid wsp:val=&quot;003521E7&quot;/&gt;&lt;wsp:rsid wsp:val=&quot;003523F0&quot;/&gt;&lt;wsp:rsid wsp:val=&quot;00352774&quot;/&gt;&lt;wsp:rsid wsp:val=&quot;00353CEB&quot;/&gt;&lt;wsp:rsid wsp:val=&quot;00354EC3&quot;/&gt;&lt;wsp:rsid wsp:val=&quot;00355C42&quot;/&gt;&lt;wsp:rsid wsp:val=&quot;00356078&quot;/&gt;&lt;wsp:rsid wsp:val=&quot;0036063A&quot;/&gt;&lt;wsp:rsid wsp:val=&quot;0036125B&quot;/&gt;&lt;wsp:rsid wsp:val=&quot;003626B8&quot;/&gt;&lt;wsp:rsid wsp:val=&quot;00363051&quot;/&gt;&lt;wsp:rsid wsp:val=&quot;003643A8&quot;/&gt;&lt;wsp:rsid wsp:val=&quot;00364992&quot;/&gt;&lt;wsp:rsid wsp:val=&quot;003659E7&quot;/&gt;&lt;wsp:rsid wsp:val=&quot;003668AA&quot;/&gt;&lt;wsp:rsid wsp:val=&quot;00366BBC&quot;/&gt;&lt;wsp:rsid wsp:val=&quot;0036732D&quot;/&gt;&lt;wsp:rsid wsp:val=&quot;00367780&quot;/&gt;&lt;wsp:rsid wsp:val=&quot;00367934&quot;/&gt;&lt;wsp:rsid wsp:val=&quot;0037037D&quot;/&gt;&lt;wsp:rsid wsp:val=&quot;00370C09&quot;/&gt;&lt;wsp:rsid wsp:val=&quot;003710B2&quot;/&gt;&lt;wsp:rsid wsp:val=&quot;00372D2D&quot;/&gt;&lt;wsp:rsid wsp:val=&quot;0037481D&quot;/&gt;&lt;wsp:rsid wsp:val=&quot;00375107&quot;/&gt;&lt;wsp:rsid wsp:val=&quot;00376668&quot;/&gt;&lt;wsp:rsid wsp:val=&quot;003767EB&quot;/&gt;&lt;wsp:rsid wsp:val=&quot;00376C97&quot;/&gt;&lt;wsp:rsid wsp:val=&quot;00377841&quot;/&gt;&lt;wsp:rsid wsp:val=&quot;00380D48&quot;/&gt;&lt;wsp:rsid wsp:val=&quot;00380DAE&quot;/&gt;&lt;wsp:rsid wsp:val=&quot;0038268B&quot;/&gt;&lt;wsp:rsid wsp:val=&quot;003827FB&quot;/&gt;&lt;wsp:rsid wsp:val=&quot;0038288F&quot;/&gt;&lt;wsp:rsid wsp:val=&quot;00382D0B&quot;/&gt;&lt;wsp:rsid wsp:val=&quot;00382F15&quot;/&gt;&lt;wsp:rsid wsp:val=&quot;0038329D&quot;/&gt;&lt;wsp:rsid wsp:val=&quot;003848A2&quot;/&gt;&lt;wsp:rsid wsp:val=&quot;00386153&quot;/&gt;&lt;wsp:rsid wsp:val=&quot;00386C92&quot;/&gt;&lt;wsp:rsid wsp:val=&quot;00387541&quot;/&gt;&lt;wsp:rsid wsp:val=&quot;00387AB0&quot;/&gt;&lt;wsp:rsid wsp:val=&quot;00390FB3&quot;/&gt;&lt;wsp:rsid wsp:val=&quot;003910EB&quot;/&gt;&lt;wsp:rsid wsp:val=&quot;00391D79&quot;/&gt;&lt;wsp:rsid wsp:val=&quot;00392120&quot;/&gt;&lt;wsp:rsid wsp:val=&quot;00392586&quot;/&gt;&lt;wsp:rsid wsp:val=&quot;00392C33&quot;/&gt;&lt;wsp:rsid wsp:val=&quot;003930F3&quot;/&gt;&lt;wsp:rsid wsp:val=&quot;003935BC&quot;/&gt;&lt;wsp:rsid wsp:val=&quot;00394056&quot;/&gt;&lt;wsp:rsid wsp:val=&quot;00395605&quot;/&gt;&lt;wsp:rsid wsp:val=&quot;00396670&quot;/&gt;&lt;wsp:rsid wsp:val=&quot;0039775F&quot;/&gt;&lt;wsp:rsid wsp:val=&quot;003A20BE&quot;/&gt;&lt;wsp:rsid wsp:val=&quot;003A2328&quot;/&gt;&lt;wsp:rsid wsp:val=&quot;003A4305&quot;/&gt;&lt;wsp:rsid wsp:val=&quot;003A44D7&quot;/&gt;&lt;wsp:rsid wsp:val=&quot;003A7CE3&quot;/&gt;&lt;wsp:rsid wsp:val=&quot;003B16AD&quot;/&gt;&lt;wsp:rsid wsp:val=&quot;003B4428&quot;/&gt;&lt;wsp:rsid wsp:val=&quot;003B47F8&quot;/&gt;&lt;wsp:rsid wsp:val=&quot;003B4A1E&quot;/&gt;&lt;wsp:rsid wsp:val=&quot;003B4D70&quot;/&gt;&lt;wsp:rsid wsp:val=&quot;003B4D9A&quot;/&gt;&lt;wsp:rsid wsp:val=&quot;003B597F&quot;/&gt;&lt;wsp:rsid wsp:val=&quot;003B5FA9&quot;/&gt;&lt;wsp:rsid wsp:val=&quot;003B7C36&quot;/&gt;&lt;wsp:rsid wsp:val=&quot;003C1929&quot;/&gt;&lt;wsp:rsid wsp:val=&quot;003C2AC9&quot;/&gt;&lt;wsp:rsid wsp:val=&quot;003C44C4&quot;/&gt;&lt;wsp:rsid wsp:val=&quot;003C4ACF&quot;/&gt;&lt;wsp:rsid wsp:val=&quot;003C58DA&quot;/&gt;&lt;wsp:rsid wsp:val=&quot;003C682D&quot;/&gt;&lt;wsp:rsid wsp:val=&quot;003C75C2&quot;/&gt;&lt;wsp:rsid wsp:val=&quot;003C7991&quot;/&gt;&lt;wsp:rsid wsp:val=&quot;003D09A0&quot;/&gt;&lt;wsp:rsid wsp:val=&quot;003D0AB9&quot;/&gt;&lt;wsp:rsid wsp:val=&quot;003D1267&quot;/&gt;&lt;wsp:rsid wsp:val=&quot;003D2F29&quot;/&gt;&lt;wsp:rsid wsp:val=&quot;003D30B3&quot;/&gt;&lt;wsp:rsid wsp:val=&quot;003D4CEA&quot;/&gt;&lt;wsp:rsid wsp:val=&quot;003D5301&quot;/&gt;&lt;wsp:rsid wsp:val=&quot;003D7150&quot;/&gt;&lt;wsp:rsid wsp:val=&quot;003E0596&quot;/&gt;&lt;wsp:rsid wsp:val=&quot;003E05C6&quot;/&gt;&lt;wsp:rsid wsp:val=&quot;003E0B79&quot;/&gt;&lt;wsp:rsid wsp:val=&quot;003E1069&quot;/&gt;&lt;wsp:rsid wsp:val=&quot;003E107F&quot;/&gt;&lt;wsp:rsid wsp:val=&quot;003E10BB&quot;/&gt;&lt;wsp:rsid wsp:val=&quot;003E1DC6&quot;/&gt;&lt;wsp:rsid wsp:val=&quot;003E240D&quot;/&gt;&lt;wsp:rsid wsp:val=&quot;003E456C&quot;/&gt;&lt;wsp:rsid wsp:val=&quot;003E5C77&quot;/&gt;&lt;wsp:rsid wsp:val=&quot;003E61BB&quot;/&gt;&lt;wsp:rsid wsp:val=&quot;003E6D6C&quot;/&gt;&lt;wsp:rsid wsp:val=&quot;003F0235&quot;/&gt;&lt;wsp:rsid wsp:val=&quot;003F0517&quot;/&gt;&lt;wsp:rsid wsp:val=&quot;003F1026&quot;/&gt;&lt;wsp:rsid wsp:val=&quot;003F11CB&quot;/&gt;&lt;wsp:rsid wsp:val=&quot;003F2783&quot;/&gt;&lt;wsp:rsid wsp:val=&quot;003F48F2&quot;/&gt;&lt;wsp:rsid wsp:val=&quot;003F5035&quot;/&gt;&lt;wsp:rsid wsp:val=&quot;0040005B&quot;/&gt;&lt;wsp:rsid wsp:val=&quot;004006CC&quot;/&gt;&lt;wsp:rsid wsp:val=&quot;00401990&quot;/&gt;&lt;wsp:rsid wsp:val=&quot;00402D95&quot;/&gt;&lt;wsp:rsid wsp:val=&quot;00405E2D&quot;/&gt;&lt;wsp:rsid wsp:val=&quot;00405F9E&quot;/&gt;&lt;wsp:rsid wsp:val=&quot;00406019&quot;/&gt;&lt;wsp:rsid wsp:val=&quot;004066F0&quot;/&gt;&lt;wsp:rsid wsp:val=&quot;00407A45&quot;/&gt;&lt;wsp:rsid wsp:val=&quot;00407CCC&quot;/&gt;&lt;wsp:rsid wsp:val=&quot;00413E2C&quot;/&gt;&lt;wsp:rsid wsp:val=&quot;00415EA6&quot;/&gt;&lt;wsp:rsid wsp:val=&quot;00421380&quot;/&gt;&lt;wsp:rsid wsp:val=&quot;00421D9A&quot;/&gt;&lt;wsp:rsid wsp:val=&quot;004223B5&quot;/&gt;&lt;wsp:rsid wsp:val=&quot;0042260E&quot;/&gt;&lt;wsp:rsid wsp:val=&quot;00426D9A&quot;/&gt;&lt;wsp:rsid wsp:val=&quot;00430024&quot;/&gt;&lt;wsp:rsid wsp:val=&quot;00430B46&quot;/&gt;&lt;wsp:rsid wsp:val=&quot;004310A2&quot;/&gt;&lt;wsp:rsid wsp:val=&quot;00431F74&quot;/&gt;&lt;wsp:rsid wsp:val=&quot;004339AC&quot;/&gt;&lt;wsp:rsid wsp:val=&quot;00434AE3&quot;/&gt;&lt;wsp:rsid wsp:val=&quot;004364D2&quot;/&gt;&lt;wsp:rsid wsp:val=&quot;00436732&quot;/&gt;&lt;wsp:rsid wsp:val=&quot;004374FD&quot;/&gt;&lt;wsp:rsid wsp:val=&quot;00440314&quot;/&gt;&lt;wsp:rsid wsp:val=&quot;00440490&quot;/&gt;&lt;wsp:rsid wsp:val=&quot;004424A0&quot;/&gt;&lt;wsp:rsid wsp:val=&quot;00442FAA&quot;/&gt;&lt;wsp:rsid wsp:val=&quot;00443102&quot;/&gt;&lt;wsp:rsid wsp:val=&quot;00444F01&quot;/&gt;&lt;wsp:rsid wsp:val=&quot;0044591E&quot;/&gt;&lt;wsp:rsid wsp:val=&quot;00450082&quot;/&gt;&lt;wsp:rsid wsp:val=&quot;00450E5D&quot;/&gt;&lt;wsp:rsid wsp:val=&quot;00454645&quot;/&gt;&lt;wsp:rsid wsp:val=&quot;00455660&quot;/&gt;&lt;wsp:rsid wsp:val=&quot;0045568C&quot;/&gt;&lt;wsp:rsid wsp:val=&quot;00455E19&quot;/&gt;&lt;wsp:rsid wsp:val=&quot;00456ADF&quot;/&gt;&lt;wsp:rsid wsp:val=&quot;00456F32&quot;/&gt;&lt;wsp:rsid wsp:val=&quot;004570C2&quot;/&gt;&lt;wsp:rsid wsp:val=&quot;0045728B&quot;/&gt;&lt;wsp:rsid wsp:val=&quot;00461313&quot;/&gt;&lt;wsp:rsid wsp:val=&quot;004635D4&quot;/&gt;&lt;wsp:rsid wsp:val=&quot;00463EE1&quot;/&gt;&lt;wsp:rsid wsp:val=&quot;004655B5&quot;/&gt;&lt;wsp:rsid wsp:val=&quot;0046563C&quot;/&gt;&lt;wsp:rsid wsp:val=&quot;004667AE&quot;/&gt;&lt;wsp:rsid wsp:val=&quot;00466C35&quot;/&gt;&lt;wsp:rsid wsp:val=&quot;00466D60&quot;/&gt;&lt;wsp:rsid wsp:val=&quot;004673AD&quot;/&gt;&lt;wsp:rsid wsp:val=&quot;00471CCF&quot;/&gt;&lt;wsp:rsid wsp:val=&quot;00472ED1&quot;/&gt;&lt;wsp:rsid wsp:val=&quot;00473190&quot;/&gt;&lt;wsp:rsid wsp:val=&quot;00473DA6&quot;/&gt;&lt;wsp:rsid wsp:val=&quot;004749EA&quot;/&gt;&lt;wsp:rsid wsp:val=&quot;00475BA6&quot;/&gt;&lt;wsp:rsid wsp:val=&quot;00476CBE&quot;/&gt;&lt;wsp:rsid wsp:val=&quot;004774F4&quot;/&gt;&lt;wsp:rsid wsp:val=&quot;004777EB&quot;/&gt;&lt;wsp:rsid wsp:val=&quot;00477A04&quot;/&gt;&lt;wsp:rsid wsp:val=&quot;00477BA8&quot;/&gt;&lt;wsp:rsid wsp:val=&quot;00480732&quot;/&gt;&lt;wsp:rsid wsp:val=&quot;0048133A&quot;/&gt;&lt;wsp:rsid wsp:val=&quot;004814C7&quot;/&gt;&lt;wsp:rsid wsp:val=&quot;004842E9&quot;/&gt;&lt;wsp:rsid wsp:val=&quot;00485D08&quot;/&gt;&lt;wsp:rsid wsp:val=&quot;00485E09&quot;/&gt;&lt;wsp:rsid wsp:val=&quot;00486AB2&quot;/&gt;&lt;wsp:rsid wsp:val=&quot;004877B7&quot;/&gt;&lt;wsp:rsid wsp:val=&quot;00487946&quot;/&gt;&lt;wsp:rsid wsp:val=&quot;00490253&quot;/&gt;&lt;wsp:rsid wsp:val=&quot;0049106E&quot;/&gt;&lt;wsp:rsid wsp:val=&quot;004919C1&quot;/&gt;&lt;wsp:rsid wsp:val=&quot;004931DA&quot;/&gt;&lt;wsp:rsid wsp:val=&quot;004957EE&quot;/&gt;&lt;wsp:rsid wsp:val=&quot;00497BDF&quot;/&gt;&lt;wsp:rsid wsp:val=&quot;004A0FF1&quot;/&gt;&lt;wsp:rsid wsp:val=&quot;004A1060&quot;/&gt;&lt;wsp:rsid wsp:val=&quot;004A1571&quot;/&gt;&lt;wsp:rsid wsp:val=&quot;004A20B1&quot;/&gt;&lt;wsp:rsid wsp:val=&quot;004A2EEF&quot;/&gt;&lt;wsp:rsid wsp:val=&quot;004A3CD6&quot;/&gt;&lt;wsp:rsid wsp:val=&quot;004A50E8&quot;/&gt;&lt;wsp:rsid wsp:val=&quot;004A588B&quot;/&gt;&lt;wsp:rsid wsp:val=&quot;004A5B5C&quot;/&gt;&lt;wsp:rsid wsp:val=&quot;004A5D57&quot;/&gt;&lt;wsp:rsid wsp:val=&quot;004A7B10&quot;/&gt;&lt;wsp:rsid wsp:val=&quot;004B085B&quot;/&gt;&lt;wsp:rsid wsp:val=&quot;004B19B1&quot;/&gt;&lt;wsp:rsid wsp:val=&quot;004B3D34&quot;/&gt;&lt;wsp:rsid wsp:val=&quot;004B4C4A&quot;/&gt;&lt;wsp:rsid wsp:val=&quot;004B4E59&quot;/&gt;&lt;wsp:rsid wsp:val=&quot;004B4E65&quot;/&gt;&lt;wsp:rsid wsp:val=&quot;004B5083&quot;/&gt;&lt;wsp:rsid wsp:val=&quot;004B5D74&quot;/&gt;&lt;wsp:rsid wsp:val=&quot;004B602E&quot;/&gt;&lt;wsp:rsid wsp:val=&quot;004B612A&quot;/&gt;&lt;wsp:rsid wsp:val=&quot;004B6FDE&quot;/&gt;&lt;wsp:rsid wsp:val=&quot;004B74AE&quot;/&gt;&lt;wsp:rsid wsp:val=&quot;004B7A67&quot;/&gt;&lt;wsp:rsid wsp:val=&quot;004C17BB&quot;/&gt;&lt;wsp:rsid wsp:val=&quot;004C2CA0&quot;/&gt;&lt;wsp:rsid wsp:val=&quot;004C3439&quot;/&gt;&lt;wsp:rsid wsp:val=&quot;004C3BE7&quot;/&gt;&lt;wsp:rsid wsp:val=&quot;004C4952&quot;/&gt;&lt;wsp:rsid wsp:val=&quot;004C4D40&quot;/&gt;&lt;wsp:rsid wsp:val=&quot;004C4E35&quot;/&gt;&lt;wsp:rsid wsp:val=&quot;004C668A&quot;/&gt;&lt;wsp:rsid wsp:val=&quot;004C67FF&quot;/&gt;&lt;wsp:rsid wsp:val=&quot;004C6975&quot;/&gt;&lt;wsp:rsid wsp:val=&quot;004D08A7&quot;/&gt;&lt;wsp:rsid wsp:val=&quot;004D156A&quot;/&gt;&lt;wsp:rsid wsp:val=&quot;004D25C6&quot;/&gt;&lt;wsp:rsid wsp:val=&quot;004D37EF&quot;/&gt;&lt;wsp:rsid wsp:val=&quot;004D423A&quot;/&gt;&lt;wsp:rsid wsp:val=&quot;004D6142&quot;/&gt;&lt;wsp:rsid wsp:val=&quot;004D74B1&quot;/&gt;&lt;wsp:rsid wsp:val=&quot;004E15B0&quot;/&gt;&lt;wsp:rsid wsp:val=&quot;004E2638&quot;/&gt;&lt;wsp:rsid wsp:val=&quot;004E5194&quot;/&gt;&lt;wsp:rsid wsp:val=&quot;004E5D61&quot;/&gt;&lt;wsp:rsid wsp:val=&quot;004E6F79&quot;/&gt;&lt;wsp:rsid wsp:val=&quot;004E71B1&quot;/&gt;&lt;wsp:rsid wsp:val=&quot;004E790D&quot;/&gt;&lt;wsp:rsid wsp:val=&quot;004F1DD1&quot;/&gt;&lt;wsp:rsid wsp:val=&quot;004F34AB&quot;/&gt;&lt;wsp:rsid wsp:val=&quot;004F48F0&quot;/&gt;&lt;wsp:rsid wsp:val=&quot;004F5C4F&quot;/&gt;&lt;wsp:rsid wsp:val=&quot;004F6D44&quot;/&gt;&lt;wsp:rsid wsp:val=&quot;004F7397&quot;/&gt;&lt;wsp:rsid wsp:val=&quot;00500026&quot;/&gt;&lt;wsp:rsid wsp:val=&quot;00501427&quot;/&gt;&lt;wsp:rsid wsp:val=&quot;00502E64&quot;/&gt;&lt;wsp:rsid wsp:val=&quot;00503B06&quot;/&gt;&lt;wsp:rsid wsp:val=&quot;00505E96&quot;/&gt;&lt;wsp:rsid wsp:val=&quot;00506253&quot;/&gt;&lt;wsp:rsid wsp:val=&quot;0050629D&quot;/&gt;&lt;wsp:rsid wsp:val=&quot;005062D3&quot;/&gt;&lt;wsp:rsid wsp:val=&quot;005063C4&quot;/&gt;&lt;wsp:rsid wsp:val=&quot;005106DE&quot;/&gt;&lt;wsp:rsid wsp:val=&quot;0051174A&quot;/&gt;&lt;wsp:rsid wsp:val=&quot;005121EE&quot;/&gt;&lt;wsp:rsid wsp:val=&quot;005122BB&quot;/&gt;&lt;wsp:rsid wsp:val=&quot;00512406&quot;/&gt;&lt;wsp:rsid wsp:val=&quot;00512BCE&quot;/&gt;&lt;wsp:rsid wsp:val=&quot;00512E8B&quot;/&gt;&lt;wsp:rsid wsp:val=&quot;00514222&quot;/&gt;&lt;wsp:rsid wsp:val=&quot;00516975&quot;/&gt;&lt;wsp:rsid wsp:val=&quot;00517878&quot;/&gt;&lt;wsp:rsid wsp:val=&quot;00520415&quot;/&gt;&lt;wsp:rsid wsp:val=&quot;005205F2&quot;/&gt;&lt;wsp:rsid wsp:val=&quot;00520B53&quot;/&gt;&lt;wsp:rsid wsp:val=&quot;00520CF5&quot;/&gt;&lt;wsp:rsid wsp:val=&quot;005213CD&quot;/&gt;&lt;wsp:rsid wsp:val=&quot;005230F3&quot;/&gt;&lt;wsp:rsid wsp:val=&quot;00525478&quot;/&gt;&lt;wsp:rsid wsp:val=&quot;00527361&quot;/&gt;&lt;wsp:rsid wsp:val=&quot;005276BC&quot;/&gt;&lt;wsp:rsid wsp:val=&quot;00527A20&quot;/&gt;&lt;wsp:rsid wsp:val=&quot;00527EC3&quot;/&gt;&lt;wsp:rsid wsp:val=&quot;00530410&quot;/&gt;&lt;wsp:rsid wsp:val=&quot;00530718&quot;/&gt;&lt;wsp:rsid wsp:val=&quot;00530F11&quot;/&gt;&lt;wsp:rsid wsp:val=&quot;00531557&quot;/&gt;&lt;wsp:rsid wsp:val=&quot;00534531&quot;/&gt;&lt;wsp:rsid wsp:val=&quot;005355C0&quot;/&gt;&lt;wsp:rsid wsp:val=&quot;00535964&quot;/&gt;&lt;wsp:rsid wsp:val=&quot;00535B90&quot;/&gt;&lt;wsp:rsid wsp:val=&quot;0053614D&quot;/&gt;&lt;wsp:rsid wsp:val=&quot;005365F9&quot;/&gt;&lt;wsp:rsid wsp:val=&quot;00540B7A&quot;/&gt;&lt;wsp:rsid wsp:val=&quot;0054147B&quot;/&gt;&lt;wsp:rsid wsp:val=&quot;005420DF&quot;/&gt;&lt;wsp:rsid wsp:val=&quot;00543055&quot;/&gt;&lt;wsp:rsid wsp:val=&quot;00543445&quot;/&gt;&lt;wsp:rsid wsp:val=&quot;00543F08&quot;/&gt;&lt;wsp:rsid wsp:val=&quot;00544DF6&quot;/&gt;&lt;wsp:rsid wsp:val=&quot;00545585&quot;/&gt;&lt;wsp:rsid wsp:val=&quot;005458AA&quot;/&gt;&lt;wsp:rsid wsp:val=&quot;00545A42&quot;/&gt;&lt;wsp:rsid wsp:val=&quot;00550AD8&quot;/&gt;&lt;wsp:rsid wsp:val=&quot;00550C44&quot;/&gt;&lt;wsp:rsid wsp:val=&quot;00554425&quot;/&gt;&lt;wsp:rsid wsp:val=&quot;00554AB7&quot;/&gt;&lt;wsp:rsid wsp:val=&quot;005552BA&quot;/&gt;&lt;wsp:rsid wsp:val=&quot;00555610&quot;/&gt;&lt;wsp:rsid wsp:val=&quot;00555E0D&quot;/&gt;&lt;wsp:rsid wsp:val=&quot;00560F19&quot;/&gt;&lt;wsp:rsid wsp:val=&quot;0056295C&quot;/&gt;&lt;wsp:rsid wsp:val=&quot;00562AA5&quot;/&gt;&lt;wsp:rsid wsp:val=&quot;00562D9D&quot;/&gt;&lt;wsp:rsid wsp:val=&quot;00563E5F&quot;/&gt;&lt;wsp:rsid wsp:val=&quot;00564469&quot;/&gt;&lt;wsp:rsid wsp:val=&quot;00564F54&quot;/&gt;&lt;wsp:rsid wsp:val=&quot;005663C2&quot;/&gt;&lt;wsp:rsid wsp:val=&quot;005705B8&quot;/&gt;&lt;wsp:rsid wsp:val=&quot;00571462&quot;/&gt;&lt;wsp:rsid wsp:val=&quot;00572429&quot;/&gt;&lt;wsp:rsid wsp:val=&quot;00572986&quot;/&gt;&lt;wsp:rsid wsp:val=&quot;00573A26&quot;/&gt;&lt;wsp:rsid wsp:val=&quot;00577046&quot;/&gt;&lt;wsp:rsid wsp:val=&quot;0057733D&quot;/&gt;&lt;wsp:rsid wsp:val=&quot;00577445&quot;/&gt;&lt;wsp:rsid wsp:val=&quot;00577446&quot;/&gt;&lt;wsp:rsid wsp:val=&quot;00577556&quot;/&gt;&lt;wsp:rsid wsp:val=&quot;00580E74&quot;/&gt;&lt;wsp:rsid wsp:val=&quot;005821B5&quot;/&gt;&lt;wsp:rsid wsp:val=&quot;00582FD9&quot;/&gt;&lt;wsp:rsid wsp:val=&quot;00583331&quot;/&gt;&lt;wsp:rsid wsp:val=&quot;00583830&quot;/&gt;&lt;wsp:rsid wsp:val=&quot;00583B03&quot;/&gt;&lt;wsp:rsid wsp:val=&quot;00583C33&quot;/&gt;&lt;wsp:rsid wsp:val=&quot;005852A5&quot;/&gt;&lt;wsp:rsid wsp:val=&quot;0058581E&quot;/&gt;&lt;wsp:rsid wsp:val=&quot;00585D01&quot;/&gt;&lt;wsp:rsid wsp:val=&quot;005918B7&quot;/&gt;&lt;wsp:rsid wsp:val=&quot;00592DF4&quot;/&gt;&lt;wsp:rsid wsp:val=&quot;0059325C&quot;/&gt;&lt;wsp:rsid wsp:val=&quot;005935FB&quot;/&gt;&lt;wsp:rsid wsp:val=&quot;00593C6B&quot;/&gt;&lt;wsp:rsid wsp:val=&quot;005942EC&quot;/&gt;&lt;wsp:rsid wsp:val=&quot;00594452&quot;/&gt;&lt;wsp:rsid wsp:val=&quot;00594960&quot;/&gt;&lt;wsp:rsid wsp:val=&quot;00595134&quot;/&gt;&lt;wsp:rsid wsp:val=&quot;00595511&quot;/&gt;&lt;wsp:rsid wsp:val=&quot;0059696F&quot;/&gt;&lt;wsp:rsid wsp:val=&quot;005974AD&quot;/&gt;&lt;wsp:rsid wsp:val=&quot;005A0087&quot;/&gt;&lt;wsp:rsid wsp:val=&quot;005A04B6&quot;/&gt;&lt;wsp:rsid wsp:val=&quot;005A1C53&quot;/&gt;&lt;wsp:rsid wsp:val=&quot;005A327B&quot;/&gt;&lt;wsp:rsid wsp:val=&quot;005A5948&quot;/&gt;&lt;wsp:rsid wsp:val=&quot;005A61FB&quot;/&gt;&lt;wsp:rsid wsp:val=&quot;005A6257&quot;/&gt;&lt;wsp:rsid wsp:val=&quot;005A684C&quot;/&gt;&lt;wsp:rsid wsp:val=&quot;005A734A&quot;/&gt;&lt;wsp:rsid wsp:val=&quot;005B0217&quot;/&gt;&lt;wsp:rsid wsp:val=&quot;005B0383&quot;/&gt;&lt;wsp:rsid wsp:val=&quot;005B1897&quot;/&gt;&lt;wsp:rsid wsp:val=&quot;005B19D1&quot;/&gt;&lt;wsp:rsid wsp:val=&quot;005B5250&quot;/&gt;&lt;wsp:rsid wsp:val=&quot;005C0BC6&quot;/&gt;&lt;wsp:rsid wsp:val=&quot;005C0FE1&quot;/&gt;&lt;wsp:rsid wsp:val=&quot;005C1275&quot;/&gt;&lt;wsp:rsid wsp:val=&quot;005C191F&quot;/&gt;&lt;wsp:rsid wsp:val=&quot;005C25A5&quot;/&gt;&lt;wsp:rsid wsp:val=&quot;005C28E4&quot;/&gt;&lt;wsp:rsid wsp:val=&quot;005C2C52&quot;/&gt;&lt;wsp:rsid wsp:val=&quot;005C3DBE&quot;/&gt;&lt;wsp:rsid wsp:val=&quot;005C4556&quot;/&gt;&lt;wsp:rsid wsp:val=&quot;005C46F5&quot;/&gt;&lt;wsp:rsid wsp:val=&quot;005C5A74&quot;/&gt;&lt;wsp:rsid wsp:val=&quot;005C63EC&quot;/&gt;&lt;wsp:rsid wsp:val=&quot;005C7044&quot;/&gt;&lt;wsp:rsid wsp:val=&quot;005C7A02&quot;/&gt;&lt;wsp:rsid wsp:val=&quot;005C7D6D&quot;/&gt;&lt;wsp:rsid wsp:val=&quot;005C7DE7&quot;/&gt;&lt;wsp:rsid wsp:val=&quot;005D05CE&quot;/&gt;&lt;wsp:rsid wsp:val=&quot;005D2249&quot;/&gt;&lt;wsp:rsid wsp:val=&quot;005D2F4D&quot;/&gt;&lt;wsp:rsid wsp:val=&quot;005D30BE&quot;/&gt;&lt;wsp:rsid wsp:val=&quot;005D35B2&quot;/&gt;&lt;wsp:rsid wsp:val=&quot;005D3E31&quot;/&gt;&lt;wsp:rsid wsp:val=&quot;005D482E&quot;/&gt;&lt;wsp:rsid wsp:val=&quot;005D60F0&quot;/&gt;&lt;wsp:rsid wsp:val=&quot;005D63F6&quot;/&gt;&lt;wsp:rsid wsp:val=&quot;005D64ED&quot;/&gt;&lt;wsp:rsid wsp:val=&quot;005D69E0&quot;/&gt;&lt;wsp:rsid wsp:val=&quot;005D76C5&quot;/&gt;&lt;wsp:rsid wsp:val=&quot;005E0583&quot;/&gt;&lt;wsp:rsid wsp:val=&quot;005E1D3C&quot;/&gt;&lt;wsp:rsid wsp:val=&quot;005E2004&quot;/&gt;&lt;wsp:rsid wsp:val=&quot;005E3FA6&quot;/&gt;&lt;wsp:rsid wsp:val=&quot;005E60B4&quot;/&gt;&lt;wsp:rsid wsp:val=&quot;005E64FF&quot;/&gt;&lt;wsp:rsid wsp:val=&quot;005F2328&quot;/&gt;&lt;wsp:rsid wsp:val=&quot;005F409E&quot;/&gt;&lt;wsp:rsid wsp:val=&quot;005F45AD&quot;/&gt;&lt;wsp:rsid wsp:val=&quot;005F52CD&quot;/&gt;&lt;wsp:rsid wsp:val=&quot;005F65A0&quot;/&gt;&lt;wsp:rsid wsp:val=&quot;005F7845&quot;/&gt;&lt;wsp:rsid wsp:val=&quot;00600AA9&quot;/&gt;&lt;wsp:rsid wsp:val=&quot;006013A1&quot;/&gt;&lt;wsp:rsid wsp:val=&quot;00602386&quot;/&gt;&lt;wsp:rsid wsp:val=&quot;00606596&quot;/&gt;&lt;wsp:rsid wsp:val=&quot;00606B80&quot;/&gt;&lt;wsp:rsid wsp:val=&quot;00610E81&quot;/&gt;&lt;wsp:rsid wsp:val=&quot;00611158&quot;/&gt;&lt;wsp:rsid wsp:val=&quot;00611381&quot;/&gt;&lt;wsp:rsid wsp:val=&quot;00611F83&quot;/&gt;&lt;wsp:rsid wsp:val=&quot;0061227D&quot;/&gt;&lt;wsp:rsid wsp:val=&quot;006123E3&quot;/&gt;&lt;wsp:rsid wsp:val=&quot;00612797&quot;/&gt;&lt;wsp:rsid wsp:val=&quot;0061319D&quot;/&gt;&lt;wsp:rsid wsp:val=&quot;00615E48&quot;/&gt;&lt;wsp:rsid wsp:val=&quot;00620777&quot;/&gt;&lt;wsp:rsid wsp:val=&quot;00620B6F&quot;/&gt;&lt;wsp:rsid wsp:val=&quot;00620BDF&quot;/&gt;&lt;wsp:rsid wsp:val=&quot;00622591&quot;/&gt;&lt;wsp:rsid wsp:val=&quot;00623543&quot;/&gt;&lt;wsp:rsid wsp:val=&quot;00623853&quot;/&gt;&lt;wsp:rsid wsp:val=&quot;006254C7&quot;/&gt;&lt;wsp:rsid wsp:val=&quot;00625E3D&quot;/&gt;&lt;wsp:rsid wsp:val=&quot;006265E8&quot;/&gt;&lt;wsp:rsid wsp:val=&quot;00626781&quot;/&gt;&lt;wsp:rsid wsp:val=&quot;0062682C&quot;/&gt;&lt;wsp:rsid wsp:val=&quot;00626D6F&quot;/&gt;&lt;wsp:rsid wsp:val=&quot;006270B2&quot;/&gt;&lt;wsp:rsid wsp:val=&quot;00627B7A&quot;/&gt;&lt;wsp:rsid wsp:val=&quot;0063142A&quot;/&gt;&lt;wsp:rsid wsp:val=&quot;00632BCA&quot;/&gt;&lt;wsp:rsid wsp:val=&quot;006354AD&quot;/&gt;&lt;wsp:rsid wsp:val=&quot;00637109&quot;/&gt;&lt;wsp:rsid wsp:val=&quot;006373FB&quot;/&gt;&lt;wsp:rsid wsp:val=&quot;00637DE9&quot;/&gt;&lt;wsp:rsid wsp:val=&quot;0064070A&quot;/&gt;&lt;wsp:rsid wsp:val=&quot;00641261&quot;/&gt;&lt;wsp:rsid wsp:val=&quot;006415F7&quot;/&gt;&lt;wsp:rsid wsp:val=&quot;006417F6&quot;/&gt;&lt;wsp:rsid wsp:val=&quot;00642DDF&quot;/&gt;&lt;wsp:rsid wsp:val=&quot;00646234&quot;/&gt;&lt;wsp:rsid wsp:val=&quot;006476A0&quot;/&gt;&lt;wsp:rsid wsp:val=&quot;00651918&quot;/&gt;&lt;wsp:rsid wsp:val=&quot;00651B7B&quot;/&gt;&lt;wsp:rsid wsp:val=&quot;006542E5&quot;/&gt;&lt;wsp:rsid wsp:val=&quot;006547D2&quot;/&gt;&lt;wsp:rsid wsp:val=&quot;00654ABC&quot;/&gt;&lt;wsp:rsid wsp:val=&quot;00654B7A&quot;/&gt;&lt;wsp:rsid wsp:val=&quot;00654C58&quot;/&gt;&lt;wsp:rsid wsp:val=&quot;00661E1C&quot;/&gt;&lt;wsp:rsid wsp:val=&quot;0066206A&quot;/&gt;&lt;wsp:rsid wsp:val=&quot;00664A25&quot;/&gt;&lt;wsp:rsid wsp:val=&quot;00664F1F&quot;/&gt;&lt;wsp:rsid wsp:val=&quot;00665CF5&quot;/&gt;&lt;wsp:rsid wsp:val=&quot;006667A0&quot;/&gt;&lt;wsp:rsid wsp:val=&quot;0066686E&quot;/&gt;&lt;wsp:rsid wsp:val=&quot;00666CA4&quot;/&gt;&lt;wsp:rsid wsp:val=&quot;0066785D&quot;/&gt;&lt;wsp:rsid wsp:val=&quot;00670FCD&quot;/&gt;&lt;wsp:rsid wsp:val=&quot;00672073&quot;/&gt;&lt;wsp:rsid wsp:val=&quot;0067273A&quot;/&gt;&lt;wsp:rsid wsp:val=&quot;00673B81&quot;/&gt;&lt;wsp:rsid wsp:val=&quot;006749DD&quot;/&gt;&lt;wsp:rsid wsp:val=&quot;00674B4D&quot;/&gt;&lt;wsp:rsid wsp:val=&quot;0067544D&quot;/&gt;&lt;wsp:rsid wsp:val=&quot;00675FA4&quot;/&gt;&lt;wsp:rsid wsp:val=&quot;00676750&quot;/&gt;&lt;wsp:rsid wsp:val=&quot;00676B46&quot;/&gt;&lt;wsp:rsid wsp:val=&quot;006801CD&quot;/&gt;&lt;wsp:rsid wsp:val=&quot;00680660&quot;/&gt;&lt;wsp:rsid wsp:val=&quot;00680961&quot;/&gt;&lt;wsp:rsid wsp:val=&quot;00680B32&quot;/&gt;&lt;wsp:rsid wsp:val=&quot;0068125C&quot;/&gt;&lt;wsp:rsid wsp:val=&quot;00681869&quot;/&gt;&lt;wsp:rsid wsp:val=&quot;00682997&quot;/&gt;&lt;wsp:rsid wsp:val=&quot;0068431B&quot;/&gt;&lt;wsp:rsid wsp:val=&quot;00684F65&quot;/&gt;&lt;wsp:rsid wsp:val=&quot;00685CAD&quot;/&gt;&lt;wsp:rsid wsp:val=&quot;00686024&quot;/&gt;&lt;wsp:rsid wsp:val=&quot;00686637&quot;/&gt;&lt;wsp:rsid wsp:val=&quot;00691F87&quot;/&gt;&lt;wsp:rsid wsp:val=&quot;00692D3A&quot;/&gt;&lt;wsp:rsid wsp:val=&quot;00693D39&quot;/&gt;&lt;wsp:rsid wsp:val=&quot;006951FB&quot;/&gt;&lt;wsp:rsid wsp:val=&quot;00696B11&quot;/&gt;&lt;wsp:rsid wsp:val=&quot;00696CDC&quot;/&gt;&lt;wsp:rsid wsp:val=&quot;00696F3F&quot;/&gt;&lt;wsp:rsid wsp:val=&quot;006A118B&quot;/&gt;&lt;wsp:rsid wsp:val=&quot;006A2BC0&quot;/&gt;&lt;wsp:rsid wsp:val=&quot;006A3C03&quot;/&gt;&lt;wsp:rsid wsp:val=&quot;006A60DB&quot;/&gt;&lt;wsp:rsid wsp:val=&quot;006A6428&quot;/&gt;&lt;wsp:rsid wsp:val=&quot;006A6494&quot;/&gt;&lt;wsp:rsid wsp:val=&quot;006A64F2&quot;/&gt;&lt;wsp:rsid wsp:val=&quot;006A6845&quot;/&gt;&lt;wsp:rsid wsp:val=&quot;006B1313&quot;/&gt;&lt;wsp:rsid wsp:val=&quot;006B2A9E&quot;/&gt;&lt;wsp:rsid wsp:val=&quot;006B490A&quot;/&gt;&lt;wsp:rsid wsp:val=&quot;006B5F3D&quot;/&gt;&lt;wsp:rsid wsp:val=&quot;006B6B32&quot;/&gt;&lt;wsp:rsid wsp:val=&quot;006B6D4E&quot;/&gt;&lt;wsp:rsid wsp:val=&quot;006B6F20&quot;/&gt;&lt;wsp:rsid wsp:val=&quot;006B6FFE&quot;/&gt;&lt;wsp:rsid wsp:val=&quot;006B7595&quot;/&gt;&lt;wsp:rsid wsp:val=&quot;006C069F&quot;/&gt;&lt;wsp:rsid wsp:val=&quot;006C0C40&quot;/&gt;&lt;wsp:rsid wsp:val=&quot;006C0C75&quot;/&gt;&lt;wsp:rsid wsp:val=&quot;006C17C7&quot;/&gt;&lt;wsp:rsid wsp:val=&quot;006C18BF&quot;/&gt;&lt;wsp:rsid wsp:val=&quot;006C35C3&quot;/&gt;&lt;wsp:rsid wsp:val=&quot;006C3C9D&quot;/&gt;&lt;wsp:rsid wsp:val=&quot;006C539A&quot;/&gt;&lt;wsp:rsid wsp:val=&quot;006D0201&quot;/&gt;&lt;wsp:rsid wsp:val=&quot;006D18AB&quot;/&gt;&lt;wsp:rsid wsp:val=&quot;006D235D&quot;/&gt;&lt;wsp:rsid wsp:val=&quot;006D2380&quot;/&gt;&lt;wsp:rsid wsp:val=&quot;006D2780&quot;/&gt;&lt;wsp:rsid wsp:val=&quot;006D2A62&quot;/&gt;&lt;wsp:rsid wsp:val=&quot;006D39F0&quot;/&gt;&lt;wsp:rsid wsp:val=&quot;006D3F66&quot;/&gt;&lt;wsp:rsid wsp:val=&quot;006D49DD&quot;/&gt;&lt;wsp:rsid wsp:val=&quot;006D5C6D&quot;/&gt;&lt;wsp:rsid wsp:val=&quot;006D68CE&quot;/&gt;&lt;wsp:rsid wsp:val=&quot;006E01BF&quot;/&gt;&lt;wsp:rsid wsp:val=&quot;006E18AA&quot;/&gt;&lt;wsp:rsid wsp:val=&quot;006E1BAE&quot;/&gt;&lt;wsp:rsid wsp:val=&quot;006E26B6&quot;/&gt;&lt;wsp:rsid wsp:val=&quot;006E46E5&quot;/&gt;&lt;wsp:rsid wsp:val=&quot;006E48C8&quot;/&gt;&lt;wsp:rsid wsp:val=&quot;006E646A&quot;/&gt;&lt;wsp:rsid wsp:val=&quot;006E6973&quot;/&gt;&lt;wsp:rsid wsp:val=&quot;006E754C&quot;/&gt;&lt;wsp:rsid wsp:val=&quot;006F074C&quot;/&gt;&lt;wsp:rsid wsp:val=&quot;006F076E&quot;/&gt;&lt;wsp:rsid wsp:val=&quot;006F1647&quot;/&gt;&lt;wsp:rsid wsp:val=&quot;006F2474&quot;/&gt;&lt;wsp:rsid wsp:val=&quot;006F2A7C&quot;/&gt;&lt;wsp:rsid wsp:val=&quot;006F2FC4&quot;/&gt;&lt;wsp:rsid wsp:val=&quot;006F37F3&quot;/&gt;&lt;wsp:rsid wsp:val=&quot;006F5D83&quot;/&gt;&lt;wsp:rsid wsp:val=&quot;006F7D75&quot;/&gt;&lt;wsp:rsid wsp:val=&quot;00700029&quot;/&gt;&lt;wsp:rsid wsp:val=&quot;0070147B&quot;/&gt;&lt;wsp:rsid wsp:val=&quot;00702ECA&quot;/&gt;&lt;wsp:rsid wsp:val=&quot;00704956&quot;/&gt;&lt;wsp:rsid wsp:val=&quot;00704CCA&quot;/&gt;&lt;wsp:rsid wsp:val=&quot;0070502E&quot;/&gt;&lt;wsp:rsid wsp:val=&quot;00705FC4&quot;/&gt;&lt;wsp:rsid wsp:val=&quot;00707304&quot;/&gt;&lt;wsp:rsid wsp:val=&quot;00710400&quot;/&gt;&lt;wsp:rsid wsp:val=&quot;00710A73&quot;/&gt;&lt;wsp:rsid wsp:val=&quot;00710B51&quot;/&gt;&lt;wsp:rsid wsp:val=&quot;007116BD&quot;/&gt;&lt;wsp:rsid wsp:val=&quot;00712706&quot;/&gt;&lt;wsp:rsid wsp:val=&quot;007134A2&quot;/&gt;&lt;wsp:rsid wsp:val=&quot;007159EE&quot;/&gt;&lt;wsp:rsid wsp:val=&quot;00716376&quot;/&gt;&lt;wsp:rsid wsp:val=&quot;00717E3F&quot;/&gt;&lt;wsp:rsid wsp:val=&quot;00721FDF&quot;/&gt;&lt;wsp:rsid wsp:val=&quot;00722387&quot;/&gt;&lt;wsp:rsid wsp:val=&quot;0072305A&quot;/&gt;&lt;wsp:rsid wsp:val=&quot;007236E9&quot;/&gt;&lt;wsp:rsid wsp:val=&quot;007243EA&quot;/&gt;&lt;wsp:rsid wsp:val=&quot;00724B32&quot;/&gt;&lt;wsp:rsid wsp:val=&quot;0072608E&quot;/&gt;&lt;wsp:rsid wsp:val=&quot;00730DAC&quot;/&gt;&lt;wsp:rsid wsp:val=&quot;0073211C&quot;/&gt;&lt;wsp:rsid wsp:val=&quot;007323C1&quot;/&gt;&lt;wsp:rsid wsp:val=&quot;00732F5D&quot;/&gt;&lt;wsp:rsid wsp:val=&quot;00733D27&quot;/&gt;&lt;wsp:rsid wsp:val=&quot;00736A2E&quot;/&gt;&lt;wsp:rsid wsp:val=&quot;0073773F&quot;/&gt;&lt;wsp:rsid wsp:val=&quot;007408C2&quot;/&gt;&lt;wsp:rsid wsp:val=&quot;007408ED&quot;/&gt;&lt;wsp:rsid wsp:val=&quot;00741653&quot;/&gt;&lt;wsp:rsid wsp:val=&quot;00743392&quot;/&gt;&lt;wsp:rsid wsp:val=&quot;0074466C&quot;/&gt;&lt;wsp:rsid wsp:val=&quot;00745F3F&quot;/&gt;&lt;wsp:rsid wsp:val=&quot;0074652B&quot;/&gt;&lt;wsp:rsid wsp:val=&quot;00746C88&quot;/&gt;&lt;wsp:rsid wsp:val=&quot;007506DB&quot;/&gt;&lt;wsp:rsid wsp:val=&quot;00750AB8&quot;/&gt;&lt;wsp:rsid wsp:val=&quot;00750D3D&quot;/&gt;&lt;wsp:rsid wsp:val=&quot;00750D63&quot;/&gt;&lt;wsp:rsid wsp:val=&quot;007514C6&quot;/&gt;&lt;wsp:rsid wsp:val=&quot;0075254F&quot;/&gt;&lt;wsp:rsid wsp:val=&quot;0075300D&quot;/&gt;&lt;wsp:rsid wsp:val=&quot;00755D7E&quot;/&gt;&lt;wsp:rsid wsp:val=&quot;007604C3&quot;/&gt;&lt;wsp:rsid wsp:val=&quot;0076126A&quot;/&gt;&lt;wsp:rsid wsp:val=&quot;00764A21&quot;/&gt;&lt;wsp:rsid wsp:val=&quot;00764F67&quot;/&gt;&lt;wsp:rsid wsp:val=&quot;00765AC5&quot;/&gt;&lt;wsp:rsid wsp:val=&quot;007661C9&quot;/&gt;&lt;wsp:rsid wsp:val=&quot;00767C3E&quot;/&gt;&lt;wsp:rsid wsp:val=&quot;00770399&quot;/&gt;&lt;wsp:rsid wsp:val=&quot;0077231B&quot;/&gt;&lt;wsp:rsid wsp:val=&quot;007723B6&quot;/&gt;&lt;wsp:rsid wsp:val=&quot;00772CDD&quot;/&gt;&lt;wsp:rsid wsp:val=&quot;007738A2&quot;/&gt;&lt;wsp:rsid wsp:val=&quot;007746B3&quot;/&gt;&lt;wsp:rsid wsp:val=&quot;0077620C&quot;/&gt;&lt;wsp:rsid wsp:val=&quot;00776E5F&quot;/&gt;&lt;wsp:rsid wsp:val=&quot;00777128&quot;/&gt;&lt;wsp:rsid wsp:val=&quot;0077725E&quot;/&gt;&lt;wsp:rsid wsp:val=&quot;00781CCC&quot;/&gt;&lt;wsp:rsid wsp:val=&quot;007829A7&quot;/&gt;&lt;wsp:rsid wsp:val=&quot;00782D77&quot;/&gt;&lt;wsp:rsid wsp:val=&quot;00785BBD&quot;/&gt;&lt;wsp:rsid wsp:val=&quot;00785BEA&quot;/&gt;&lt;wsp:rsid wsp:val=&quot;007868A0&quot;/&gt;&lt;wsp:rsid wsp:val=&quot;007953DA&quot;/&gt;&lt;wsp:rsid wsp:val=&quot;007958E6&quot;/&gt;&lt;wsp:rsid wsp:val=&quot;00795901&quot;/&gt;&lt;wsp:rsid wsp:val=&quot;00795C1C&quot;/&gt;&lt;wsp:rsid wsp:val=&quot;00795DE5&quot;/&gt;&lt;wsp:rsid wsp:val=&quot;007A0676&quot;/&gt;&lt;wsp:rsid wsp:val=&quot;007A198A&quot;/&gt;&lt;wsp:rsid wsp:val=&quot;007A31DE&quot;/&gt;&lt;wsp:rsid wsp:val=&quot;007A406D&quot;/&gt;&lt;wsp:rsid wsp:val=&quot;007A40D4&quot;/&gt;&lt;wsp:rsid wsp:val=&quot;007A414B&quot;/&gt;&lt;wsp:rsid wsp:val=&quot;007A59A8&quot;/&gt;&lt;wsp:rsid wsp:val=&quot;007A66D3&quot;/&gt;&lt;wsp:rsid wsp:val=&quot;007A7DA0&quot;/&gt;&lt;wsp:rsid wsp:val=&quot;007B2BA7&quot;/&gt;&lt;wsp:rsid wsp:val=&quot;007B2FCF&quot;/&gt;&lt;wsp:rsid wsp:val=&quot;007B3638&quot;/&gt;&lt;wsp:rsid wsp:val=&quot;007B3A08&quot;/&gt;&lt;wsp:rsid wsp:val=&quot;007B42CC&quot;/&gt;&lt;wsp:rsid wsp:val=&quot;007B522F&quot;/&gt;&lt;wsp:rsid wsp:val=&quot;007B54BB&quot;/&gt;&lt;wsp:rsid wsp:val=&quot;007B58F0&quot;/&gt;&lt;wsp:rsid wsp:val=&quot;007B59CB&quot;/&gt;&lt;wsp:rsid wsp:val=&quot;007B6E6B&quot;/&gt;&lt;wsp:rsid wsp:val=&quot;007B7CD1&quot;/&gt;&lt;wsp:rsid wsp:val=&quot;007C035D&quot;/&gt;&lt;wsp:rsid wsp:val=&quot;007C1422&quot;/&gt;&lt;wsp:rsid wsp:val=&quot;007C16C2&quot;/&gt;&lt;wsp:rsid wsp:val=&quot;007C28C5&quot;/&gt;&lt;wsp:rsid wsp:val=&quot;007C28DF&quot;/&gt;&lt;wsp:rsid wsp:val=&quot;007C3D8E&quot;/&gt;&lt;wsp:rsid wsp:val=&quot;007C44BB&quot;/&gt;&lt;wsp:rsid wsp:val=&quot;007C6422&quot;/&gt;&lt;wsp:rsid wsp:val=&quot;007C6E80&quot;/&gt;&lt;wsp:rsid wsp:val=&quot;007C6EC6&quot;/&gt;&lt;wsp:rsid wsp:val=&quot;007D089F&quot;/&gt;&lt;wsp:rsid wsp:val=&quot;007D3747&quot;/&gt;&lt;wsp:rsid wsp:val=&quot;007D4286&quot;/&gt;&lt;wsp:rsid wsp:val=&quot;007D4803&quot;/&gt;&lt;wsp:rsid wsp:val=&quot;007D4966&quot;/&gt;&lt;wsp:rsid wsp:val=&quot;007D4B5C&quot;/&gt;&lt;wsp:rsid wsp:val=&quot;007D577E&quot;/&gt;&lt;wsp:rsid wsp:val=&quot;007D7A5D&quot;/&gt;&lt;wsp:rsid wsp:val=&quot;007E1C0B&quot;/&gt;&lt;wsp:rsid wsp:val=&quot;007E27A1&quot;/&gt;&lt;wsp:rsid wsp:val=&quot;007E736D&quot;/&gt;&lt;wsp:rsid wsp:val=&quot;007E78EF&quot;/&gt;&lt;wsp:rsid wsp:val=&quot;007E79FA&quot;/&gt;&lt;wsp:rsid wsp:val=&quot;007F2FB4&quot;/&gt;&lt;wsp:rsid wsp:val=&quot;007F4687&quot;/&gt;&lt;wsp:rsid wsp:val=&quot;007F55EB&quot;/&gt;&lt;wsp:rsid wsp:val=&quot;007F59C1&quot;/&gt;&lt;wsp:rsid wsp:val=&quot;007F6156&quot;/&gt;&lt;wsp:rsid wsp:val=&quot;0080148F&quot;/&gt;&lt;wsp:rsid wsp:val=&quot;00801C14&quot;/&gt;&lt;wsp:rsid wsp:val=&quot;00802A58&quot;/&gt;&lt;wsp:rsid wsp:val=&quot;0080485D&quot;/&gt;&lt;wsp:rsid wsp:val=&quot;00804BE0&quot;/&gt;&lt;wsp:rsid wsp:val=&quot;00804CAE&quot;/&gt;&lt;wsp:rsid wsp:val=&quot;00804E00&quot;/&gt;&lt;wsp:rsid wsp:val=&quot;008056B2&quot;/&gt;&lt;wsp:rsid wsp:val=&quot;00807761&quot;/&gt;&lt;wsp:rsid wsp:val=&quot;008108EE&quot;/&gt;&lt;wsp:rsid wsp:val=&quot;00814292&quot;/&gt;&lt;wsp:rsid wsp:val=&quot;008173A0&quot;/&gt;&lt;wsp:rsid wsp:val=&quot;00821046&quot;/&gt;&lt;wsp:rsid wsp:val=&quot;00821A32&quot;/&gt;&lt;wsp:rsid wsp:val=&quot;00823306&quot;/&gt;&lt;wsp:rsid wsp:val=&quot;00823496&quot;/&gt;&lt;wsp:rsid wsp:val=&quot;00823A92&quot;/&gt;&lt;wsp:rsid wsp:val=&quot;00823BE3&quot;/&gt;&lt;wsp:rsid wsp:val=&quot;008241C7&quot;/&gt;&lt;wsp:rsid wsp:val=&quot;00824A33&quot;/&gt;&lt;wsp:rsid wsp:val=&quot;0082609B&quot;/&gt;&lt;wsp:rsid wsp:val=&quot;008263C2&quot;/&gt;&lt;wsp:rsid wsp:val=&quot;00826536&quot;/&gt;&lt;wsp:rsid wsp:val=&quot;00826630&quot;/&gt;&lt;wsp:rsid wsp:val=&quot;00827B67&quot;/&gt;&lt;wsp:rsid wsp:val=&quot;00830558&quot;/&gt;&lt;wsp:rsid wsp:val=&quot;00830DA8&quot;/&gt;&lt;wsp:rsid wsp:val=&quot;0083222E&quot;/&gt;&lt;wsp:rsid wsp:val=&quot;00832463&quot;/&gt;&lt;wsp:rsid wsp:val=&quot;00832D20&quot;/&gt;&lt;wsp:rsid wsp:val=&quot;0083507C&quot;/&gt;&lt;wsp:rsid wsp:val=&quot;0083581B&quot;/&gt;&lt;wsp:rsid wsp:val=&quot;00841056&quot;/&gt;&lt;wsp:rsid wsp:val=&quot;00841A7B&quot;/&gt;&lt;wsp:rsid wsp:val=&quot;00841DCD&quot;/&gt;&lt;wsp:rsid wsp:val=&quot;008437D7&quot;/&gt;&lt;wsp:rsid wsp:val=&quot;0084384C&quot;/&gt;&lt;wsp:rsid wsp:val=&quot;00843F5F&quot;/&gt;&lt;wsp:rsid wsp:val=&quot;00844EA0&quot;/&gt;&lt;wsp:rsid wsp:val=&quot;00845040&quot;/&gt;&lt;wsp:rsid wsp:val=&quot;00845142&quot;/&gt;&lt;wsp:rsid wsp:val=&quot;0084676A&quot;/&gt;&lt;wsp:rsid wsp:val=&quot;00847725&quot;/&gt;&lt;wsp:rsid wsp:val=&quot;00850D73&quot;/&gt;&lt;wsp:rsid wsp:val=&quot;008515DE&quot;/&gt;&lt;wsp:rsid wsp:val=&quot;00851A49&quot;/&gt;&lt;wsp:rsid wsp:val=&quot;0085644B&quot;/&gt;&lt;wsp:rsid wsp:val=&quot;00856A79&quot;/&gt;&lt;wsp:rsid wsp:val=&quot;008575D2&quot;/&gt;&lt;wsp:rsid wsp:val=&quot;00857851&quot;/&gt;&lt;wsp:rsid wsp:val=&quot;008621BB&quot;/&gt;&lt;wsp:rsid wsp:val=&quot;00862581&quot;/&gt;&lt;wsp:rsid wsp:val=&quot;00863A72&quot;/&gt;&lt;wsp:rsid wsp:val=&quot;0086495A&quot;/&gt;&lt;wsp:rsid wsp:val=&quot;00866650&quot;/&gt;&lt;wsp:rsid wsp:val=&quot;00867A7A&quot;/&gt;&lt;wsp:rsid wsp:val=&quot;008707CE&quot;/&gt;&lt;wsp:rsid wsp:val=&quot;00871031&quot;/&gt;&lt;wsp:rsid wsp:val=&quot;00872E2D&quot;/&gt;&lt;wsp:rsid wsp:val=&quot;00874C7B&quot;/&gt;&lt;wsp:rsid wsp:val=&quot;00876F6C&quot;/&gt;&lt;wsp:rsid wsp:val=&quot;00877FB5&quot;/&gt;&lt;wsp:rsid wsp:val=&quot;00881511&quot;/&gt;&lt;wsp:rsid wsp:val=&quot;00882153&quot;/&gt;&lt;wsp:rsid wsp:val=&quot;00883D23&quot;/&gt;&lt;wsp:rsid wsp:val=&quot;00883E02&quot;/&gt;&lt;wsp:rsid wsp:val=&quot;008874E5&quot;/&gt;&lt;wsp:rsid wsp:val=&quot;00887E72&quot;/&gt;&lt;wsp:rsid wsp:val=&quot;00887F5D&quot;/&gt;&lt;wsp:rsid wsp:val=&quot;00890A8F&quot;/&gt;&lt;wsp:rsid wsp:val=&quot;008913B2&quot;/&gt;&lt;wsp:rsid wsp:val=&quot;00895EF2&quot;/&gt;&lt;wsp:rsid wsp:val=&quot;00897076&quot;/&gt;&lt;wsp:rsid wsp:val=&quot;008976EA&quot;/&gt;&lt;wsp:rsid wsp:val=&quot;008A1E00&quot;/&gt;&lt;wsp:rsid wsp:val=&quot;008A1F9C&quot;/&gt;&lt;wsp:rsid wsp:val=&quot;008A2283&quot;/&gt;&lt;wsp:rsid wsp:val=&quot;008A4E41&quot;/&gt;&lt;wsp:rsid wsp:val=&quot;008A682E&quot;/&gt;&lt;wsp:rsid wsp:val=&quot;008A6948&quot;/&gt;&lt;wsp:rsid wsp:val=&quot;008A69EB&quot;/&gt;&lt;wsp:rsid wsp:val=&quot;008A7D15&quot;/&gt;&lt;wsp:rsid wsp:val=&quot;008B42A0&quot;/&gt;&lt;wsp:rsid wsp:val=&quot;008B45D8&quot;/&gt;&lt;wsp:rsid wsp:val=&quot;008B4B20&quot;/&gt;&lt;wsp:rsid wsp:val=&quot;008B4BFC&quot;/&gt;&lt;wsp:rsid wsp:val=&quot;008B68FA&quot;/&gt;&lt;wsp:rsid wsp:val=&quot;008B7F82&quot;/&gt;&lt;wsp:rsid wsp:val=&quot;008C1006&quot;/&gt;&lt;wsp:rsid wsp:val=&quot;008C13C8&quot;/&gt;&lt;wsp:rsid wsp:val=&quot;008C14F1&quot;/&gt;&lt;wsp:rsid wsp:val=&quot;008C15EF&quot;/&gt;&lt;wsp:rsid wsp:val=&quot;008C3474&quot;/&gt;&lt;wsp:rsid wsp:val=&quot;008C3DF5&quot;/&gt;&lt;wsp:rsid wsp:val=&quot;008C4297&quot;/&gt;&lt;wsp:rsid wsp:val=&quot;008C4B80&quot;/&gt;&lt;wsp:rsid wsp:val=&quot;008C546C&quot;/&gt;&lt;wsp:rsid wsp:val=&quot;008C5E7D&quot;/&gt;&lt;wsp:rsid wsp:val=&quot;008C5E97&quot;/&gt;&lt;wsp:rsid wsp:val=&quot;008C7786&quot;/&gt;&lt;wsp:rsid wsp:val=&quot;008C77DD&quot;/&gt;&lt;wsp:rsid wsp:val=&quot;008D07FA&quot;/&gt;&lt;wsp:rsid wsp:val=&quot;008D1543&quot;/&gt;&lt;wsp:rsid wsp:val=&quot;008D400B&quot;/&gt;&lt;wsp:rsid wsp:val=&quot;008D428F&quot;/&gt;&lt;wsp:rsid wsp:val=&quot;008D611F&quot;/&gt;&lt;wsp:rsid wsp:val=&quot;008D63A1&quot;/&gt;&lt;wsp:rsid wsp:val=&quot;008D69DB&quot;/&gt;&lt;wsp:rsid wsp:val=&quot;008D70B2&quot;/&gt;&lt;wsp:rsid wsp:val=&quot;008D725F&quot;/&gt;&lt;wsp:rsid wsp:val=&quot;008E10F1&quot;/&gt;&lt;wsp:rsid wsp:val=&quot;008E2C03&quot;/&gt;&lt;wsp:rsid wsp:val=&quot;008E3EDC&quot;/&gt;&lt;wsp:rsid wsp:val=&quot;008E4D6F&quot;/&gt;&lt;wsp:rsid wsp:val=&quot;008E6F9D&quot;/&gt;&lt;wsp:rsid wsp:val=&quot;008E765D&quot;/&gt;&lt;wsp:rsid wsp:val=&quot;008E7943&quot;/&gt;&lt;wsp:rsid wsp:val=&quot;008F0241&quot;/&gt;&lt;wsp:rsid wsp:val=&quot;008F2222&quot;/&gt;&lt;wsp:rsid wsp:val=&quot;008F29CF&quot;/&gt;&lt;wsp:rsid wsp:val=&quot;008F4448&quot;/&gt;&lt;wsp:rsid wsp:val=&quot;008F6439&quot;/&gt;&lt;wsp:rsid wsp:val=&quot;008F7449&quot;/&gt;&lt;wsp:rsid wsp:val=&quot;0090026E&quot;/&gt;&lt;wsp:rsid wsp:val=&quot;009006EB&quot;/&gt;&lt;wsp:rsid wsp:val=&quot;00901469&quot;/&gt;&lt;wsp:rsid wsp:val=&quot;00901BA0&quot;/&gt;&lt;wsp:rsid wsp:val=&quot;009027FE&quot;/&gt;&lt;wsp:rsid wsp:val=&quot;0090305A&quot;/&gt;&lt;wsp:rsid wsp:val=&quot;00903077&quot;/&gt;&lt;wsp:rsid wsp:val=&quot;00904935&quot;/&gt;&lt;wsp:rsid wsp:val=&quot;00905982&quot;/&gt;&lt;wsp:rsid wsp:val=&quot;00907136&quot;/&gt;&lt;wsp:rsid wsp:val=&quot;009105BD&quot;/&gt;&lt;wsp:rsid wsp:val=&quot;00913117&quot;/&gt;&lt;wsp:rsid wsp:val=&quot;009132A7&quot;/&gt;&lt;wsp:rsid wsp:val=&quot;00913705&quot;/&gt;&lt;wsp:rsid wsp:val=&quot;00913D26&quot;/&gt;&lt;wsp:rsid wsp:val=&quot;00914160&quot;/&gt;&lt;wsp:rsid wsp:val=&quot;00914310&quot;/&gt;&lt;wsp:rsid wsp:val=&quot;0091502D&quot;/&gt;&lt;wsp:rsid wsp:val=&quot;00916C97&quot;/&gt;&lt;wsp:rsid wsp:val=&quot;00921FFC&quot;/&gt;&lt;wsp:rsid wsp:val=&quot;00922B66&quot;/&gt;&lt;wsp:rsid wsp:val=&quot;00925845&quot;/&gt;&lt;wsp:rsid wsp:val=&quot;00925DD7&quot;/&gt;&lt;wsp:rsid wsp:val=&quot;00926D37&quot;/&gt;&lt;wsp:rsid wsp:val=&quot;00926E5D&quot;/&gt;&lt;wsp:rsid wsp:val=&quot;00931288&quot;/&gt;&lt;wsp:rsid wsp:val=&quot;009318C7&quot;/&gt;&lt;wsp:rsid wsp:val=&quot;009329CC&quot;/&gt;&lt;wsp:rsid wsp:val=&quot;00936CA4&quot;/&gt;&lt;wsp:rsid wsp:val=&quot;00936E80&quot;/&gt;&lt;wsp:rsid wsp:val=&quot;00936FFF&quot;/&gt;&lt;wsp:rsid wsp:val=&quot;009377F6&quot;/&gt;&lt;wsp:rsid wsp:val=&quot;009401EA&quot;/&gt;&lt;wsp:rsid wsp:val=&quot;009415B5&quot;/&gt;&lt;wsp:rsid wsp:val=&quot;009434D8&quot;/&gt;&lt;wsp:rsid wsp:val=&quot;00945905&quot;/&gt;&lt;wsp:rsid wsp:val=&quot;00946E3A&quot;/&gt;&lt;wsp:rsid wsp:val=&quot;00950B88&quot;/&gt;&lt;wsp:rsid wsp:val=&quot;009515FA&quot;/&gt;&lt;wsp:rsid wsp:val=&quot;00954151&quot;/&gt;&lt;wsp:rsid wsp:val=&quot;009558C1&quot;/&gt;&lt;wsp:rsid wsp:val=&quot;00957F4E&quot;/&gt;&lt;wsp:rsid wsp:val=&quot;00960117&quot;/&gt;&lt;wsp:rsid wsp:val=&quot;0096228C&quot;/&gt;&lt;wsp:rsid wsp:val=&quot;00962400&quot;/&gt;&lt;wsp:rsid wsp:val=&quot;009624AA&quot;/&gt;&lt;wsp:rsid wsp:val=&quot;00963ACE&quot;/&gt;&lt;wsp:rsid wsp:val=&quot;00964584&quot;/&gt;&lt;wsp:rsid wsp:val=&quot;00965082&quot;/&gt;&lt;wsp:rsid wsp:val=&quot;009665BF&quot;/&gt;&lt;wsp:rsid wsp:val=&quot;00966E7B&quot;/&gt;&lt;wsp:rsid wsp:val=&quot;009716D7&quot;/&gt;&lt;wsp:rsid wsp:val=&quot;00971EDA&quot;/&gt;&lt;wsp:rsid wsp:val=&quot;0097259D&quot;/&gt;&lt;wsp:rsid wsp:val=&quot;009734A5&quot;/&gt;&lt;wsp:rsid wsp:val=&quot;00973DA7&quot;/&gt;&lt;wsp:rsid wsp:val=&quot;0097477E&quot;/&gt;&lt;wsp:rsid wsp:val=&quot;00974D28&quot;/&gt;&lt;wsp:rsid wsp:val=&quot;00976179&quot;/&gt;&lt;wsp:rsid wsp:val=&quot;009778FC&quot;/&gt;&lt;wsp:rsid wsp:val=&quot;0098095B&quot;/&gt;&lt;wsp:rsid wsp:val=&quot;009811CC&quot;/&gt;&lt;wsp:rsid wsp:val=&quot;00982238&quot;/&gt;&lt;wsp:rsid wsp:val=&quot;009824D3&quot;/&gt;&lt;wsp:rsid wsp:val=&quot;00982FF8&quot;/&gt;&lt;wsp:rsid wsp:val=&quot;009835E4&quot;/&gt;&lt;wsp:rsid wsp:val=&quot;009846B2&quot;/&gt;&lt;wsp:rsid wsp:val=&quot;00986521&quot;/&gt;&lt;wsp:rsid wsp:val=&quot;0098663F&quot;/&gt;&lt;wsp:rsid wsp:val=&quot;00986747&quot;/&gt;&lt;wsp:rsid wsp:val=&quot;00990257&quot;/&gt;&lt;wsp:rsid wsp:val=&quot;00992300&quot;/&gt;&lt;wsp:rsid wsp:val=&quot;009926F7&quot;/&gt;&lt;wsp:rsid wsp:val=&quot;0099288B&quot;/&gt;&lt;wsp:rsid wsp:val=&quot;00994918&quot;/&gt;&lt;wsp:rsid wsp:val=&quot;00995ACB&quot;/&gt;&lt;wsp:rsid wsp:val=&quot;00996A3E&quot;/&gt;&lt;wsp:rsid wsp:val=&quot;009971A3&quot;/&gt;&lt;wsp:rsid wsp:val=&quot;0099740B&quot;/&gt;&lt;wsp:rsid wsp:val=&quot;009A024A&quot;/&gt;&lt;wsp:rsid wsp:val=&quot;009A4921&quot;/&gt;&lt;wsp:rsid wsp:val=&quot;009A57CE&quot;/&gt;&lt;wsp:rsid wsp:val=&quot;009A5E68&quot;/&gt;&lt;wsp:rsid wsp:val=&quot;009A770C&quot;/&gt;&lt;wsp:rsid wsp:val=&quot;009A7907&quot;/&gt;&lt;wsp:rsid wsp:val=&quot;009B12AE&quot;/&gt;&lt;wsp:rsid wsp:val=&quot;009B1AB1&quot;/&gt;&lt;wsp:rsid wsp:val=&quot;009B1AC6&quot;/&gt;&lt;wsp:rsid wsp:val=&quot;009B4DC5&quot;/&gt;&lt;wsp:rsid wsp:val=&quot;009B5159&quot;/&gt;&lt;wsp:rsid wsp:val=&quot;009B5790&quot;/&gt;&lt;wsp:rsid wsp:val=&quot;009C0683&quot;/&gt;&lt;wsp:rsid wsp:val=&quot;009C2B1D&quot;/&gt;&lt;wsp:rsid wsp:val=&quot;009C368D&quot;/&gt;&lt;wsp:rsid wsp:val=&quot;009C5B17&quot;/&gt;&lt;wsp:rsid wsp:val=&quot;009C7D11&quot;/&gt;&lt;wsp:rsid wsp:val=&quot;009D0ACA&quot;/&gt;&lt;wsp:rsid wsp:val=&quot;009D3D8C&quot;/&gt;&lt;wsp:rsid wsp:val=&quot;009D42B8&quot;/&gt;&lt;wsp:rsid wsp:val=&quot;009D4B0F&quot;/&gt;&lt;wsp:rsid wsp:val=&quot;009D578D&quot;/&gt;&lt;wsp:rsid wsp:val=&quot;009D5B90&quot;/&gt;&lt;wsp:rsid wsp:val=&quot;009D66F0&quot;/&gt;&lt;wsp:rsid wsp:val=&quot;009D6A87&quot;/&gt;&lt;wsp:rsid wsp:val=&quot;009D6A8A&quot;/&gt;&lt;wsp:rsid wsp:val=&quot;009E19CD&quot;/&gt;&lt;wsp:rsid wsp:val=&quot;009E2CA5&quot;/&gt;&lt;wsp:rsid wsp:val=&quot;009E2D8B&quot;/&gt;&lt;wsp:rsid wsp:val=&quot;009E317F&quot;/&gt;&lt;wsp:rsid wsp:val=&quot;009E4550&quot;/&gt;&lt;wsp:rsid wsp:val=&quot;009E45B3&quot;/&gt;&lt;wsp:rsid wsp:val=&quot;009E460D&quot;/&gt;&lt;wsp:rsid wsp:val=&quot;009E4B94&quot;/&gt;&lt;wsp:rsid wsp:val=&quot;009E6639&quot;/&gt;&lt;wsp:rsid wsp:val=&quot;009E692C&quot;/&gt;&lt;wsp:rsid wsp:val=&quot;009E7FED&quot;/&gt;&lt;wsp:rsid wsp:val=&quot;009F0296&quot;/&gt;&lt;wsp:rsid wsp:val=&quot;009F0482&quot;/&gt;&lt;wsp:rsid wsp:val=&quot;009F05A2&quot;/&gt;&lt;wsp:rsid wsp:val=&quot;009F0F12&quot;/&gt;&lt;wsp:rsid wsp:val=&quot;009F1CC5&quot;/&gt;&lt;wsp:rsid wsp:val=&quot;009F2A8F&quot;/&gt;&lt;wsp:rsid wsp:val=&quot;009F4465&quot;/&gt;&lt;wsp:rsid wsp:val=&quot;009F51ED&quot;/&gt;&lt;wsp:rsid wsp:val=&quot;009F6073&quot;/&gt;&lt;wsp:rsid wsp:val=&quot;009F6E68&quot;/&gt;&lt;wsp:rsid wsp:val=&quot;009F6F40&quot;/&gt;&lt;wsp:rsid wsp:val=&quot;00A00080&quot;/&gt;&lt;wsp:rsid wsp:val=&quot;00A021FF&quot;/&gt;&lt;wsp:rsid wsp:val=&quot;00A02278&quot;/&gt;&lt;wsp:rsid wsp:val=&quot;00A02D43&quot;/&gt;&lt;wsp:rsid wsp:val=&quot;00A033F0&quot;/&gt;&lt;wsp:rsid wsp:val=&quot;00A045DF&quot;/&gt;&lt;wsp:rsid wsp:val=&quot;00A04BC6&quot;/&gt;&lt;wsp:rsid wsp:val=&quot;00A0736A&quot;/&gt;&lt;wsp:rsid wsp:val=&quot;00A106DC&quot;/&gt;&lt;wsp:rsid wsp:val=&quot;00A11CB2&quot;/&gt;&lt;wsp:rsid wsp:val=&quot;00A11CF3&quot;/&gt;&lt;wsp:rsid wsp:val=&quot;00A1230F&quot;/&gt;&lt;wsp:rsid wsp:val=&quot;00A12DA0&quot;/&gt;&lt;wsp:rsid wsp:val=&quot;00A14AAA&quot;/&gt;&lt;wsp:rsid wsp:val=&quot;00A15200&quot;/&gt;&lt;wsp:rsid wsp:val=&quot;00A1692F&quot;/&gt;&lt;wsp:rsid wsp:val=&quot;00A16D98&quot;/&gt;&lt;wsp:rsid wsp:val=&quot;00A1745F&quot;/&gt;&lt;wsp:rsid wsp:val=&quot;00A20391&quot;/&gt;&lt;wsp:rsid wsp:val=&quot;00A204DD&quot;/&gt;&lt;wsp:rsid wsp:val=&quot;00A21766&quot;/&gt;&lt;wsp:rsid wsp:val=&quot;00A21B96&quot;/&gt;&lt;wsp:rsid wsp:val=&quot;00A21F7D&quot;/&gt;&lt;wsp:rsid wsp:val=&quot;00A22C59&quot;/&gt;&lt;wsp:rsid wsp:val=&quot;00A2342A&quot;/&gt;&lt;wsp:rsid wsp:val=&quot;00A23A3F&quot;/&gt;&lt;wsp:rsid wsp:val=&quot;00A24E72&quot;/&gt;&lt;wsp:rsid wsp:val=&quot;00A25135&quot;/&gt;&lt;wsp:rsid wsp:val=&quot;00A25DC4&quot;/&gt;&lt;wsp:rsid wsp:val=&quot;00A2662C&quot;/&gt;&lt;wsp:rsid wsp:val=&quot;00A268ED&quot;/&gt;&lt;wsp:rsid wsp:val=&quot;00A27596&quot;/&gt;&lt;wsp:rsid wsp:val=&quot;00A2799C&quot;/&gt;&lt;wsp:rsid wsp:val=&quot;00A308E9&quot;/&gt;&lt;wsp:rsid wsp:val=&quot;00A31B54&quot;/&gt;&lt;wsp:rsid wsp:val=&quot;00A31DDE&quot;/&gt;&lt;wsp:rsid wsp:val=&quot;00A320A5&quot;/&gt;&lt;wsp:rsid wsp:val=&quot;00A334F8&quot;/&gt;&lt;wsp:rsid wsp:val=&quot;00A34ECD&quot;/&gt;&lt;wsp:rsid wsp:val=&quot;00A34ED8&quot;/&gt;&lt;wsp:rsid wsp:val=&quot;00A361D2&quot;/&gt;&lt;wsp:rsid wsp:val=&quot;00A3734A&quot;/&gt;&lt;wsp:rsid wsp:val=&quot;00A374B4&quot;/&gt;&lt;wsp:rsid wsp:val=&quot;00A37758&quot;/&gt;&lt;wsp:rsid wsp:val=&quot;00A37777&quot;/&gt;&lt;wsp:rsid wsp:val=&quot;00A40E71&quot;/&gt;&lt;wsp:rsid wsp:val=&quot;00A41508&quot;/&gt;&lt;wsp:rsid wsp:val=&quot;00A42FF3&quot;/&gt;&lt;wsp:rsid wsp:val=&quot;00A432E1&quot;/&gt;&lt;wsp:rsid wsp:val=&quot;00A43652&quot;/&gt;&lt;wsp:rsid wsp:val=&quot;00A44BCA&quot;/&gt;&lt;wsp:rsid wsp:val=&quot;00A4508B&quot;/&gt;&lt;wsp:rsid wsp:val=&quot;00A4604C&quot;/&gt;&lt;wsp:rsid wsp:val=&quot;00A51599&quot;/&gt;&lt;wsp:rsid wsp:val=&quot;00A528D3&quot;/&gt;&lt;wsp:rsid wsp:val=&quot;00A55220&quot;/&gt;&lt;wsp:rsid wsp:val=&quot;00A55FF9&quot;/&gt;&lt;wsp:rsid wsp:val=&quot;00A56B4D&quot;/&gt;&lt;wsp:rsid wsp:val=&quot;00A61A07&quot;/&gt;&lt;wsp:rsid wsp:val=&quot;00A627E5&quot;/&gt;&lt;wsp:rsid wsp:val=&quot;00A628FB&quot;/&gt;&lt;wsp:rsid wsp:val=&quot;00A6326F&quot;/&gt;&lt;wsp:rsid wsp:val=&quot;00A6460F&quot;/&gt;&lt;wsp:rsid wsp:val=&quot;00A66417&quot;/&gt;&lt;wsp:rsid wsp:val=&quot;00A7074A&quot;/&gt;&lt;wsp:rsid wsp:val=&quot;00A724E6&quot;/&gt;&lt;wsp:rsid wsp:val=&quot;00A72543&quot;/&gt;&lt;wsp:rsid wsp:val=&quot;00A73859&quot;/&gt;&lt;wsp:rsid wsp:val=&quot;00A7455A&quot;/&gt;&lt;wsp:rsid wsp:val=&quot;00A750F1&quot;/&gt;&lt;wsp:rsid wsp:val=&quot;00A75791&quot;/&gt;&lt;wsp:rsid wsp:val=&quot;00A7648C&quot;/&gt;&lt;wsp:rsid wsp:val=&quot;00A8082F&quot;/&gt;&lt;wsp:rsid wsp:val=&quot;00A816D2&quot;/&gt;&lt;wsp:rsid wsp:val=&quot;00A81D70&quot;/&gt;&lt;wsp:rsid wsp:val=&quot;00A83E4C&quot;/&gt;&lt;wsp:rsid wsp:val=&quot;00A84B41&quot;/&gt;&lt;wsp:rsid wsp:val=&quot;00A85320&quot;/&gt;&lt;wsp:rsid wsp:val=&quot;00A853A9&quot;/&gt;&lt;wsp:rsid wsp:val=&quot;00A86D41&quot;/&gt;&lt;wsp:rsid wsp:val=&quot;00A87A96&quot;/&gt;&lt;wsp:rsid wsp:val=&quot;00A9120A&quot;/&gt;&lt;wsp:rsid wsp:val=&quot;00A91807&quot;/&gt;&lt;wsp:rsid wsp:val=&quot;00A9195A&quot;/&gt;&lt;wsp:rsid wsp:val=&quot;00A93694&quot;/&gt;&lt;wsp:rsid wsp:val=&quot;00A94340&quot;/&gt;&lt;wsp:rsid wsp:val=&quot;00A94A7F&quot;/&gt;&lt;wsp:rsid wsp:val=&quot;00A967DA&quot;/&gt;&lt;wsp:rsid wsp:val=&quot;00AA0C43&quot;/&gt;&lt;wsp:rsid wsp:val=&quot;00AA0C64&quot;/&gt;&lt;wsp:rsid wsp:val=&quot;00AA45BA&quot;/&gt;&lt;wsp:rsid wsp:val=&quot;00AA4AF0&quot;/&gt;&lt;wsp:rsid wsp:val=&quot;00AA63E5&quot;/&gt;&lt;wsp:rsid wsp:val=&quot;00AA7702&quot;/&gt;&lt;wsp:rsid wsp:val=&quot;00AA7F23&quot;/&gt;&lt;wsp:rsid wsp:val=&quot;00AB01A4&quot;/&gt;&lt;wsp:rsid wsp:val=&quot;00AB0439&quot;/&gt;&lt;wsp:rsid wsp:val=&quot;00AB099F&quot;/&gt;&lt;wsp:rsid wsp:val=&quot;00AB636D&quot;/&gt;&lt;wsp:rsid wsp:val=&quot;00AB7754&quot;/&gt;&lt;wsp:rsid wsp:val=&quot;00AC1D0B&quot;/&gt;&lt;wsp:rsid wsp:val=&quot;00AC1D47&quot;/&gt;&lt;wsp:rsid wsp:val=&quot;00AC3CF5&quot;/&gt;&lt;wsp:rsid wsp:val=&quot;00AC48A2&quot;/&gt;&lt;wsp:rsid wsp:val=&quot;00AC6140&quot;/&gt;&lt;wsp:rsid wsp:val=&quot;00AD0043&quot;/&gt;&lt;wsp:rsid wsp:val=&quot;00AD0C43&quot;/&gt;&lt;wsp:rsid wsp:val=&quot;00AD1E6B&quot;/&gt;&lt;wsp:rsid wsp:val=&quot;00AD2070&quot;/&gt;&lt;wsp:rsid wsp:val=&quot;00AD3174&quot;/&gt;&lt;wsp:rsid wsp:val=&quot;00AD34D3&quot;/&gt;&lt;wsp:rsid wsp:val=&quot;00AD424D&quot;/&gt;&lt;wsp:rsid wsp:val=&quot;00AD7B77&quot;/&gt;&lt;wsp:rsid wsp:val=&quot;00AE079D&quot;/&gt;&lt;wsp:rsid wsp:val=&quot;00AE07CB&quot;/&gt;&lt;wsp:rsid wsp:val=&quot;00AE20C3&quot;/&gt;&lt;wsp:rsid wsp:val=&quot;00AE220F&quot;/&gt;&lt;wsp:rsid wsp:val=&quot;00AE2265&quot;/&gt;&lt;wsp:rsid wsp:val=&quot;00AE3F52&quot;/&gt;&lt;wsp:rsid wsp:val=&quot;00AE582D&quot;/&gt;&lt;wsp:rsid wsp:val=&quot;00AE660C&quot;/&gt;&lt;wsp:rsid wsp:val=&quot;00AE66F4&quot;/&gt;&lt;wsp:rsid wsp:val=&quot;00AE6831&quot;/&gt;&lt;wsp:rsid wsp:val=&quot;00AE7D53&quot;/&gt;&lt;wsp:rsid wsp:val=&quot;00AE7E95&quot;/&gt;&lt;wsp:rsid wsp:val=&quot;00AF15FB&quot;/&gt;&lt;wsp:rsid wsp:val=&quot;00AF16F8&quot;/&gt;&lt;wsp:rsid wsp:val=&quot;00AF275E&quot;/&gt;&lt;wsp:rsid wsp:val=&quot;00AF33BA&quot;/&gt;&lt;wsp:rsid wsp:val=&quot;00AF3A74&quot;/&gt;&lt;wsp:rsid wsp:val=&quot;00AF3F36&quot;/&gt;&lt;wsp:rsid wsp:val=&quot;00AF40EF&quot;/&gt;&lt;wsp:rsid wsp:val=&quot;00AF4618&quot;/&gt;&lt;wsp:rsid wsp:val=&quot;00AF4A47&quot;/&gt;&lt;wsp:rsid wsp:val=&quot;00AF5E49&quot;/&gt;&lt;wsp:rsid wsp:val=&quot;00AF71FB&quot;/&gt;&lt;wsp:rsid wsp:val=&quot;00AF7BB2&quot;/&gt;&lt;wsp:rsid wsp:val=&quot;00B00014&quot;/&gt;&lt;wsp:rsid wsp:val=&quot;00B00958&quot;/&gt;&lt;wsp:rsid wsp:val=&quot;00B01CEB&quot;/&gt;&lt;wsp:rsid wsp:val=&quot;00B04861&quot;/&gt;&lt;wsp:rsid wsp:val=&quot;00B04C58&quot;/&gt;&lt;wsp:rsid wsp:val=&quot;00B050EC&quot;/&gt;&lt;wsp:rsid wsp:val=&quot;00B0550F&quot;/&gt;&lt;wsp:rsid wsp:val=&quot;00B05792&quot;/&gt;&lt;wsp:rsid wsp:val=&quot;00B060CB&quot;/&gt;&lt;wsp:rsid wsp:val=&quot;00B07246&quot;/&gt;&lt;wsp:rsid wsp:val=&quot;00B076D7&quot;/&gt;&lt;wsp:rsid wsp:val=&quot;00B10714&quot;/&gt;&lt;wsp:rsid wsp:val=&quot;00B13E06&quot;/&gt;&lt;wsp:rsid wsp:val=&quot;00B14F89&quot;/&gt;&lt;wsp:rsid wsp:val=&quot;00B150B1&quot;/&gt;&lt;wsp:rsid wsp:val=&quot;00B1535A&quot;/&gt;&lt;wsp:rsid wsp:val=&quot;00B15738&quot;/&gt;&lt;wsp:rsid wsp:val=&quot;00B16C02&quot;/&gt;&lt;wsp:rsid wsp:val=&quot;00B1719D&quot;/&gt;&lt;wsp:rsid wsp:val=&quot;00B17C44&quot;/&gt;&lt;wsp:rsid wsp:val=&quot;00B21EAD&quot;/&gt;&lt;wsp:rsid wsp:val=&quot;00B24CEE&quot;/&gt;&lt;wsp:rsid wsp:val=&quot;00B30B26&quot;/&gt;&lt;wsp:rsid wsp:val=&quot;00B30D07&quot;/&gt;&lt;wsp:rsid wsp:val=&quot;00B315A7&quot;/&gt;&lt;wsp:rsid wsp:val=&quot;00B32050&quot;/&gt;&lt;wsp:rsid wsp:val=&quot;00B323B3&quot;/&gt;&lt;wsp:rsid wsp:val=&quot;00B3323E&quot;/&gt;&lt;wsp:rsid wsp:val=&quot;00B33368&quot;/&gt;&lt;wsp:rsid wsp:val=&quot;00B349F5&quot;/&gt;&lt;wsp:rsid wsp:val=&quot;00B34FCE&quot;/&gt;&lt;wsp:rsid wsp:val=&quot;00B35AEF&quot;/&gt;&lt;wsp:rsid wsp:val=&quot;00B375FE&quot;/&gt;&lt;wsp:rsid wsp:val=&quot;00B3795C&quot;/&gt;&lt;wsp:rsid wsp:val=&quot;00B4005B&quot;/&gt;&lt;wsp:rsid wsp:val=&quot;00B42A60&quot;/&gt;&lt;wsp:rsid wsp:val=&quot;00B44E47&quot;/&gt;&lt;wsp:rsid wsp:val=&quot;00B45696&quot;/&gt;&lt;wsp:rsid wsp:val=&quot;00B476F7&quot;/&gt;&lt;wsp:rsid wsp:val=&quot;00B47C37&quot;/&gt;&lt;wsp:rsid wsp:val=&quot;00B5043A&quot;/&gt;&lt;wsp:rsid wsp:val=&quot;00B511CA&quot;/&gt;&lt;wsp:rsid wsp:val=&quot;00B511F4&quot;/&gt;&lt;wsp:rsid wsp:val=&quot;00B5148F&quot;/&gt;&lt;wsp:rsid wsp:val=&quot;00B5182C&quot;/&gt;&lt;wsp:rsid wsp:val=&quot;00B535C8&quot;/&gt;&lt;wsp:rsid wsp:val=&quot;00B53EEF&quot;/&gt;&lt;wsp:rsid wsp:val=&quot;00B56E7F&quot;/&gt;&lt;wsp:rsid wsp:val=&quot;00B612FE&quot;/&gt;&lt;wsp:rsid wsp:val=&quot;00B6136D&quot;/&gt;&lt;wsp:rsid wsp:val=&quot;00B61485&quot;/&gt;&lt;wsp:rsid wsp:val=&quot;00B6165E&quot;/&gt;&lt;wsp:rsid wsp:val=&quot;00B62DAD&quot;/&gt;&lt;wsp:rsid wsp:val=&quot;00B62E90&quot;/&gt;&lt;wsp:rsid wsp:val=&quot;00B64602&quot;/&gt;&lt;wsp:rsid wsp:val=&quot;00B67ADC&quot;/&gt;&lt;wsp:rsid wsp:val=&quot;00B67F70&quot;/&gt;&lt;wsp:rsid wsp:val=&quot;00B703FD&quot;/&gt;&lt;wsp:rsid wsp:val=&quot;00B71B53&quot;/&gt;&lt;wsp:rsid wsp:val=&quot;00B72413&quot;/&gt;&lt;wsp:rsid wsp:val=&quot;00B73CDE&quot;/&gt;&lt;wsp:rsid wsp:val=&quot;00B75B7F&quot;/&gt;&lt;wsp:rsid wsp:val=&quot;00B77FAC&quot;/&gt;&lt;wsp:rsid wsp:val=&quot;00B81538&quot;/&gt;&lt;wsp:rsid wsp:val=&quot;00B833A0&quot;/&gt;&lt;wsp:rsid wsp:val=&quot;00B855C9&quot;/&gt;&lt;wsp:rsid wsp:val=&quot;00B8623E&quot;/&gt;&lt;wsp:rsid wsp:val=&quot;00B87D89&quot;/&gt;&lt;wsp:rsid wsp:val=&quot;00B90287&quot;/&gt;&lt;wsp:rsid wsp:val=&quot;00B9064D&quot;/&gt;&lt;wsp:rsid wsp:val=&quot;00B9182E&quot;/&gt;&lt;wsp:rsid wsp:val=&quot;00B92EF7&quot;/&gt;&lt;wsp:rsid wsp:val=&quot;00B957EA&quot;/&gt;&lt;wsp:rsid wsp:val=&quot;00B9610C&quot;/&gt;&lt;wsp:rsid wsp:val=&quot;00B9746B&quot;/&gt;&lt;wsp:rsid wsp:val=&quot;00B9748C&quot;/&gt;&lt;wsp:rsid wsp:val=&quot;00BA03EB&quot;/&gt;&lt;wsp:rsid wsp:val=&quot;00BA1284&quot;/&gt;&lt;wsp:rsid wsp:val=&quot;00BA46D6&quot;/&gt;&lt;wsp:rsid wsp:val=&quot;00BA58D9&quot;/&gt;&lt;wsp:rsid wsp:val=&quot;00BA5C45&quot;/&gt;&lt;wsp:rsid wsp:val=&quot;00BA5E3D&quot;/&gt;&lt;wsp:rsid wsp:val=&quot;00BA6FD2&quot;/&gt;&lt;wsp:rsid wsp:val=&quot;00BA733E&quot;/&gt;&lt;wsp:rsid wsp:val=&quot;00BA7454&quot;/&gt;&lt;wsp:rsid wsp:val=&quot;00BB1722&quot;/&gt;&lt;wsp:rsid wsp:val=&quot;00BB2EC2&quot;/&gt;&lt;wsp:rsid wsp:val=&quot;00BB3454&quot;/&gt;&lt;wsp:rsid wsp:val=&quot;00BB5152&quot;/&gt;&lt;wsp:rsid wsp:val=&quot;00BB5C76&quot;/&gt;&lt;wsp:rsid wsp:val=&quot;00BB76F6&quot;/&gt;&lt;wsp:rsid wsp:val=&quot;00BC08EE&quot;/&gt;&lt;wsp:rsid wsp:val=&quot;00BC1047&quot;/&gt;&lt;wsp:rsid wsp:val=&quot;00BC1C68&quot;/&gt;&lt;wsp:rsid wsp:val=&quot;00BC228F&quot;/&gt;&lt;wsp:rsid wsp:val=&quot;00BC2877&quot;/&gt;&lt;wsp:rsid wsp:val=&quot;00BC40F5&quot;/&gt;&lt;wsp:rsid wsp:val=&quot;00BC4936&quot;/&gt;&lt;wsp:rsid wsp:val=&quot;00BC6213&quot;/&gt;&lt;wsp:rsid wsp:val=&quot;00BC6FBF&quot;/&gt;&lt;wsp:rsid wsp:val=&quot;00BD0BBE&quot;/&gt;&lt;wsp:rsid wsp:val=&quot;00BD152E&quot;/&gt;&lt;wsp:rsid wsp:val=&quot;00BD2C04&quot;/&gt;&lt;wsp:rsid wsp:val=&quot;00BD450F&quot;/&gt;&lt;wsp:rsid wsp:val=&quot;00BD4FA6&quot;/&gt;&lt;wsp:rsid wsp:val=&quot;00BD528B&quot;/&gt;&lt;wsp:rsid wsp:val=&quot;00BD5FCC&quot;/&gt;&lt;wsp:rsid wsp:val=&quot;00BD673D&quot;/&gt;&lt;wsp:rsid wsp:val=&quot;00BD6A2B&quot;/&gt;&lt;wsp:rsid wsp:val=&quot;00BD6CEE&quot;/&gt;&lt;wsp:rsid wsp:val=&quot;00BD6EAC&quot;/&gt;&lt;wsp:rsid wsp:val=&quot;00BE128B&quot;/&gt;&lt;wsp:rsid wsp:val=&quot;00BE221C&quot;/&gt;&lt;wsp:rsid wsp:val=&quot;00BE2263&quot;/&gt;&lt;wsp:rsid wsp:val=&quot;00BE3862&quot;/&gt;&lt;wsp:rsid wsp:val=&quot;00BE4124&quot;/&gt;&lt;wsp:rsid wsp:val=&quot;00BE5694&quot;/&gt;&lt;wsp:rsid wsp:val=&quot;00BE7AC2&quot;/&gt;&lt;wsp:rsid wsp:val=&quot;00BF013B&quot;/&gt;&lt;wsp:rsid wsp:val=&quot;00BF0E69&quot;/&gt;&lt;wsp:rsid wsp:val=&quot;00BF15F0&quot;/&gt;&lt;wsp:rsid wsp:val=&quot;00BF17AA&quot;/&gt;&lt;wsp:rsid wsp:val=&quot;00BF1C50&quot;/&gt;&lt;wsp:rsid wsp:val=&quot;00BF238B&quot;/&gt;&lt;wsp:rsid wsp:val=&quot;00BF33D0&quot;/&gt;&lt;wsp:rsid wsp:val=&quot;00BF4CF4&quot;/&gt;&lt;wsp:rsid wsp:val=&quot;00BF5277&quot;/&gt;&lt;wsp:rsid wsp:val=&quot;00BF5FDE&quot;/&gt;&lt;wsp:rsid wsp:val=&quot;00BF6DF3&quot;/&gt;&lt;wsp:rsid wsp:val=&quot;00C0473A&quot;/&gt;&lt;wsp:rsid wsp:val=&quot;00C047B6&quot;/&gt;&lt;wsp:rsid wsp:val=&quot;00C0483E&quot;/&gt;&lt;wsp:rsid wsp:val=&quot;00C05D71&quot;/&gt;&lt;wsp:rsid wsp:val=&quot;00C06EDA&quot;/&gt;&lt;wsp:rsid wsp:val=&quot;00C10638&quot;/&gt;&lt;wsp:rsid wsp:val=&quot;00C106DD&quot;/&gt;&lt;wsp:rsid wsp:val=&quot;00C14638&quot;/&gt;&lt;wsp:rsid wsp:val=&quot;00C14A7D&quot;/&gt;&lt;wsp:rsid wsp:val=&quot;00C1539C&quot;/&gt;&lt;wsp:rsid wsp:val=&quot;00C15AD5&quot;/&gt;&lt;wsp:rsid wsp:val=&quot;00C15EE7&quot;/&gt;&lt;wsp:rsid wsp:val=&quot;00C162B8&quot;/&gt;&lt;wsp:rsid wsp:val=&quot;00C163BA&quot;/&gt;&lt;wsp:rsid wsp:val=&quot;00C17F35&quot;/&gt;&lt;wsp:rsid wsp:val=&quot;00C211C5&quot;/&gt;&lt;wsp:rsid wsp:val=&quot;00C23775&quot;/&gt;&lt;wsp:rsid wsp:val=&quot;00C242B2&quot;/&gt;&lt;wsp:rsid wsp:val=&quot;00C24ED1&quot;/&gt;&lt;wsp:rsid wsp:val=&quot;00C25EB4&quot;/&gt;&lt;wsp:rsid wsp:val=&quot;00C26F20&quot;/&gt;&lt;wsp:rsid wsp:val=&quot;00C27BA2&quot;/&gt;&lt;wsp:rsid wsp:val=&quot;00C30A31&quot;/&gt;&lt;wsp:rsid wsp:val=&quot;00C30F51&quot;/&gt;&lt;wsp:rsid wsp:val=&quot;00C322D3&quot;/&gt;&lt;wsp:rsid wsp:val=&quot;00C32A27&quot;/&gt;&lt;wsp:rsid wsp:val=&quot;00C33033&quot;/&gt;&lt;wsp:rsid wsp:val=&quot;00C335F4&quot;/&gt;&lt;wsp:rsid wsp:val=&quot;00C348FC&quot;/&gt;&lt;wsp:rsid wsp:val=&quot;00C35739&quot;/&gt;&lt;wsp:rsid wsp:val=&quot;00C35E7B&quot;/&gt;&lt;wsp:rsid wsp:val=&quot;00C35FBB&quot;/&gt;&lt;wsp:rsid wsp:val=&quot;00C43A1A&quot;/&gt;&lt;wsp:rsid wsp:val=&quot;00C44BDD&quot;/&gt;&lt;wsp:rsid wsp:val=&quot;00C45B49&quot;/&gt;&lt;wsp:rsid wsp:val=&quot;00C46A58&quot;/&gt;&lt;wsp:rsid wsp:val=&quot;00C51951&quot;/&gt;&lt;wsp:rsid wsp:val=&quot;00C51BAD&quot;/&gt;&lt;wsp:rsid wsp:val=&quot;00C524B5&quot;/&gt;&lt;wsp:rsid wsp:val=&quot;00C53966&quot;/&gt;&lt;wsp:rsid wsp:val=&quot;00C540EF&quot;/&gt;&lt;wsp:rsid wsp:val=&quot;00C549B6&quot;/&gt;&lt;wsp:rsid wsp:val=&quot;00C55C61&quot;/&gt;&lt;wsp:rsid wsp:val=&quot;00C569EF&quot;/&gt;&lt;wsp:rsid wsp:val=&quot;00C57730&quot;/&gt;&lt;wsp:rsid wsp:val=&quot;00C61FFF&quot;/&gt;&lt;wsp:rsid wsp:val=&quot;00C6445E&quot;/&gt;&lt;wsp:rsid wsp:val=&quot;00C65087&quot;/&gt;&lt;wsp:rsid wsp:val=&quot;00C65BF7&quot;/&gt;&lt;wsp:rsid wsp:val=&quot;00C66900&quot;/&gt;&lt;wsp:rsid wsp:val=&quot;00C70FD6&quot;/&gt;&lt;wsp:rsid wsp:val=&quot;00C717E5&quot;/&gt;&lt;wsp:rsid wsp:val=&quot;00C739A0&quot;/&gt;&lt;wsp:rsid wsp:val=&quot;00C74610&quot;/&gt;&lt;wsp:rsid wsp:val=&quot;00C74BA3&quot;/&gt;&lt;wsp:rsid wsp:val=&quot;00C75200&quot;/&gt;&lt;wsp:rsid wsp:val=&quot;00C757AA&quot;/&gt;&lt;wsp:rsid wsp:val=&quot;00C75E95&quot;/&gt;&lt;wsp:rsid wsp:val=&quot;00C75F0C&quot;/&gt;&lt;wsp:rsid wsp:val=&quot;00C763EF&quot;/&gt;&lt;wsp:rsid wsp:val=&quot;00C7715E&quot;/&gt;&lt;wsp:rsid wsp:val=&quot;00C81701&quot;/&gt;&lt;wsp:rsid wsp:val=&quot;00C81B69&quot;/&gt;&lt;wsp:rsid wsp:val=&quot;00C829D6&quot;/&gt;&lt;wsp:rsid wsp:val=&quot;00C82B74&quot;/&gt;&lt;wsp:rsid wsp:val=&quot;00C82F15&quot;/&gt;&lt;wsp:rsid wsp:val=&quot;00C82F9C&quot;/&gt;&lt;wsp:rsid wsp:val=&quot;00C83356&quot;/&gt;&lt;wsp:rsid wsp:val=&quot;00C83C8D&quot;/&gt;&lt;wsp:rsid wsp:val=&quot;00C84D5D&quot;/&gt;&lt;wsp:rsid wsp:val=&quot;00C85327&quot;/&gt;&lt;wsp:rsid wsp:val=&quot;00C8624C&quot;/&gt;&lt;wsp:rsid wsp:val=&quot;00C864BB&quot;/&gt;&lt;wsp:rsid wsp:val=&quot;00C87210&quot;/&gt;&lt;wsp:rsid wsp:val=&quot;00C87C27&quot;/&gt;&lt;wsp:rsid wsp:val=&quot;00C902AE&quot;/&gt;&lt;wsp:rsid wsp:val=&quot;00C913D3&quot;/&gt;&lt;wsp:rsid wsp:val=&quot;00C91461&quot;/&gt;&lt;wsp:rsid wsp:val=&quot;00C94010&quot;/&gt;&lt;wsp:rsid wsp:val=&quot;00C949FF&quot;/&gt;&lt;wsp:rsid wsp:val=&quot;00C97512&quot;/&gt;&lt;wsp:rsid wsp:val=&quot;00CA24D9&quot;/&gt;&lt;wsp:rsid wsp:val=&quot;00CA2ACD&quot;/&gt;&lt;wsp:rsid wsp:val=&quot;00CA393E&quot;/&gt;&lt;wsp:rsid wsp:val=&quot;00CA476D&quot;/&gt;&lt;wsp:rsid wsp:val=&quot;00CA5347&quot;/&gt;&lt;wsp:rsid wsp:val=&quot;00CA65EF&quot;/&gt;&lt;wsp:rsid wsp:val=&quot;00CA7F35&quot;/&gt;&lt;wsp:rsid wsp:val=&quot;00CB1A23&quot;/&gt;&lt;wsp:rsid wsp:val=&quot;00CB2925&quot;/&gt;&lt;wsp:rsid wsp:val=&quot;00CB3391&quot;/&gt;&lt;wsp:rsid wsp:val=&quot;00CB398A&quot;/&gt;&lt;wsp:rsid wsp:val=&quot;00CB43C7&quot;/&gt;&lt;wsp:rsid wsp:val=&quot;00CB63AC&quot;/&gt;&lt;wsp:rsid wsp:val=&quot;00CB68E1&quot;/&gt;&lt;wsp:rsid wsp:val=&quot;00CC0874&quot;/&gt;&lt;wsp:rsid wsp:val=&quot;00CC4C78&quot;/&gt;&lt;wsp:rsid wsp:val=&quot;00CC5D96&quot;/&gt;&lt;wsp:rsid wsp:val=&quot;00CC7EB0&quot;/&gt;&lt;wsp:rsid wsp:val=&quot;00CD13C6&quot;/&gt;&lt;wsp:rsid wsp:val=&quot;00CD1DFA&quot;/&gt;&lt;wsp:rsid wsp:val=&quot;00CD1EAB&quot;/&gt;&lt;wsp:rsid wsp:val=&quot;00CD27A5&quot;/&gt;&lt;wsp:rsid wsp:val=&quot;00CD3B7E&quot;/&gt;&lt;wsp:rsid wsp:val=&quot;00CD4AEF&quot;/&gt;&lt;wsp:rsid wsp:val=&quot;00CD59D0&quot;/&gt;&lt;wsp:rsid wsp:val=&quot;00CD6EF1&quot;/&gt;&lt;wsp:rsid wsp:val=&quot;00CD79A2&quot;/&gt;&lt;wsp:rsid wsp:val=&quot;00CE038E&quot;/&gt;&lt;wsp:rsid wsp:val=&quot;00CE1456&quot;/&gt;&lt;wsp:rsid wsp:val=&quot;00CE16AC&quot;/&gt;&lt;wsp:rsid wsp:val=&quot;00CE1F44&quot;/&gt;&lt;wsp:rsid wsp:val=&quot;00CE2322&quot;/&gt;&lt;wsp:rsid wsp:val=&quot;00CE2D54&quot;/&gt;&lt;wsp:rsid wsp:val=&quot;00CE542A&quot;/&gt;&lt;wsp:rsid wsp:val=&quot;00CE5503&quot;/&gt;&lt;wsp:rsid wsp:val=&quot;00CE67AB&quot;/&gt;&lt;wsp:rsid wsp:val=&quot;00CE7E55&quot;/&gt;&lt;wsp:rsid wsp:val=&quot;00CF033E&quot;/&gt;&lt;wsp:rsid wsp:val=&quot;00CF1E46&quot;/&gt;&lt;wsp:rsid wsp:val=&quot;00CF2943&quot;/&gt;&lt;wsp:rsid wsp:val=&quot;00CF2A4D&quot;/&gt;&lt;wsp:rsid wsp:val=&quot;00CF4E53&quot;/&gt;&lt;wsp:rsid wsp:val=&quot;00CF50C5&quot;/&gt;&lt;wsp:rsid wsp:val=&quot;00CF798F&quot;/&gt;&lt;wsp:rsid wsp:val=&quot;00CF7A80&quot;/&gt;&lt;wsp:rsid wsp:val=&quot;00D00171&quot;/&gt;&lt;wsp:rsid wsp:val=&quot;00D006A7&quot;/&gt;&lt;wsp:rsid wsp:val=&quot;00D03BE3&quot;/&gt;&lt;wsp:rsid wsp:val=&quot;00D04AF4&quot;/&gt;&lt;wsp:rsid wsp:val=&quot;00D055E5&quot;/&gt;&lt;wsp:rsid wsp:val=&quot;00D06A35&quot;/&gt;&lt;wsp:rsid wsp:val=&quot;00D0770B&quot;/&gt;&lt;wsp:rsid wsp:val=&quot;00D10698&quot;/&gt;&lt;wsp:rsid wsp:val=&quot;00D10A64&quot;/&gt;&lt;wsp:rsid wsp:val=&quot;00D11654&quot;/&gt;&lt;wsp:rsid wsp:val=&quot;00D11674&quot;/&gt;&lt;wsp:rsid wsp:val=&quot;00D1414D&quot;/&gt;&lt;wsp:rsid wsp:val=&quot;00D14D67&quot;/&gt;&lt;wsp:rsid wsp:val=&quot;00D16610&quot;/&gt;&lt;wsp:rsid wsp:val=&quot;00D16A7A&quot;/&gt;&lt;wsp:rsid wsp:val=&quot;00D1784F&quot;/&gt;&lt;wsp:rsid wsp:val=&quot;00D17AB5&quot;/&gt;&lt;wsp:rsid wsp:val=&quot;00D206EA&quot;/&gt;&lt;wsp:rsid wsp:val=&quot;00D2146F&quot;/&gt;&lt;wsp:rsid wsp:val=&quot;00D22B92&quot;/&gt;&lt;wsp:rsid wsp:val=&quot;00D2442F&quot;/&gt;&lt;wsp:rsid wsp:val=&quot;00D247D7&quot;/&gt;&lt;wsp:rsid wsp:val=&quot;00D26824&quot;/&gt;&lt;wsp:rsid wsp:val=&quot;00D27BA1&quot;/&gt;&lt;wsp:rsid wsp:val=&quot;00D30005&quot;/&gt;&lt;wsp:rsid wsp:val=&quot;00D31C3D&quot;/&gt;&lt;wsp:rsid wsp:val=&quot;00D31DB3&quot;/&gt;&lt;wsp:rsid wsp:val=&quot;00D3269B&quot;/&gt;&lt;wsp:rsid wsp:val=&quot;00D33E6E&quot;/&gt;&lt;wsp:rsid wsp:val=&quot;00D3664D&quot;/&gt;&lt;wsp:rsid wsp:val=&quot;00D36967&quot;/&gt;&lt;wsp:rsid wsp:val=&quot;00D40423&quot;/&gt;&lt;wsp:rsid wsp:val=&quot;00D40D42&quot;/&gt;&lt;wsp:rsid wsp:val=&quot;00D412F2&quot;/&gt;&lt;wsp:rsid wsp:val=&quot;00D42B20&quot;/&gt;&lt;wsp:rsid wsp:val=&quot;00D43079&quot;/&gt;&lt;wsp:rsid wsp:val=&quot;00D43715&quot;/&gt;&lt;wsp:rsid wsp:val=&quot;00D46F7C&quot;/&gt;&lt;wsp:rsid wsp:val=&quot;00D50789&quot;/&gt;&lt;wsp:rsid wsp:val=&quot;00D50E92&quot;/&gt;&lt;wsp:rsid wsp:val=&quot;00D51FA9&quot;/&gt;&lt;wsp:rsid wsp:val=&quot;00D52C74&quot;/&gt;&lt;wsp:rsid wsp:val=&quot;00D53ACF&quot;/&gt;&lt;wsp:rsid wsp:val=&quot;00D56538&quot;/&gt;&lt;wsp:rsid wsp:val=&quot;00D605F8&quot;/&gt;&lt;wsp:rsid wsp:val=&quot;00D61DC8&quot;/&gt;&lt;wsp:rsid wsp:val=&quot;00D643D6&quot;/&gt;&lt;wsp:rsid wsp:val=&quot;00D65289&quot;/&gt;&lt;wsp:rsid wsp:val=&quot;00D67661&quot;/&gt;&lt;wsp:rsid wsp:val=&quot;00D703D3&quot;/&gt;&lt;wsp:rsid wsp:val=&quot;00D712D4&quot;/&gt;&lt;wsp:rsid wsp:val=&quot;00D72063&quot;/&gt;&lt;wsp:rsid wsp:val=&quot;00D7405D&quot;/&gt;&lt;wsp:rsid wsp:val=&quot;00D751C6&quot;/&gt;&lt;wsp:rsid wsp:val=&quot;00D817FF&quot;/&gt;&lt;wsp:rsid wsp:val=&quot;00D8208C&quot;/&gt;&lt;wsp:rsid wsp:val=&quot;00D82BA9&quot;/&gt;&lt;wsp:rsid wsp:val=&quot;00D8318E&quot;/&gt;&lt;wsp:rsid wsp:val=&quot;00D841A8&quot;/&gt;&lt;wsp:rsid wsp:val=&quot;00D8503C&quot;/&gt;&lt;wsp:rsid wsp:val=&quot;00D87AF6&quot;/&gt;&lt;wsp:rsid wsp:val=&quot;00D87CA2&quot;/&gt;&lt;wsp:rsid wsp:val=&quot;00D91624&quot;/&gt;&lt;wsp:rsid wsp:val=&quot;00D91DE1&quot;/&gt;&lt;wsp:rsid wsp:val=&quot;00D91F8F&quot;/&gt;&lt;wsp:rsid wsp:val=&quot;00D92572&quot;/&gt;&lt;wsp:rsid wsp:val=&quot;00D929E6&quot;/&gt;&lt;wsp:rsid wsp:val=&quot;00D934A7&quot;/&gt;&lt;wsp:rsid wsp:val=&quot;00D9391A&quot;/&gt;&lt;wsp:rsid wsp:val=&quot;00D9484A&quot;/&gt;&lt;wsp:rsid wsp:val=&quot;00D95BDC&quot;/&gt;&lt;wsp:rsid wsp:val=&quot;00D97322&quot;/&gt;&lt;wsp:rsid wsp:val=&quot;00DA126F&quot;/&gt;&lt;wsp:rsid wsp:val=&quot;00DA1355&quot;/&gt;&lt;wsp:rsid wsp:val=&quot;00DA17A7&quot;/&gt;&lt;wsp:rsid wsp:val=&quot;00DA1E35&quot;/&gt;&lt;wsp:rsid wsp:val=&quot;00DA1ECC&quot;/&gt;&lt;wsp:rsid wsp:val=&quot;00DA20B2&quot;/&gt;&lt;wsp:rsid wsp:val=&quot;00DA3880&quot;/&gt;&lt;wsp:rsid wsp:val=&quot;00DA5330&quot;/&gt;&lt;wsp:rsid wsp:val=&quot;00DA5578&quot;/&gt;&lt;wsp:rsid wsp:val=&quot;00DA5AD6&quot;/&gt;&lt;wsp:rsid wsp:val=&quot;00DA5F63&quot;/&gt;&lt;wsp:rsid wsp:val=&quot;00DA7B96&quot;/&gt;&lt;wsp:rsid wsp:val=&quot;00DB0200&quot;/&gt;&lt;wsp:rsid wsp:val=&quot;00DB1F3A&quot;/&gt;&lt;wsp:rsid wsp:val=&quot;00DB6A6E&quot;/&gt;&lt;wsp:rsid wsp:val=&quot;00DB71A3&quot;/&gt;&lt;wsp:rsid wsp:val=&quot;00DB77A8&quot;/&gt;&lt;wsp:rsid wsp:val=&quot;00DC012D&quot;/&gt;&lt;wsp:rsid wsp:val=&quot;00DC0D87&quot;/&gt;&lt;wsp:rsid wsp:val=&quot;00DC208B&quot;/&gt;&lt;wsp:rsid wsp:val=&quot;00DC48BB&quot;/&gt;&lt;wsp:rsid wsp:val=&quot;00DC4CE8&quot;/&gt;&lt;wsp:rsid wsp:val=&quot;00DC56E2&quot;/&gt;&lt;wsp:rsid wsp:val=&quot;00DC59F6&quot;/&gt;&lt;wsp:rsid wsp:val=&quot;00DD07F9&quot;/&gt;&lt;wsp:rsid wsp:val=&quot;00DD26C7&quot;/&gt;&lt;wsp:rsid wsp:val=&quot;00DD632F&quot;/&gt;&lt;wsp:rsid wsp:val=&quot;00DD68F9&quot;/&gt;&lt;wsp:rsid wsp:val=&quot;00DD699C&quot;/&gt;&lt;wsp:rsid wsp:val=&quot;00DD6C8E&quot;/&gt;&lt;wsp:rsid wsp:val=&quot;00DD73A7&quot;/&gt;&lt;wsp:rsid wsp:val=&quot;00DD748B&quot;/&gt;&lt;wsp:rsid wsp:val=&quot;00DE1A4C&quot;/&gt;&lt;wsp:rsid wsp:val=&quot;00DE4C4C&quot;/&gt;&lt;wsp:rsid wsp:val=&quot;00DE559C&quot;/&gt;&lt;wsp:rsid wsp:val=&quot;00DE615E&quot;/&gt;&lt;wsp:rsid wsp:val=&quot;00DE6FF6&quot;/&gt;&lt;wsp:rsid wsp:val=&quot;00DF0029&quot;/&gt;&lt;wsp:rsid wsp:val=&quot;00DF04BA&quot;/&gt;&lt;wsp:rsid wsp:val=&quot;00DF077C&quot;/&gt;&lt;wsp:rsid wsp:val=&quot;00DF1712&quot;/&gt;&lt;wsp:rsid wsp:val=&quot;00DF3DB4&quot;/&gt;&lt;wsp:rsid wsp:val=&quot;00DF4F50&quot;/&gt;&lt;wsp:rsid wsp:val=&quot;00DF591F&quot;/&gt;&lt;wsp:rsid wsp:val=&quot;00E004D2&quot;/&gt;&lt;wsp:rsid wsp:val=&quot;00E00649&quot;/&gt;&lt;wsp:rsid wsp:val=&quot;00E01101&quot;/&gt;&lt;wsp:rsid wsp:val=&quot;00E0111A&quot;/&gt;&lt;wsp:rsid wsp:val=&quot;00E014D0&quot;/&gt;&lt;wsp:rsid wsp:val=&quot;00E017D4&quot;/&gt;&lt;wsp:rsid wsp:val=&quot;00E01D37&quot;/&gt;&lt;wsp:rsid wsp:val=&quot;00E0220A&quot;/&gt;&lt;wsp:rsid wsp:val=&quot;00E04DAF&quot;/&gt;&lt;wsp:rsid wsp:val=&quot;00E056D3&quot;/&gt;&lt;wsp:rsid wsp:val=&quot;00E06645&quot;/&gt;&lt;wsp:rsid wsp:val=&quot;00E0695C&quot;/&gt;&lt;wsp:rsid wsp:val=&quot;00E10B4D&quot;/&gt;&lt;wsp:rsid wsp:val=&quot;00E11F28&quot;/&gt;&lt;wsp:rsid wsp:val=&quot;00E12007&quot;/&gt;&lt;wsp:rsid wsp:val=&quot;00E154A3&quot;/&gt;&lt;wsp:rsid wsp:val=&quot;00E174C3&quot;/&gt;&lt;wsp:rsid wsp:val=&quot;00E17E56&quot;/&gt;&lt;wsp:rsid wsp:val=&quot;00E200A2&quot;/&gt;&lt;wsp:rsid wsp:val=&quot;00E2232A&quot;/&gt;&lt;wsp:rsid wsp:val=&quot;00E24191&quot;/&gt;&lt;wsp:rsid wsp:val=&quot;00E2468A&quot;/&gt;&lt;wsp:rsid wsp:val=&quot;00E24FFD&quot;/&gt;&lt;wsp:rsid wsp:val=&quot;00E2590F&quot;/&gt;&lt;wsp:rsid wsp:val=&quot;00E25F7F&quot;/&gt;&lt;wsp:rsid wsp:val=&quot;00E263E2&quot;/&gt;&lt;wsp:rsid wsp:val=&quot;00E27D30&quot;/&gt;&lt;wsp:rsid wsp:val=&quot;00E30EEF&quot;/&gt;&lt;wsp:rsid wsp:val=&quot;00E318DE&quot;/&gt;&lt;wsp:rsid wsp:val=&quot;00E3290A&quot;/&gt;&lt;wsp:rsid wsp:val=&quot;00E3330F&quot;/&gt;&lt;wsp:rsid wsp:val=&quot;00E34649&quot;/&gt;&lt;wsp:rsid wsp:val=&quot;00E34F42&quot;/&gt;&lt;wsp:rsid wsp:val=&quot;00E36B7B&quot;/&gt;&lt;wsp:rsid wsp:val=&quot;00E40533&quot;/&gt;&lt;wsp:rsid wsp:val=&quot;00E42730&quot;/&gt;&lt;wsp:rsid wsp:val=&quot;00E42982&quot;/&gt;&lt;wsp:rsid wsp:val=&quot;00E43335&quot;/&gt;&lt;wsp:rsid wsp:val=&quot;00E4346A&quot;/&gt;&lt;wsp:rsid wsp:val=&quot;00E45E20&quot;/&gt;&lt;wsp:rsid wsp:val=&quot;00E463D2&quot;/&gt;&lt;wsp:rsid wsp:val=&quot;00E466B1&quot;/&gt;&lt;wsp:rsid wsp:val=&quot;00E46B7D&quot;/&gt;&lt;wsp:rsid wsp:val=&quot;00E526BE&quot;/&gt;&lt;wsp:rsid wsp:val=&quot;00E527AE&quot;/&gt;&lt;wsp:rsid wsp:val=&quot;00E52929&quot;/&gt;&lt;wsp:rsid wsp:val=&quot;00E52E5A&quot;/&gt;&lt;wsp:rsid wsp:val=&quot;00E53432&quot;/&gt;&lt;wsp:rsid wsp:val=&quot;00E53F3A&quot;/&gt;&lt;wsp:rsid wsp:val=&quot;00E553B3&quot;/&gt;&lt;wsp:rsid wsp:val=&quot;00E556DA&quot;/&gt;&lt;wsp:rsid wsp:val=&quot;00E565C9&quot;/&gt;&lt;wsp:rsid wsp:val=&quot;00E56D90&quot;/&gt;&lt;wsp:rsid wsp:val=&quot;00E575C2&quot;/&gt;&lt;wsp:rsid wsp:val=&quot;00E60021&quot;/&gt;&lt;wsp:rsid wsp:val=&quot;00E6085D&quot;/&gt;&lt;wsp:rsid wsp:val=&quot;00E60BC5&quot;/&gt;&lt;wsp:rsid wsp:val=&quot;00E610E9&quot;/&gt;&lt;wsp:rsid wsp:val=&quot;00E6578B&quot;/&gt;&lt;wsp:rsid wsp:val=&quot;00E66DCD&quot;/&gt;&lt;wsp:rsid wsp:val=&quot;00E67286&quot;/&gt;&lt;wsp:rsid wsp:val=&quot;00E67CD2&quot;/&gt;&lt;wsp:rsid wsp:val=&quot;00E7006E&quot;/&gt;&lt;wsp:rsid wsp:val=&quot;00E70967&quot;/&gt;&lt;wsp:rsid wsp:val=&quot;00E7227F&quot;/&gt;&lt;wsp:rsid wsp:val=&quot;00E731EA&quot;/&gt;&lt;wsp:rsid wsp:val=&quot;00E737BC&quot;/&gt;&lt;wsp:rsid wsp:val=&quot;00E73D68&quot;/&gt;&lt;wsp:rsid wsp:val=&quot;00E74769&quot;/&gt;&lt;wsp:rsid wsp:val=&quot;00E75211&quot;/&gt;&lt;wsp:rsid wsp:val=&quot;00E758AC&quot;/&gt;&lt;wsp:rsid wsp:val=&quot;00E75D29&quot;/&gt;&lt;wsp:rsid wsp:val=&quot;00E812E1&quot;/&gt;&lt;wsp:rsid wsp:val=&quot;00E817C4&quot;/&gt;&lt;wsp:rsid wsp:val=&quot;00E81F69&quot;/&gt;&lt;wsp:rsid wsp:val=&quot;00E83148&quot;/&gt;&lt;wsp:rsid wsp:val=&quot;00E84344&quot;/&gt;&lt;wsp:rsid wsp:val=&quot;00E85296&quot;/&gt;&lt;wsp:rsid wsp:val=&quot;00E87C8E&quot;/&gt;&lt;wsp:rsid wsp:val=&quot;00E90F76&quot;/&gt;&lt;wsp:rsid wsp:val=&quot;00E91562&quot;/&gt;&lt;wsp:rsid wsp:val=&quot;00E92CEB&quot;/&gt;&lt;wsp:rsid wsp:val=&quot;00E94E2F&quot;/&gt;&lt;wsp:rsid wsp:val=&quot;00E9519A&quot;/&gt;&lt;wsp:rsid wsp:val=&quot;00E9698B&quot;/&gt;&lt;wsp:rsid wsp:val=&quot;00E96DCB&quot;/&gt;&lt;wsp:rsid wsp:val=&quot;00E9714C&quot;/&gt;&lt;wsp:rsid wsp:val=&quot;00EA0825&quot;/&gt;&lt;wsp:rsid wsp:val=&quot;00EA3065&quot;/&gt;&lt;wsp:rsid wsp:val=&quot;00EA3597&quot;/&gt;&lt;wsp:rsid wsp:val=&quot;00EA4E26&quot;/&gt;&lt;wsp:rsid wsp:val=&quot;00EA60F0&quot;/&gt;&lt;wsp:rsid wsp:val=&quot;00EA617C&quot;/&gt;&lt;wsp:rsid wsp:val=&quot;00EA6A11&quot;/&gt;&lt;wsp:rsid wsp:val=&quot;00EB0FED&quot;/&gt;&lt;wsp:rsid wsp:val=&quot;00EB4588&quot;/&gt;&lt;wsp:rsid wsp:val=&quot;00EB4BC2&quot;/&gt;&lt;wsp:rsid wsp:val=&quot;00EB54A0&quot;/&gt;&lt;wsp:rsid wsp:val=&quot;00EB57C6&quot;/&gt;&lt;wsp:rsid wsp:val=&quot;00EB5D85&quot;/&gt;&lt;wsp:rsid wsp:val=&quot;00EB6016&quot;/&gt;&lt;wsp:rsid wsp:val=&quot;00EB68E6&quot;/&gt;&lt;wsp:rsid wsp:val=&quot;00EB698D&quot;/&gt;&lt;wsp:rsid wsp:val=&quot;00EC004E&quot;/&gt;&lt;wsp:rsid wsp:val=&quot;00EC0BC6&quot;/&gt;&lt;wsp:rsid wsp:val=&quot;00EC1E02&quot;/&gt;&lt;wsp:rsid wsp:val=&quot;00EC2A05&quot;/&gt;&lt;wsp:rsid wsp:val=&quot;00EC3A45&quot;/&gt;&lt;wsp:rsid wsp:val=&quot;00EC401D&quot;/&gt;&lt;wsp:rsid wsp:val=&quot;00EC5941&quot;/&gt;&lt;wsp:rsid wsp:val=&quot;00EC787C&quot;/&gt;&lt;wsp:rsid wsp:val=&quot;00EC7989&quot;/&gt;&lt;wsp:rsid wsp:val=&quot;00EC7CF7&quot;/&gt;&lt;wsp:rsid wsp:val=&quot;00ED0540&quot;/&gt;&lt;wsp:rsid wsp:val=&quot;00ED0989&quot;/&gt;&lt;wsp:rsid wsp:val=&quot;00ED26FA&quot;/&gt;&lt;wsp:rsid wsp:val=&quot;00ED3206&quot;/&gt;&lt;wsp:rsid wsp:val=&quot;00ED3A57&quot;/&gt;&lt;wsp:rsid wsp:val=&quot;00ED47E0&quot;/&gt;&lt;wsp:rsid wsp:val=&quot;00ED48D4&quot;/&gt;&lt;wsp:rsid wsp:val=&quot;00ED6183&quot;/&gt;&lt;wsp:rsid wsp:val=&quot;00ED71F5&quot;/&gt;&lt;wsp:rsid wsp:val=&quot;00ED7DAA&quot;/&gt;&lt;wsp:rsid wsp:val=&quot;00EE1D05&quot;/&gt;&lt;wsp:rsid wsp:val=&quot;00EE3441&quot;/&gt;&lt;wsp:rsid wsp:val=&quot;00EE34F2&quot;/&gt;&lt;wsp:rsid wsp:val=&quot;00EE446E&quot;/&gt;&lt;wsp:rsid wsp:val=&quot;00EE5EC1&quot;/&gt;&lt;wsp:rsid wsp:val=&quot;00EE76EE&quot;/&gt;&lt;wsp:rsid wsp:val=&quot;00EF03DB&quot;/&gt;&lt;wsp:rsid wsp:val=&quot;00EF1095&quot;/&gt;&lt;wsp:rsid wsp:val=&quot;00EF16A8&quot;/&gt;&lt;wsp:rsid wsp:val=&quot;00EF34A6&quot;/&gt;&lt;wsp:rsid wsp:val=&quot;00EF3A80&quot;/&gt;&lt;wsp:rsid wsp:val=&quot;00EF50D3&quot;/&gt;&lt;wsp:rsid wsp:val=&quot;00EF540B&quot;/&gt;&lt;wsp:rsid wsp:val=&quot;00F003E2&quot;/&gt;&lt;wsp:rsid wsp:val=&quot;00F00B37&quot;/&gt;&lt;wsp:rsid wsp:val=&quot;00F01AF0&quot;/&gt;&lt;wsp:rsid wsp:val=&quot;00F01DAC&quot;/&gt;&lt;wsp:rsid wsp:val=&quot;00F02839&quot;/&gt;&lt;wsp:rsid wsp:val=&quot;00F03A30&quot;/&gt;&lt;wsp:rsid wsp:val=&quot;00F03AD7&quot;/&gt;&lt;wsp:rsid wsp:val=&quot;00F040D1&quot;/&gt;&lt;wsp:rsid wsp:val=&quot;00F052FA&quot;/&gt;&lt;wsp:rsid wsp:val=&quot;00F05383&quot;/&gt;&lt;wsp:rsid wsp:val=&quot;00F056B0&quot;/&gt;&lt;wsp:rsid wsp:val=&quot;00F0667B&quot;/&gt;&lt;wsp:rsid wsp:val=&quot;00F06AEC&quot;/&gt;&lt;wsp:rsid wsp:val=&quot;00F07172&quot;/&gt;&lt;wsp:rsid wsp:val=&quot;00F10295&quot;/&gt;&lt;wsp:rsid wsp:val=&quot;00F1055A&quot;/&gt;&lt;wsp:rsid wsp:val=&quot;00F1116F&quot;/&gt;&lt;wsp:rsid wsp:val=&quot;00F11708&quot;/&gt;&lt;wsp:rsid wsp:val=&quot;00F11726&quot;/&gt;&lt;wsp:rsid wsp:val=&quot;00F12851&quot;/&gt;&lt;wsp:rsid wsp:val=&quot;00F13CAD&quot;/&gt;&lt;wsp:rsid wsp:val=&quot;00F1590C&quot;/&gt;&lt;wsp:rsid wsp:val=&quot;00F15CF6&quot;/&gt;&lt;wsp:rsid wsp:val=&quot;00F16352&quot;/&gt;&lt;wsp:rsid wsp:val=&quot;00F21BD4&quot;/&gt;&lt;wsp:rsid wsp:val=&quot;00F222D4&quot;/&gt;&lt;wsp:rsid wsp:val=&quot;00F2369C&quot;/&gt;&lt;wsp:rsid wsp:val=&quot;00F25038&quot;/&gt;&lt;wsp:rsid wsp:val=&quot;00F25FE5&quot;/&gt;&lt;wsp:rsid wsp:val=&quot;00F26AAA&quot;/&gt;&lt;wsp:rsid wsp:val=&quot;00F303BA&quot;/&gt;&lt;wsp:rsid wsp:val=&quot;00F3132E&quot;/&gt;&lt;wsp:rsid wsp:val=&quot;00F313A8&quot;/&gt;&lt;wsp:rsid wsp:val=&quot;00F337DA&quot;/&gt;&lt;wsp:rsid wsp:val=&quot;00F338C2&quot;/&gt;&lt;wsp:rsid wsp:val=&quot;00F33D61&quot;/&gt;&lt;wsp:rsid wsp:val=&quot;00F3503A&quot;/&gt;&lt;wsp:rsid wsp:val=&quot;00F3533D&quot;/&gt;&lt;wsp:rsid wsp:val=&quot;00F3584C&quot;/&gt;&lt;wsp:rsid wsp:val=&quot;00F35C59&quot;/&gt;&lt;wsp:rsid wsp:val=&quot;00F40B1F&quot;/&gt;&lt;wsp:rsid wsp:val=&quot;00F415C7&quot;/&gt;&lt;wsp:rsid wsp:val=&quot;00F41A84&quot;/&gt;&lt;wsp:rsid wsp:val=&quot;00F42F9D&quot;/&gt;&lt;wsp:rsid wsp:val=&quot;00F43D11&quot;/&gt;&lt;wsp:rsid wsp:val=&quot;00F448F2&quot;/&gt;&lt;wsp:rsid wsp:val=&quot;00F4525C&quot;/&gt;&lt;wsp:rsid wsp:val=&quot;00F45D12&quot;/&gt;&lt;wsp:rsid wsp:val=&quot;00F509E6&quot;/&gt;&lt;wsp:rsid wsp:val=&quot;00F528A8&quot;/&gt;&lt;wsp:rsid wsp:val=&quot;00F52B48&quot;/&gt;&lt;wsp:rsid wsp:val=&quot;00F53945&quot;/&gt;&lt;wsp:rsid wsp:val=&quot;00F53A4D&quot;/&gt;&lt;wsp:rsid wsp:val=&quot;00F550CB&quot;/&gt;&lt;wsp:rsid wsp:val=&quot;00F57C3B&quot;/&gt;&lt;wsp:rsid wsp:val=&quot;00F61DD8&quot;/&gt;&lt;wsp:rsid wsp:val=&quot;00F6213D&quot;/&gt;&lt;wsp:rsid wsp:val=&quot;00F62A2B&quot;/&gt;&lt;wsp:rsid wsp:val=&quot;00F62B02&quot;/&gt;&lt;wsp:rsid wsp:val=&quot;00F63257&quot;/&gt;&lt;wsp:rsid wsp:val=&quot;00F634AE&quot;/&gt;&lt;wsp:rsid wsp:val=&quot;00F64D8C&quot;/&gt;&lt;wsp:rsid wsp:val=&quot;00F6612E&quot;/&gt;&lt;wsp:rsid wsp:val=&quot;00F6677E&quot;/&gt;&lt;wsp:rsid wsp:val=&quot;00F7157A&quot;/&gt;&lt;wsp:rsid wsp:val=&quot;00F71B29&quot;/&gt;&lt;wsp:rsid wsp:val=&quot;00F73F90&quot;/&gt;&lt;wsp:rsid wsp:val=&quot;00F7789F&quot;/&gt;&lt;wsp:rsid wsp:val=&quot;00F77F74&quot;/&gt;&lt;wsp:rsid wsp:val=&quot;00F82CC1&quot;/&gt;&lt;wsp:rsid wsp:val=&quot;00F82E64&quot;/&gt;&lt;wsp:rsid wsp:val=&quot;00F834DF&quot;/&gt;&lt;wsp:rsid wsp:val=&quot;00F83916&quot;/&gt;&lt;wsp:rsid wsp:val=&quot;00F842A3&quot;/&gt;&lt;wsp:rsid wsp:val=&quot;00F84B24&quot;/&gt;&lt;wsp:rsid wsp:val=&quot;00F86764&quot;/&gt;&lt;wsp:rsid wsp:val=&quot;00F90A1B&quot;/&gt;&lt;wsp:rsid wsp:val=&quot;00F911A8&quot;/&gt;&lt;wsp:rsid wsp:val=&quot;00F919CD&quot;/&gt;&lt;wsp:rsid wsp:val=&quot;00F93053&quot;/&gt;&lt;wsp:rsid wsp:val=&quot;00F93F9B&quot;/&gt;&lt;wsp:rsid wsp:val=&quot;00F940EE&quot;/&gt;&lt;wsp:rsid wsp:val=&quot;00F941BD&quot;/&gt;&lt;wsp:rsid wsp:val=&quot;00F94E05&quot;/&gt;&lt;wsp:rsid wsp:val=&quot;00F961A8&quot;/&gt;&lt;wsp:rsid wsp:val=&quot;00F9622D&quot;/&gt;&lt;wsp:rsid wsp:val=&quot;00FA14BE&quot;/&gt;&lt;wsp:rsid wsp:val=&quot;00FA17C9&quot;/&gt;&lt;wsp:rsid wsp:val=&quot;00FA21E3&quot;/&gt;&lt;wsp:rsid wsp:val=&quot;00FA2866&quot;/&gt;&lt;wsp:rsid wsp:val=&quot;00FA35D6&quot;/&gt;&lt;wsp:rsid wsp:val=&quot;00FA35F8&quot;/&gt;&lt;wsp:rsid wsp:val=&quot;00FA49AC&quot;/&gt;&lt;wsp:rsid wsp:val=&quot;00FA4D90&quot;/&gt;&lt;wsp:rsid wsp:val=&quot;00FA5632&quot;/&gt;&lt;wsp:rsid wsp:val=&quot;00FA7C8A&quot;/&gt;&lt;wsp:rsid wsp:val=&quot;00FA7CE2&quot;/&gt;&lt;wsp:rsid wsp:val=&quot;00FB0D45&quot;/&gt;&lt;wsp:rsid wsp:val=&quot;00FB21CC&quot;/&gt;&lt;wsp:rsid wsp:val=&quot;00FB4E76&quot;/&gt;&lt;wsp:rsid wsp:val=&quot;00FB64CB&quot;/&gt;&lt;wsp:rsid wsp:val=&quot;00FC0FEA&quot;/&gt;&lt;wsp:rsid wsp:val=&quot;00FC1620&quot;/&gt;&lt;wsp:rsid wsp:val=&quot;00FC2D20&quot;/&gt;&lt;wsp:rsid wsp:val=&quot;00FC4AAA&quot;/&gt;&lt;wsp:rsid wsp:val=&quot;00FC4AD3&quot;/&gt;&lt;wsp:rsid wsp:val=&quot;00FC619F&quot;/&gt;&lt;wsp:rsid wsp:val=&quot;00FC630F&quot;/&gt;&lt;wsp:rsid wsp:val=&quot;00FC6A62&quot;/&gt;&lt;wsp:rsid wsp:val=&quot;00FC6FB2&quot;/&gt;&lt;wsp:rsid wsp:val=&quot;00FC7DDC&quot;/&gt;&lt;wsp:rsid wsp:val=&quot;00FC7F7E&quot;/&gt;&lt;wsp:rsid wsp:val=&quot;00FD0F2A&quot;/&gt;&lt;wsp:rsid wsp:val=&quot;00FD1690&quot;/&gt;&lt;wsp:rsid wsp:val=&quot;00FD2D61&quot;/&gt;&lt;wsp:rsid wsp:val=&quot;00FD452D&quot;/&gt;&lt;wsp:rsid wsp:val=&quot;00FD4E17&quot;/&gt;&lt;wsp:rsid wsp:val=&quot;00FD5846&quot;/&gt;&lt;wsp:rsid wsp:val=&quot;00FD624C&quot;/&gt;&lt;wsp:rsid wsp:val=&quot;00FD6457&quot;/&gt;&lt;wsp:rsid wsp:val=&quot;00FD70BC&quot;/&gt;&lt;wsp:rsid wsp:val=&quot;00FD763F&quot;/&gt;&lt;wsp:rsid wsp:val=&quot;00FE0F1C&quot;/&gt;&lt;wsp:rsid wsp:val=&quot;00FE0FFA&quot;/&gt;&lt;wsp:rsid wsp:val=&quot;00FE1AFA&quot;/&gt;&lt;wsp:rsid wsp:val=&quot;00FE1F6C&quot;/&gt;&lt;wsp:rsid wsp:val=&quot;00FE226C&quot;/&gt;&lt;wsp:rsid wsp:val=&quot;00FE24BD&quot;/&gt;&lt;wsp:rsid wsp:val=&quot;00FE3AE0&quot;/&gt;&lt;wsp:rsid wsp:val=&quot;00FE443E&quot;/&gt;&lt;wsp:rsid wsp:val=&quot;00FE4E37&quot;/&gt;&lt;wsp:rsid wsp:val=&quot;00FE50CD&quot;/&gt;&lt;wsp:rsid wsp:val=&quot;00FF023D&quot;/&gt;&lt;wsp:rsid wsp:val=&quot;00FF1DB3&quot;/&gt;&lt;wsp:rsid wsp:val=&quot;00FF5C7F&quot;/&gt;&lt;wsp:rsid wsp:val=&quot;00FF67C5&quot;/&gt;&lt;wsp:rsid wsp:val=&quot;00FF70AD&quot;/&gt;&lt;wsp:rsid wsp:val=&quot;00FF7A3F&quot;/&gt;&lt;wsp:rsid wsp:val=&quot;00FF7A9A&quot;/&gt;&lt;/wsp:rsids&gt;&lt;/w:docPr&gt;&lt;w:body&gt;&lt;wx:sect&gt;&lt;w:p wsp:rsidR=&quot;00000000&quot; wsp:rsidRDefault=&quot;00364992&quot; wsp:rsidP=&quot;00364992&quot;&gt;&lt;m:oMathPara&gt;&lt;m:oMath&gt;&lt;m:sSub&gt;&lt;m:sSubPr&gt;&lt;m:ctrlPr&gt;&lt;aml:annotation aml:id=&quot;0&quot; w:type=&quot;Word.Insertion&quot; aml:author=&quot;       &quot; aml:createdate=&quot;2014-09-18T16:22:00Z&quot;&gt;&lt;aml:content&gt;&lt;w:rPr&gt;&lt;w:rFonts w:ascii=&quot;Cambria Math&quot; w:h-ansi=&quot;Cambria Math&quot;/&gt;&lt;wx:font wx:val=&quot;Cambria Math&quot;/&gt;&lt;w:i/&gt;&lt;/w:rPr&gt;&lt;/aml:content&gt;&lt;/aml:annotation&gt;&lt;/m:ctrlPr&gt;&lt;/m:sSubPr&gt;&lt;m:e&gt;&lt;m:r&gt;&lt;w:rPr&gt;&lt;w:rFonts w:ascii=&quot;Cambria Math&quot; w:h-ansi=&quot;Cambria Math&quot;/&gt;&lt;wx:font wx:val=&quot;Cambria Math&quot;/&gt;&lt;w:i/&gt;&lt;/w:rPr&gt;&lt;m:t&gt;ìÄ&lt;/m:t&gt;&lt;/m:r&gt;&lt;/m:e&gt;&lt;m:sub&gt;&lt;m:acc&gt;&lt;m:accPr&gt;&lt;m:chr m:val=&quot;íÉ&quot;/&gt;&lt;m:ctrlPr&gt;&lt;aml:annotation aml:id=&quot;1&quot; w:type=&quot;Word.Insertion&quot; aml:author=&quot;       &quot; aml:createdate=&quot;2014-09-18T16:22:00Z&quot;&gt;&lt;aml:content&gt;&lt;w:rPr&gt;&lt;w:rFonts w:ascii=&quot;Cambria Math&quot; w:h-ansi=&quot;Cambria Math&quot;/&gt;&lt;wx:font wx:val=&quot;Cambria Math&quot;/&gt;&lt;w:i/&gt;&lt;/w:rPr&gt;&lt;/aml:content&gt;&lt;/aml:annotation&gt;&lt;/m:ctrlPr&gt;&lt;/m:accPr&gt;&lt;m:e&gt;&lt;m:r&gt;&lt;w:rPr&gt;&lt;w:rFonts w:ascii=&quot;Cambria Math&quot; w:h-ansi=&quot;Cambria Math&quot;/&gt;&lt;wx:font wx:val=&quot;Cambria Math&quot;/&gt;&lt;w:i/&gt;&lt;/w:rPr&gt;&lt;m:t&gt;X&lt;/m:t&gt;&lt;/m:r&gt;&lt;/m:e&gt;&lt;/m:acc&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ins>
      <w:r w:rsidRPr="00843F5F">
        <w:rPr>
          <w:highlight w:val="yellow"/>
        </w:rPr>
        <w:fldChar w:fldCharType="end"/>
      </w:r>
      <w:r w:rsidRPr="00843F5F">
        <w:rPr>
          <w:highlight w:val="yellow"/>
        </w:rPr>
        <w:t>)</w:t>
      </w:r>
    </w:p>
    <w:p w14:paraId="05E77ACA" w14:textId="77777777" w:rsidR="00843F5F" w:rsidRPr="00843F5F" w:rsidRDefault="00843F5F" w:rsidP="00843F5F">
      <w:pPr>
        <w:rPr>
          <w:highlight w:val="yellow"/>
        </w:rPr>
      </w:pPr>
    </w:p>
    <w:p w14:paraId="1C5E5726" w14:textId="0EF00B8D" w:rsidR="00843F5F" w:rsidRPr="00843F5F" w:rsidRDefault="00843F5F" w:rsidP="00843F5F">
      <w:pPr>
        <w:rPr>
          <w:highlight w:val="yellow"/>
        </w:rPr>
      </w:pPr>
      <w:r w:rsidRPr="00843F5F">
        <w:rPr>
          <w:highlight w:val="yellow"/>
        </w:rPr>
        <w:tab/>
        <w:t>CI</w:t>
      </w:r>
      <w:r w:rsidRPr="00843F5F">
        <w:rPr>
          <w:highlight w:val="yellow"/>
          <w:vertAlign w:val="subscript"/>
        </w:rPr>
        <w:t>(95%)</w:t>
      </w:r>
      <w:r w:rsidRPr="00843F5F">
        <w:rPr>
          <w:highlight w:val="yellow"/>
        </w:rPr>
        <w:t xml:space="preserve"> = </w:t>
      </w:r>
      <w:r w:rsidR="000C0408">
        <w:rPr>
          <w:noProof/>
          <w:position w:val="-4"/>
        </w:rPr>
        <w:drawing>
          <wp:inline distT="0" distB="0" distL="0" distR="0" wp14:anchorId="1044D02E" wp14:editId="2588DF6C">
            <wp:extent cx="169545" cy="194945"/>
            <wp:effectExtent l="0" t="0" r="825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545" cy="194945"/>
                    </a:xfrm>
                    <a:prstGeom prst="rect">
                      <a:avLst/>
                    </a:prstGeom>
                    <a:noFill/>
                    <a:ln>
                      <a:noFill/>
                    </a:ln>
                  </pic:spPr>
                </pic:pic>
              </a:graphicData>
            </a:graphic>
          </wp:inline>
        </w:drawing>
      </w:r>
      <w:r w:rsidRPr="00843F5F">
        <w:rPr>
          <w:rFonts w:ascii="Cambria" w:hAnsi="Cambria"/>
          <w:highlight w:val="yellow"/>
        </w:rPr>
        <w:t>±</w:t>
      </w:r>
      <w:r w:rsidRPr="00843F5F">
        <w:rPr>
          <w:highlight w:val="yellow"/>
        </w:rPr>
        <w:t xml:space="preserve">  </w:t>
      </w:r>
      <w:r w:rsidRPr="00843F5F">
        <w:rPr>
          <w:i/>
          <w:highlight w:val="yellow"/>
        </w:rPr>
        <w:t>z</w:t>
      </w:r>
      <w:r w:rsidRPr="00843F5F">
        <w:rPr>
          <w:highlight w:val="yellow"/>
        </w:rPr>
        <w:t>(</w:t>
      </w:r>
      <w:r w:rsidRPr="00843F5F">
        <w:rPr>
          <w:highlight w:val="yellow"/>
        </w:rPr>
        <w:fldChar w:fldCharType="begin"/>
      </w:r>
      <w:r w:rsidRPr="00843F5F">
        <w:rPr>
          <w:highlight w:val="yellow"/>
        </w:rPr>
        <w:instrText xml:space="preserve"> QUOTE </w:instrText>
      </w:r>
      <w:r w:rsidR="000C0408">
        <w:rPr>
          <w:position w:val="-6"/>
          <w:highlight w:val="yellow"/>
        </w:rPr>
        <w:pict w14:anchorId="3AF34123">
          <v:shape id="_x0000_i1031" type="#_x0000_t75" style="width:14pt;height:1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efaultTabStop w:val=&quot;720&quot;/&gt;&lt;w:doNotHyphenateCaps/&gt;&lt;w:punctuationKerning/&gt;&lt;w:characterSpacingControl w:val=&quot;DontCompress&quot;/&gt;&lt;w:webPageEncoding w:val=&quot;windows-1252&quot;/&gt;&lt;w:doNotSaveWebPagesAsSingleFile/&gt;&lt;w:pixelsPerInch w:val=&quot;96&quot;/&gt;&lt;w:targetScreenSz w:val=&quot;800x600&quot;/&gt;&lt;w:savePreviewPicture/&gt;&lt;w:validateAgainstSchema/&gt;&lt;w:saveInvalidXML w:val=&quot;off&quot;/&gt;&lt;w:ignoreMixedContent w:val=&quot;off&quot;/&gt;&lt;w:alwaysShowPlaceholderText w:val=&quot;off&quot;/&gt;&lt;w:compat&gt;&lt;w:dontAllowFieldEndSelect/&gt;&lt;w:useWord2002TableStyleRules/&gt;&lt;/w:compat&gt;&lt;wsp:rsids&gt;&lt;wsp:rsidRoot wsp:val=&quot;00174985&quot;/&gt;&lt;wsp:rsid wsp:val=&quot;000024C6&quot;/&gt;&lt;wsp:rsid wsp:val=&quot;00004D7F&quot;/&gt;&lt;wsp:rsid wsp:val=&quot;00005136&quot;/&gt;&lt;wsp:rsid wsp:val=&quot;00005612&quot;/&gt;&lt;wsp:rsid wsp:val=&quot;000056B9&quot;/&gt;&lt;wsp:rsid wsp:val=&quot;0000629E&quot;/&gt;&lt;wsp:rsid wsp:val=&quot;00006537&quot;/&gt;&lt;wsp:rsid wsp:val=&quot;00011B5E&quot;/&gt;&lt;wsp:rsid wsp:val=&quot;00013400&quot;/&gt;&lt;wsp:rsid wsp:val=&quot;000167DB&quot;/&gt;&lt;wsp:rsid wsp:val=&quot;0002112A&quot;/&gt;&lt;wsp:rsid wsp:val=&quot;000215DE&quot;/&gt;&lt;wsp:rsid wsp:val=&quot;00022830&quot;/&gt;&lt;wsp:rsid wsp:val=&quot;0002355E&quot;/&gt;&lt;wsp:rsid wsp:val=&quot;00024B53&quot;/&gt;&lt;wsp:rsid wsp:val=&quot;00025670&quot;/&gt;&lt;wsp:rsid wsp:val=&quot;00027FE6&quot;/&gt;&lt;wsp:rsid wsp:val=&quot;000308FC&quot;/&gt;&lt;wsp:rsid wsp:val=&quot;000311AD&quot;/&gt;&lt;wsp:rsid wsp:val=&quot;00031FFF&quot;/&gt;&lt;wsp:rsid wsp:val=&quot;0003237D&quot;/&gt;&lt;wsp:rsid wsp:val=&quot;00033107&quot;/&gt;&lt;wsp:rsid wsp:val=&quot;00034820&quot;/&gt;&lt;wsp:rsid wsp:val=&quot;000352EC&quot;/&gt;&lt;wsp:rsid wsp:val=&quot;000376DD&quot;/&gt;&lt;wsp:rsid wsp:val=&quot;00037701&quot;/&gt;&lt;wsp:rsid wsp:val=&quot;0003793F&quot;/&gt;&lt;wsp:rsid wsp:val=&quot;0004025C&quot;/&gt;&lt;wsp:rsid wsp:val=&quot;000435EC&quot;/&gt;&lt;wsp:rsid wsp:val=&quot;00043CE5&quot;/&gt;&lt;wsp:rsid wsp:val=&quot;00043DFB&quot;/&gt;&lt;wsp:rsid wsp:val=&quot;00044691&quot;/&gt;&lt;wsp:rsid wsp:val=&quot;0004694F&quot;/&gt;&lt;wsp:rsid wsp:val=&quot;00046A5D&quot;/&gt;&lt;wsp:rsid wsp:val=&quot;00050A39&quot;/&gt;&lt;wsp:rsid wsp:val=&quot;000519C4&quot;/&gt;&lt;wsp:rsid wsp:val=&quot;0005300A&quot;/&gt;&lt;wsp:rsid wsp:val=&quot;00055E9D&quot;/&gt;&lt;wsp:rsid wsp:val=&quot;0005600D&quot;/&gt;&lt;wsp:rsid wsp:val=&quot;00056133&quot;/&gt;&lt;wsp:rsid wsp:val=&quot;00056E1F&quot;/&gt;&lt;wsp:rsid wsp:val=&quot;00057253&quot;/&gt;&lt;wsp:rsid wsp:val=&quot;00060330&quot;/&gt;&lt;wsp:rsid wsp:val=&quot;00060839&quot;/&gt;&lt;wsp:rsid wsp:val=&quot;00061491&quot;/&gt;&lt;wsp:rsid wsp:val=&quot;00061A68&quot;/&gt;&lt;wsp:rsid wsp:val=&quot;00061E94&quot;/&gt;&lt;wsp:rsid wsp:val=&quot;0006254B&quot;/&gt;&lt;wsp:rsid wsp:val=&quot;00063878&quot;/&gt;&lt;wsp:rsid wsp:val=&quot;0006616C&quot;/&gt;&lt;wsp:rsid wsp:val=&quot;00066FB8&quot;/&gt;&lt;wsp:rsid wsp:val=&quot;00067016&quot;/&gt;&lt;wsp:rsid wsp:val=&quot;0006740C&quot;/&gt;&lt;wsp:rsid wsp:val=&quot;00070DC9&quot;/&gt;&lt;wsp:rsid wsp:val=&quot;00072EDB&quot;/&gt;&lt;wsp:rsid wsp:val=&quot;000735BF&quot;/&gt;&lt;wsp:rsid wsp:val=&quot;000745E4&quot;/&gt;&lt;wsp:rsid wsp:val=&quot;00074676&quot;/&gt;&lt;wsp:rsid wsp:val=&quot;00076147&quot;/&gt;&lt;wsp:rsid wsp:val=&quot;00076EAA&quot;/&gt;&lt;wsp:rsid wsp:val=&quot;00077649&quot;/&gt;&lt;wsp:rsid wsp:val=&quot;000820DC&quot;/&gt;&lt;wsp:rsid wsp:val=&quot;00082649&quot;/&gt;&lt;wsp:rsid wsp:val=&quot;000839AE&quot;/&gt;&lt;wsp:rsid wsp:val=&quot;00084716&quot;/&gt;&lt;wsp:rsid wsp:val=&quot;00086467&quot;/&gt;&lt;wsp:rsid wsp:val=&quot;000864AD&quot;/&gt;&lt;wsp:rsid wsp:val=&quot;000873C3&quot;/&gt;&lt;wsp:rsid wsp:val=&quot;00090E8A&quot;/&gt;&lt;wsp:rsid wsp:val=&quot;00090FCE&quot;/&gt;&lt;wsp:rsid wsp:val=&quot;000915B4&quot;/&gt;&lt;wsp:rsid wsp:val=&quot;000925FB&quot;/&gt;&lt;wsp:rsid wsp:val=&quot;000927BB&quot;/&gt;&lt;wsp:rsid wsp:val=&quot;00093448&quot;/&gt;&lt;wsp:rsid wsp:val=&quot;00094203&quot;/&gt;&lt;wsp:rsid wsp:val=&quot;00094A45&quot;/&gt;&lt;wsp:rsid wsp:val=&quot;0009539F&quot;/&gt;&lt;wsp:rsid wsp:val=&quot;00096481&quot;/&gt;&lt;wsp:rsid wsp:val=&quot;000971FB&quot;/&gt;&lt;wsp:rsid wsp:val=&quot;000A11A5&quot;/&gt;&lt;wsp:rsid wsp:val=&quot;000A1265&quot;/&gt;&lt;wsp:rsid wsp:val=&quot;000A3C9E&quot;/&gt;&lt;wsp:rsid wsp:val=&quot;000A3CB7&quot;/&gt;&lt;wsp:rsid wsp:val=&quot;000A47B7&quot;/&gt;&lt;wsp:rsid wsp:val=&quot;000A7643&quot;/&gt;&lt;wsp:rsid wsp:val=&quot;000B0654&quot;/&gt;&lt;wsp:rsid wsp:val=&quot;000B0749&quot;/&gt;&lt;wsp:rsid wsp:val=&quot;000B1459&quot;/&gt;&lt;wsp:rsid wsp:val=&quot;000B1ADE&quot;/&gt;&lt;wsp:rsid wsp:val=&quot;000B1E97&quot;/&gt;&lt;wsp:rsid wsp:val=&quot;000B2133&quot;/&gt;&lt;wsp:rsid wsp:val=&quot;000B275E&quot;/&gt;&lt;wsp:rsid wsp:val=&quot;000B6721&quot;/&gt;&lt;wsp:rsid wsp:val=&quot;000C4AA7&quot;/&gt;&lt;wsp:rsid wsp:val=&quot;000C755D&quot;/&gt;&lt;wsp:rsid wsp:val=&quot;000D084D&quot;/&gt;&lt;wsp:rsid wsp:val=&quot;000D0F3C&quot;/&gt;&lt;wsp:rsid wsp:val=&quot;000D1822&quot;/&gt;&lt;wsp:rsid wsp:val=&quot;000D245B&quot;/&gt;&lt;wsp:rsid wsp:val=&quot;000D2515&quot;/&gt;&lt;wsp:rsid wsp:val=&quot;000D3112&quot;/&gt;&lt;wsp:rsid wsp:val=&quot;000D3EBA&quot;/&gt;&lt;wsp:rsid wsp:val=&quot;000D3EE7&quot;/&gt;&lt;wsp:rsid wsp:val=&quot;000D4B8B&quot;/&gt;&lt;wsp:rsid wsp:val=&quot;000D52C3&quot;/&gt;&lt;wsp:rsid wsp:val=&quot;000D595E&quot;/&gt;&lt;wsp:rsid wsp:val=&quot;000D5BAB&quot;/&gt;&lt;wsp:rsid wsp:val=&quot;000D78F7&quot;/&gt;&lt;wsp:rsid wsp:val=&quot;000E2E4C&quot;/&gt;&lt;wsp:rsid wsp:val=&quot;000E310F&quot;/&gt;&lt;wsp:rsid wsp:val=&quot;000E3516&quot;/&gt;&lt;wsp:rsid wsp:val=&quot;000E3BE7&quot;/&gt;&lt;wsp:rsid wsp:val=&quot;000E4EDD&quot;/&gt;&lt;wsp:rsid wsp:val=&quot;000E6026&quot;/&gt;&lt;wsp:rsid wsp:val=&quot;000E6937&quot;/&gt;&lt;wsp:rsid wsp:val=&quot;000E70E5&quot;/&gt;&lt;wsp:rsid wsp:val=&quot;000F10EC&quot;/&gt;&lt;wsp:rsid wsp:val=&quot;000F114C&quot;/&gt;&lt;wsp:rsid wsp:val=&quot;000F1411&quot;/&gt;&lt;wsp:rsid wsp:val=&quot;000F1F3D&quot;/&gt;&lt;wsp:rsid wsp:val=&quot;000F2F39&quot;/&gt;&lt;wsp:rsid wsp:val=&quot;000F432D&quot;/&gt;&lt;wsp:rsid wsp:val=&quot;000F446E&quot;/&gt;&lt;wsp:rsid wsp:val=&quot;000F5298&quot;/&gt;&lt;wsp:rsid wsp:val=&quot;000F5F4A&quot;/&gt;&lt;wsp:rsid wsp:val=&quot;000F6C93&quot;/&gt;&lt;wsp:rsid wsp:val=&quot;00101E9B&quot;/&gt;&lt;wsp:rsid wsp:val=&quot;00103C9A&quot;/&gt;&lt;wsp:rsid wsp:val=&quot;00103E79&quot;/&gt;&lt;wsp:rsid wsp:val=&quot;0010703A&quot;/&gt;&lt;wsp:rsid wsp:val=&quot;00107892&quot;/&gt;&lt;wsp:rsid wsp:val=&quot;0011148A&quot;/&gt;&lt;wsp:rsid wsp:val=&quot;00111607&quot;/&gt;&lt;wsp:rsid wsp:val=&quot;00112817&quot;/&gt;&lt;wsp:rsid wsp:val=&quot;001128B8&quot;/&gt;&lt;wsp:rsid wsp:val=&quot;00113FC5&quot;/&gt;&lt;wsp:rsid wsp:val=&quot;001149F3&quot;/&gt;&lt;wsp:rsid wsp:val=&quot;001162E4&quot;/&gt;&lt;wsp:rsid wsp:val=&quot;00116549&quot;/&gt;&lt;wsp:rsid wsp:val=&quot;00116AC2&quot;/&gt;&lt;wsp:rsid wsp:val=&quot;00116F18&quot;/&gt;&lt;wsp:rsid wsp:val=&quot;0012011C&quot;/&gt;&lt;wsp:rsid wsp:val=&quot;00120FEA&quot;/&gt;&lt;wsp:rsid wsp:val=&quot;00121D19&quot;/&gt;&lt;wsp:rsid wsp:val=&quot;001236AD&quot;/&gt;&lt;wsp:rsid wsp:val=&quot;00123EA0&quot;/&gt;&lt;wsp:rsid wsp:val=&quot;00126235&quot;/&gt;&lt;wsp:rsid wsp:val=&quot;001264CF&quot;/&gt;&lt;wsp:rsid wsp:val=&quot;0012748A&quot;/&gt;&lt;wsp:rsid wsp:val=&quot;0013044A&quot;/&gt;&lt;wsp:rsid wsp:val=&quot;00134DFF&quot;/&gt;&lt;wsp:rsid wsp:val=&quot;00140820&quot;/&gt;&lt;wsp:rsid wsp:val=&quot;00142774&quot;/&gt;&lt;wsp:rsid wsp:val=&quot;00145A10&quot;/&gt;&lt;wsp:rsid wsp:val=&quot;00145D02&quot;/&gt;&lt;wsp:rsid wsp:val=&quot;00150F71&quot;/&gt;&lt;wsp:rsid wsp:val=&quot;00151C0A&quot;/&gt;&lt;wsp:rsid wsp:val=&quot;001527C1&quot;/&gt;&lt;wsp:rsid wsp:val=&quot;001549C6&quot;/&gt;&lt;wsp:rsid wsp:val=&quot;00155BED&quot;/&gt;&lt;wsp:rsid wsp:val=&quot;00157F83&quot;/&gt;&lt;wsp:rsid wsp:val=&quot;00161341&quot;/&gt;&lt;wsp:rsid wsp:val=&quot;0016399D&quot;/&gt;&lt;wsp:rsid wsp:val=&quot;00163CBC&quot;/&gt;&lt;wsp:rsid wsp:val=&quot;00164E78&quot;/&gt;&lt;wsp:rsid wsp:val=&quot;00165B59&quot;/&gt;&lt;wsp:rsid wsp:val=&quot;00170949&quot;/&gt;&lt;wsp:rsid wsp:val=&quot;00170CD6&quot;/&gt;&lt;wsp:rsid wsp:val=&quot;00172531&quot;/&gt;&lt;wsp:rsid wsp:val=&quot;0017338E&quot;/&gt;&lt;wsp:rsid wsp:val=&quot;0017562F&quot;/&gt;&lt;wsp:rsid wsp:val=&quot;001775B4&quot;/&gt;&lt;wsp:rsid wsp:val=&quot;0018177A&quot;/&gt;&lt;wsp:rsid wsp:val=&quot;00181EC9&quot;/&gt;&lt;wsp:rsid wsp:val=&quot;00182C39&quot;/&gt;&lt;wsp:rsid wsp:val=&quot;00183CEF&quot;/&gt;&lt;wsp:rsid wsp:val=&quot;00184C4C&quot;/&gt;&lt;wsp:rsid wsp:val=&quot;001859FF&quot;/&gt;&lt;wsp:rsid wsp:val=&quot;00187956&quot;/&gt;&lt;wsp:rsid wsp:val=&quot;001904EF&quot;/&gt;&lt;wsp:rsid wsp:val=&quot;001916F9&quot;/&gt;&lt;wsp:rsid wsp:val=&quot;00194B20&quot;/&gt;&lt;wsp:rsid wsp:val=&quot;00196761&quot;/&gt;&lt;wsp:rsid wsp:val=&quot;00196FFD&quot;/&gt;&lt;wsp:rsid wsp:val=&quot;001973EE&quot;/&gt;&lt;wsp:rsid wsp:val=&quot;00197433&quot;/&gt;&lt;wsp:rsid wsp:val=&quot;001A426A&quot;/&gt;&lt;wsp:rsid wsp:val=&quot;001A581B&quot;/&gt;&lt;wsp:rsid wsp:val=&quot;001A59E6&quot;/&gt;&lt;wsp:rsid wsp:val=&quot;001A6483&quot;/&gt;&lt;wsp:rsid wsp:val=&quot;001A7A23&quot;/&gt;&lt;wsp:rsid wsp:val=&quot;001B027C&quot;/&gt;&lt;wsp:rsid wsp:val=&quot;001B1A89&quot;/&gt;&lt;wsp:rsid wsp:val=&quot;001B2564&quot;/&gt;&lt;wsp:rsid wsp:val=&quot;001B36E3&quot;/&gt;&lt;wsp:rsid wsp:val=&quot;001B4B16&quot;/&gt;&lt;wsp:rsid wsp:val=&quot;001B5165&quot;/&gt;&lt;wsp:rsid wsp:val=&quot;001B6F90&quot;/&gt;&lt;wsp:rsid wsp:val=&quot;001B7E62&quot;/&gt;&lt;wsp:rsid wsp:val=&quot;001C19FF&quot;/&gt;&lt;wsp:rsid wsp:val=&quot;001C400F&quot;/&gt;&lt;wsp:rsid wsp:val=&quot;001C4BF1&quot;/&gt;&lt;wsp:rsid wsp:val=&quot;001C4C41&quot;/&gt;&lt;wsp:rsid wsp:val=&quot;001C68CE&quot;/&gt;&lt;wsp:rsid wsp:val=&quot;001C6F15&quot;/&gt;&lt;wsp:rsid wsp:val=&quot;001C704B&quot;/&gt;&lt;wsp:rsid wsp:val=&quot;001D129D&quot;/&gt;&lt;wsp:rsid wsp:val=&quot;001D1369&quot;/&gt;&lt;wsp:rsid wsp:val=&quot;001D1957&quot;/&gt;&lt;wsp:rsid wsp:val=&quot;001D21DA&quot;/&gt;&lt;wsp:rsid wsp:val=&quot;001D256A&quot;/&gt;&lt;wsp:rsid wsp:val=&quot;001D37CF&quot;/&gt;&lt;wsp:rsid wsp:val=&quot;001D500F&quot;/&gt;&lt;wsp:rsid wsp:val=&quot;001D5E61&quot;/&gt;&lt;wsp:rsid wsp:val=&quot;001D7D45&quot;/&gt;&lt;wsp:rsid wsp:val=&quot;001E03A9&quot;/&gt;&lt;wsp:rsid wsp:val=&quot;001E0A8A&quot;/&gt;&lt;wsp:rsid wsp:val=&quot;001E0B3F&quot;/&gt;&lt;wsp:rsid wsp:val=&quot;001E212F&quot;/&gt;&lt;wsp:rsid wsp:val=&quot;001E3DFC&quot;/&gt;&lt;wsp:rsid wsp:val=&quot;001E3F68&quot;/&gt;&lt;wsp:rsid wsp:val=&quot;001E4E13&quot;/&gt;&lt;wsp:rsid wsp:val=&quot;001E52C0&quot;/&gt;&lt;wsp:rsid wsp:val=&quot;001E5829&quot;/&gt;&lt;wsp:rsid wsp:val=&quot;001E5FF7&quot;/&gt;&lt;wsp:rsid wsp:val=&quot;001E61DF&quot;/&gt;&lt;wsp:rsid wsp:val=&quot;001E76C1&quot;/&gt;&lt;wsp:rsid wsp:val=&quot;001F1028&quot;/&gt;&lt;wsp:rsid wsp:val=&quot;001F1DDD&quot;/&gt;&lt;wsp:rsid wsp:val=&quot;001F3272&quot;/&gt;&lt;wsp:rsid wsp:val=&quot;001F4290&quot;/&gt;&lt;wsp:rsid wsp:val=&quot;001F42D1&quot;/&gt;&lt;wsp:rsid wsp:val=&quot;001F4E52&quot;/&gt;&lt;wsp:rsid wsp:val=&quot;001F5971&quot;/&gt;&lt;wsp:rsid wsp:val=&quot;001F5C4E&quot;/&gt;&lt;wsp:rsid wsp:val=&quot;001F6028&quot;/&gt;&lt;wsp:rsid wsp:val=&quot;001F6DAA&quot;/&gt;&lt;wsp:rsid wsp:val=&quot;00200C77&quot;/&gt;&lt;wsp:rsid wsp:val=&quot;00201588&quot;/&gt;&lt;wsp:rsid wsp:val=&quot;002020C8&quot;/&gt;&lt;wsp:rsid wsp:val=&quot;00204169&quot;/&gt;&lt;wsp:rsid wsp:val=&quot;00205086&quot;/&gt;&lt;wsp:rsid wsp:val=&quot;00205585&quot;/&gt;&lt;wsp:rsid wsp:val=&quot;0020594C&quot;/&gt;&lt;wsp:rsid wsp:val=&quot;002069E2&quot;/&gt;&lt;wsp:rsid wsp:val=&quot;00207B64&quot;/&gt;&lt;wsp:rsid wsp:val=&quot;002104CC&quot;/&gt;&lt;wsp:rsid wsp:val=&quot;00211E8E&quot;/&gt;&lt;wsp:rsid wsp:val=&quot;00212742&quot;/&gt;&lt;wsp:rsid wsp:val=&quot;00212BCC&quot;/&gt;&lt;wsp:rsid wsp:val=&quot;00214AD5&quot;/&gt;&lt;wsp:rsid wsp:val=&quot;00220195&quot;/&gt;&lt;wsp:rsid wsp:val=&quot;002202F4&quot;/&gt;&lt;wsp:rsid wsp:val=&quot;002209DF&quot;/&gt;&lt;wsp:rsid wsp:val=&quot;00223A7A&quot;/&gt;&lt;wsp:rsid wsp:val=&quot;00223DB7&quot;/&gt;&lt;wsp:rsid wsp:val=&quot;00224C4C&quot;/&gt;&lt;wsp:rsid wsp:val=&quot;002251E5&quot;/&gt;&lt;wsp:rsid wsp:val=&quot;00225900&quot;/&gt;&lt;wsp:rsid wsp:val=&quot;0022663D&quot;/&gt;&lt;wsp:rsid wsp:val=&quot;00227AC4&quot;/&gt;&lt;wsp:rsid wsp:val=&quot;00227AD0&quot;/&gt;&lt;wsp:rsid wsp:val=&quot;00230C71&quot;/&gt;&lt;wsp:rsid wsp:val=&quot;00230CF2&quot;/&gt;&lt;wsp:rsid wsp:val=&quot;0023198D&quot;/&gt;&lt;wsp:rsid wsp:val=&quot;00232381&quot;/&gt;&lt;wsp:rsid wsp:val=&quot;002333B0&quot;/&gt;&lt;wsp:rsid wsp:val=&quot;002352B6&quot;/&gt;&lt;wsp:rsid wsp:val=&quot;0023588F&quot;/&gt;&lt;wsp:rsid wsp:val=&quot;002412CC&quot;/&gt;&lt;wsp:rsid wsp:val=&quot;002425C9&quot;/&gt;&lt;wsp:rsid wsp:val=&quot;00243852&quot;/&gt;&lt;wsp:rsid wsp:val=&quot;00243DBE&quot;/&gt;&lt;wsp:rsid wsp:val=&quot;00243FAF&quot;/&gt;&lt;wsp:rsid wsp:val=&quot;00250785&quot;/&gt;&lt;wsp:rsid wsp:val=&quot;00251057&quot;/&gt;&lt;wsp:rsid wsp:val=&quot;00251119&quot;/&gt;&lt;wsp:rsid wsp:val=&quot;00251452&quot;/&gt;&lt;wsp:rsid wsp:val=&quot;002527B7&quot;/&gt;&lt;wsp:rsid wsp:val=&quot;00253D17&quot;/&gt;&lt;wsp:rsid wsp:val=&quot;00253DE5&quot;/&gt;&lt;wsp:rsid wsp:val=&quot;00253E42&quot;/&gt;&lt;wsp:rsid wsp:val=&quot;00255A82&quot;/&gt;&lt;wsp:rsid wsp:val=&quot;00256BEF&quot;/&gt;&lt;wsp:rsid wsp:val=&quot;00257AD6&quot;/&gt;&lt;wsp:rsid wsp:val=&quot;00257AF6&quot;/&gt;&lt;wsp:rsid wsp:val=&quot;0026055C&quot;/&gt;&lt;wsp:rsid wsp:val=&quot;00264FAA&quot;/&gt;&lt;wsp:rsid wsp:val=&quot;00267D7B&quot;/&gt;&lt;wsp:rsid wsp:val=&quot;00270289&quot;/&gt;&lt;wsp:rsid wsp:val=&quot;00273BF2&quot;/&gt;&lt;wsp:rsid wsp:val=&quot;00273EF9&quot;/&gt;&lt;wsp:rsid wsp:val=&quot;0027439F&quot;/&gt;&lt;wsp:rsid wsp:val=&quot;00274ABA&quot;/&gt;&lt;wsp:rsid wsp:val=&quot;00276367&quot;/&gt;&lt;wsp:rsid wsp:val=&quot;00276D99&quot;/&gt;&lt;wsp:rsid wsp:val=&quot;0027724D&quot;/&gt;&lt;wsp:rsid wsp:val=&quot;00280B05&quot;/&gt;&lt;wsp:rsid wsp:val=&quot;00282122&quot;/&gt;&lt;wsp:rsid wsp:val=&quot;00282274&quot;/&gt;&lt;wsp:rsid wsp:val=&quot;00284095&quot;/&gt;&lt;wsp:rsid wsp:val=&quot;002847F2&quot;/&gt;&lt;wsp:rsid wsp:val=&quot;00284D68&quot;/&gt;&lt;wsp:rsid wsp:val=&quot;00285F7B&quot;/&gt;&lt;wsp:rsid wsp:val=&quot;00290AB9&quot;/&gt;&lt;wsp:rsid wsp:val=&quot;002930D2&quot;/&gt;&lt;wsp:rsid wsp:val=&quot;002931AB&quot;/&gt;&lt;wsp:rsid wsp:val=&quot;002931D1&quot;/&gt;&lt;wsp:rsid wsp:val=&quot;00295498&quot;/&gt;&lt;wsp:rsid wsp:val=&quot;00295B44&quot;/&gt;&lt;wsp:rsid wsp:val=&quot;002A411C&quot;/&gt;&lt;wsp:rsid wsp:val=&quot;002A47CA&quot;/&gt;&lt;wsp:rsid wsp:val=&quot;002A4F78&quot;/&gt;&lt;wsp:rsid wsp:val=&quot;002A609F&quot;/&gt;&lt;wsp:rsid wsp:val=&quot;002B1C76&quot;/&gt;&lt;wsp:rsid wsp:val=&quot;002B1F28&quot;/&gt;&lt;wsp:rsid wsp:val=&quot;002B3E4A&quot;/&gt;&lt;wsp:rsid wsp:val=&quot;002B6884&quot;/&gt;&lt;wsp:rsid wsp:val=&quot;002B76AF&quot;/&gt;&lt;wsp:rsid wsp:val=&quot;002C01A6&quot;/&gt;&lt;wsp:rsid wsp:val=&quot;002C3DDA&quot;/&gt;&lt;wsp:rsid wsp:val=&quot;002C5297&quot;/&gt;&lt;wsp:rsid wsp:val=&quot;002C6CE9&quot;/&gt;&lt;wsp:rsid wsp:val=&quot;002C6D04&quot;/&gt;&lt;wsp:rsid wsp:val=&quot;002D0003&quot;/&gt;&lt;wsp:rsid wsp:val=&quot;002D07B8&quot;/&gt;&lt;wsp:rsid wsp:val=&quot;002D1A35&quot;/&gt;&lt;wsp:rsid wsp:val=&quot;002D3BB2&quot;/&gt;&lt;wsp:rsid wsp:val=&quot;002D4D88&quot;/&gt;&lt;wsp:rsid wsp:val=&quot;002D6C93&quot;/&gt;&lt;wsp:rsid wsp:val=&quot;002E2333&quot;/&gt;&lt;wsp:rsid wsp:val=&quot;002E341D&quot;/&gt;&lt;wsp:rsid wsp:val=&quot;002E3EE7&quot;/&gt;&lt;wsp:rsid wsp:val=&quot;002F09D2&quot;/&gt;&lt;wsp:rsid wsp:val=&quot;002F2199&quot;/&gt;&lt;wsp:rsid wsp:val=&quot;002F22B5&quot;/&gt;&lt;wsp:rsid wsp:val=&quot;002F2DCD&quot;/&gt;&lt;wsp:rsid wsp:val=&quot;002F2E02&quot;/&gt;&lt;wsp:rsid wsp:val=&quot;002F674B&quot;/&gt;&lt;wsp:rsid wsp:val=&quot;002F6BDB&quot;/&gt;&lt;wsp:rsid wsp:val=&quot;002F7149&quot;/&gt;&lt;wsp:rsid wsp:val=&quot;002F7D2C&quot;/&gt;&lt;wsp:rsid wsp:val=&quot;003008C0&quot;/&gt;&lt;wsp:rsid wsp:val=&quot;00306C30&quot;/&gt;&lt;wsp:rsid wsp:val=&quot;003116F3&quot;/&gt;&lt;wsp:rsid wsp:val=&quot;003119E7&quot;/&gt;&lt;wsp:rsid wsp:val=&quot;00311CEB&quot;/&gt;&lt;wsp:rsid wsp:val=&quot;00314FA2&quot;/&gt;&lt;wsp:rsid wsp:val=&quot;0031504F&quot;/&gt;&lt;wsp:rsid wsp:val=&quot;00315140&quot;/&gt;&lt;wsp:rsid wsp:val=&quot;003162BD&quot;/&gt;&lt;wsp:rsid wsp:val=&quot;003168D0&quot;/&gt;&lt;wsp:rsid wsp:val=&quot;00316E13&quot;/&gt;&lt;wsp:rsid wsp:val=&quot;00320B99&quot;/&gt;&lt;wsp:rsid wsp:val=&quot;0032283C&quot;/&gt;&lt;wsp:rsid wsp:val=&quot;003234B8&quot;/&gt;&lt;wsp:rsid wsp:val=&quot;0032370E&quot;/&gt;&lt;wsp:rsid wsp:val=&quot;00323FA8&quot;/&gt;&lt;wsp:rsid wsp:val=&quot;00325AA7&quot;/&gt;&lt;wsp:rsid wsp:val=&quot;00326B5F&quot;/&gt;&lt;wsp:rsid wsp:val=&quot;00330444&quot;/&gt;&lt;wsp:rsid wsp:val=&quot;00330B6D&quot;/&gt;&lt;wsp:rsid wsp:val=&quot;00330CA7&quot;/&gt;&lt;wsp:rsid wsp:val=&quot;003335CF&quot;/&gt;&lt;wsp:rsid wsp:val=&quot;00333EB0&quot;/&gt;&lt;wsp:rsid wsp:val=&quot;0033411D&quot;/&gt;&lt;wsp:rsid wsp:val=&quot;00334213&quot;/&gt;&lt;wsp:rsid wsp:val=&quot;00335B23&quot;/&gt;&lt;wsp:rsid wsp:val=&quot;003408F9&quot;/&gt;&lt;wsp:rsid wsp:val=&quot;00340B6C&quot;/&gt;&lt;wsp:rsid wsp:val=&quot;00341F67&quot;/&gt;&lt;wsp:rsid wsp:val=&quot;00343035&quot;/&gt;&lt;wsp:rsid wsp:val=&quot;0034416F&quot;/&gt;&lt;wsp:rsid wsp:val=&quot;0034429E&quot;/&gt;&lt;wsp:rsid wsp:val=&quot;00344902&quot;/&gt;&lt;wsp:rsid wsp:val=&quot;00344C5A&quot;/&gt;&lt;wsp:rsid wsp:val=&quot;00345098&quot;/&gt;&lt;wsp:rsid wsp:val=&quot;00345A43&quot;/&gt;&lt;wsp:rsid wsp:val=&quot;00346F79&quot;/&gt;&lt;wsp:rsid wsp:val=&quot;00347ECA&quot;/&gt;&lt;wsp:rsid wsp:val=&quot;0035095E&quot;/&gt;&lt;wsp:rsid wsp:val=&quot;00351670&quot;/&gt;&lt;wsp:rsid wsp:val=&quot;00351914&quot;/&gt;&lt;wsp:rsid wsp:val=&quot;00351A25&quot;/&gt;&lt;wsp:rsid wsp:val=&quot;003521E7&quot;/&gt;&lt;wsp:rsid wsp:val=&quot;003523F0&quot;/&gt;&lt;wsp:rsid wsp:val=&quot;00352774&quot;/&gt;&lt;wsp:rsid wsp:val=&quot;00353CEB&quot;/&gt;&lt;wsp:rsid wsp:val=&quot;00354EC3&quot;/&gt;&lt;wsp:rsid wsp:val=&quot;00355C42&quot;/&gt;&lt;wsp:rsid wsp:val=&quot;00356078&quot;/&gt;&lt;wsp:rsid wsp:val=&quot;0036063A&quot;/&gt;&lt;wsp:rsid wsp:val=&quot;0036125B&quot;/&gt;&lt;wsp:rsid wsp:val=&quot;003626B8&quot;/&gt;&lt;wsp:rsid wsp:val=&quot;00363051&quot;/&gt;&lt;wsp:rsid wsp:val=&quot;003643A8&quot;/&gt;&lt;wsp:rsid wsp:val=&quot;003659E7&quot;/&gt;&lt;wsp:rsid wsp:val=&quot;003668AA&quot;/&gt;&lt;wsp:rsid wsp:val=&quot;00366BBC&quot;/&gt;&lt;wsp:rsid wsp:val=&quot;0036732D&quot;/&gt;&lt;wsp:rsid wsp:val=&quot;00367780&quot;/&gt;&lt;wsp:rsid wsp:val=&quot;00367934&quot;/&gt;&lt;wsp:rsid wsp:val=&quot;0037037D&quot;/&gt;&lt;wsp:rsid wsp:val=&quot;00370C09&quot;/&gt;&lt;wsp:rsid wsp:val=&quot;003710B2&quot;/&gt;&lt;wsp:rsid wsp:val=&quot;00372D2D&quot;/&gt;&lt;wsp:rsid wsp:val=&quot;0037481D&quot;/&gt;&lt;wsp:rsid wsp:val=&quot;00375107&quot;/&gt;&lt;wsp:rsid wsp:val=&quot;00376668&quot;/&gt;&lt;wsp:rsid wsp:val=&quot;003767EB&quot;/&gt;&lt;wsp:rsid wsp:val=&quot;00376C97&quot;/&gt;&lt;wsp:rsid wsp:val=&quot;00377841&quot;/&gt;&lt;wsp:rsid wsp:val=&quot;00380D48&quot;/&gt;&lt;wsp:rsid wsp:val=&quot;00380DAE&quot;/&gt;&lt;wsp:rsid wsp:val=&quot;0038268B&quot;/&gt;&lt;wsp:rsid wsp:val=&quot;003827FB&quot;/&gt;&lt;wsp:rsid wsp:val=&quot;0038288F&quot;/&gt;&lt;wsp:rsid wsp:val=&quot;00382D0B&quot;/&gt;&lt;wsp:rsid wsp:val=&quot;00382F15&quot;/&gt;&lt;wsp:rsid wsp:val=&quot;0038329D&quot;/&gt;&lt;wsp:rsid wsp:val=&quot;003848A2&quot;/&gt;&lt;wsp:rsid wsp:val=&quot;00386153&quot;/&gt;&lt;wsp:rsid wsp:val=&quot;00386C92&quot;/&gt;&lt;wsp:rsid wsp:val=&quot;00387541&quot;/&gt;&lt;wsp:rsid wsp:val=&quot;00387AB0&quot;/&gt;&lt;wsp:rsid wsp:val=&quot;00390FB3&quot;/&gt;&lt;wsp:rsid wsp:val=&quot;003910EB&quot;/&gt;&lt;wsp:rsid wsp:val=&quot;00391D79&quot;/&gt;&lt;wsp:rsid wsp:val=&quot;00392120&quot;/&gt;&lt;wsp:rsid wsp:val=&quot;00392586&quot;/&gt;&lt;wsp:rsid wsp:val=&quot;00392C33&quot;/&gt;&lt;wsp:rsid wsp:val=&quot;003930F3&quot;/&gt;&lt;wsp:rsid wsp:val=&quot;003935BC&quot;/&gt;&lt;wsp:rsid wsp:val=&quot;00394056&quot;/&gt;&lt;wsp:rsid wsp:val=&quot;00395605&quot;/&gt;&lt;wsp:rsid wsp:val=&quot;00396670&quot;/&gt;&lt;wsp:rsid wsp:val=&quot;0039775F&quot;/&gt;&lt;wsp:rsid wsp:val=&quot;003A20BE&quot;/&gt;&lt;wsp:rsid wsp:val=&quot;003A2328&quot;/&gt;&lt;wsp:rsid wsp:val=&quot;003A4305&quot;/&gt;&lt;wsp:rsid wsp:val=&quot;003A44D7&quot;/&gt;&lt;wsp:rsid wsp:val=&quot;003A7CE3&quot;/&gt;&lt;wsp:rsid wsp:val=&quot;003B16AD&quot;/&gt;&lt;wsp:rsid wsp:val=&quot;003B4428&quot;/&gt;&lt;wsp:rsid wsp:val=&quot;003B47F8&quot;/&gt;&lt;wsp:rsid wsp:val=&quot;003B4A1E&quot;/&gt;&lt;wsp:rsid wsp:val=&quot;003B4D70&quot;/&gt;&lt;wsp:rsid wsp:val=&quot;003B4D9A&quot;/&gt;&lt;wsp:rsid wsp:val=&quot;003B597F&quot;/&gt;&lt;wsp:rsid wsp:val=&quot;003B5FA9&quot;/&gt;&lt;wsp:rsid wsp:val=&quot;003B7C36&quot;/&gt;&lt;wsp:rsid wsp:val=&quot;003C1929&quot;/&gt;&lt;wsp:rsid wsp:val=&quot;003C2AC9&quot;/&gt;&lt;wsp:rsid wsp:val=&quot;003C44C4&quot;/&gt;&lt;wsp:rsid wsp:val=&quot;003C4ACF&quot;/&gt;&lt;wsp:rsid wsp:val=&quot;003C58DA&quot;/&gt;&lt;wsp:rsid wsp:val=&quot;003C682D&quot;/&gt;&lt;wsp:rsid wsp:val=&quot;003C75C2&quot;/&gt;&lt;wsp:rsid wsp:val=&quot;003C7991&quot;/&gt;&lt;wsp:rsid wsp:val=&quot;003D09A0&quot;/&gt;&lt;wsp:rsid wsp:val=&quot;003D0AB9&quot;/&gt;&lt;wsp:rsid wsp:val=&quot;003D1267&quot;/&gt;&lt;wsp:rsid wsp:val=&quot;003D2F29&quot;/&gt;&lt;wsp:rsid wsp:val=&quot;003D30B3&quot;/&gt;&lt;wsp:rsid wsp:val=&quot;003D4CEA&quot;/&gt;&lt;wsp:rsid wsp:val=&quot;003D5301&quot;/&gt;&lt;wsp:rsid wsp:val=&quot;003D7150&quot;/&gt;&lt;wsp:rsid wsp:val=&quot;003E0596&quot;/&gt;&lt;wsp:rsid wsp:val=&quot;003E05C6&quot;/&gt;&lt;wsp:rsid wsp:val=&quot;003E0B79&quot;/&gt;&lt;wsp:rsid wsp:val=&quot;003E1069&quot;/&gt;&lt;wsp:rsid wsp:val=&quot;003E107F&quot;/&gt;&lt;wsp:rsid wsp:val=&quot;003E10BB&quot;/&gt;&lt;wsp:rsid wsp:val=&quot;003E1DC6&quot;/&gt;&lt;wsp:rsid wsp:val=&quot;003E240D&quot;/&gt;&lt;wsp:rsid wsp:val=&quot;003E456C&quot;/&gt;&lt;wsp:rsid wsp:val=&quot;003E5C77&quot;/&gt;&lt;wsp:rsid wsp:val=&quot;003E61BB&quot;/&gt;&lt;wsp:rsid wsp:val=&quot;003E6D6C&quot;/&gt;&lt;wsp:rsid wsp:val=&quot;003F0235&quot;/&gt;&lt;wsp:rsid wsp:val=&quot;003F0517&quot;/&gt;&lt;wsp:rsid wsp:val=&quot;003F1026&quot;/&gt;&lt;wsp:rsid wsp:val=&quot;003F11CB&quot;/&gt;&lt;wsp:rsid wsp:val=&quot;003F2783&quot;/&gt;&lt;wsp:rsid wsp:val=&quot;003F48F2&quot;/&gt;&lt;wsp:rsid wsp:val=&quot;003F5035&quot;/&gt;&lt;wsp:rsid wsp:val=&quot;0040005B&quot;/&gt;&lt;wsp:rsid wsp:val=&quot;004006CC&quot;/&gt;&lt;wsp:rsid wsp:val=&quot;00401990&quot;/&gt;&lt;wsp:rsid wsp:val=&quot;00402D95&quot;/&gt;&lt;wsp:rsid wsp:val=&quot;00405E2D&quot;/&gt;&lt;wsp:rsid wsp:val=&quot;00405F9E&quot;/&gt;&lt;wsp:rsid wsp:val=&quot;00406019&quot;/&gt;&lt;wsp:rsid wsp:val=&quot;004066F0&quot;/&gt;&lt;wsp:rsid wsp:val=&quot;00407A45&quot;/&gt;&lt;wsp:rsid wsp:val=&quot;00407CCC&quot;/&gt;&lt;wsp:rsid wsp:val=&quot;00413E2C&quot;/&gt;&lt;wsp:rsid wsp:val=&quot;00415EA6&quot;/&gt;&lt;wsp:rsid wsp:val=&quot;00421380&quot;/&gt;&lt;wsp:rsid wsp:val=&quot;00421D9A&quot;/&gt;&lt;wsp:rsid wsp:val=&quot;004223B5&quot;/&gt;&lt;wsp:rsid wsp:val=&quot;0042260E&quot;/&gt;&lt;wsp:rsid wsp:val=&quot;00426D9A&quot;/&gt;&lt;wsp:rsid wsp:val=&quot;00430024&quot;/&gt;&lt;wsp:rsid wsp:val=&quot;00430B46&quot;/&gt;&lt;wsp:rsid wsp:val=&quot;004310A2&quot;/&gt;&lt;wsp:rsid wsp:val=&quot;00431F74&quot;/&gt;&lt;wsp:rsid wsp:val=&quot;004339AC&quot;/&gt;&lt;wsp:rsid wsp:val=&quot;00434AE3&quot;/&gt;&lt;wsp:rsid wsp:val=&quot;004364D2&quot;/&gt;&lt;wsp:rsid wsp:val=&quot;00436732&quot;/&gt;&lt;wsp:rsid wsp:val=&quot;004374FD&quot;/&gt;&lt;wsp:rsid wsp:val=&quot;00440314&quot;/&gt;&lt;wsp:rsid wsp:val=&quot;00440490&quot;/&gt;&lt;wsp:rsid wsp:val=&quot;004424A0&quot;/&gt;&lt;wsp:rsid wsp:val=&quot;00442FAA&quot;/&gt;&lt;wsp:rsid wsp:val=&quot;00443102&quot;/&gt;&lt;wsp:rsid wsp:val=&quot;00444F01&quot;/&gt;&lt;wsp:rsid wsp:val=&quot;0044591E&quot;/&gt;&lt;wsp:rsid wsp:val=&quot;00450082&quot;/&gt;&lt;wsp:rsid wsp:val=&quot;00450E5D&quot;/&gt;&lt;wsp:rsid wsp:val=&quot;00454645&quot;/&gt;&lt;wsp:rsid wsp:val=&quot;00455660&quot;/&gt;&lt;wsp:rsid wsp:val=&quot;0045568C&quot;/&gt;&lt;wsp:rsid wsp:val=&quot;00455E19&quot;/&gt;&lt;wsp:rsid wsp:val=&quot;00456ADF&quot;/&gt;&lt;wsp:rsid wsp:val=&quot;00456F32&quot;/&gt;&lt;wsp:rsid wsp:val=&quot;004570C2&quot;/&gt;&lt;wsp:rsid wsp:val=&quot;0045728B&quot;/&gt;&lt;wsp:rsid wsp:val=&quot;00461313&quot;/&gt;&lt;wsp:rsid wsp:val=&quot;004635D4&quot;/&gt;&lt;wsp:rsid wsp:val=&quot;00463EE1&quot;/&gt;&lt;wsp:rsid wsp:val=&quot;004655B5&quot;/&gt;&lt;wsp:rsid wsp:val=&quot;0046563C&quot;/&gt;&lt;wsp:rsid wsp:val=&quot;004667AE&quot;/&gt;&lt;wsp:rsid wsp:val=&quot;00466C35&quot;/&gt;&lt;wsp:rsid wsp:val=&quot;00466D60&quot;/&gt;&lt;wsp:rsid wsp:val=&quot;004673AD&quot;/&gt;&lt;wsp:rsid wsp:val=&quot;00471CCF&quot;/&gt;&lt;wsp:rsid wsp:val=&quot;00472ED1&quot;/&gt;&lt;wsp:rsid wsp:val=&quot;00473190&quot;/&gt;&lt;wsp:rsid wsp:val=&quot;00473DA6&quot;/&gt;&lt;wsp:rsid wsp:val=&quot;004749EA&quot;/&gt;&lt;wsp:rsid wsp:val=&quot;00475BA6&quot;/&gt;&lt;wsp:rsid wsp:val=&quot;00476CBE&quot;/&gt;&lt;wsp:rsid wsp:val=&quot;004774F4&quot;/&gt;&lt;wsp:rsid wsp:val=&quot;004777EB&quot;/&gt;&lt;wsp:rsid wsp:val=&quot;00477A04&quot;/&gt;&lt;wsp:rsid wsp:val=&quot;00477BA8&quot;/&gt;&lt;wsp:rsid wsp:val=&quot;00480732&quot;/&gt;&lt;wsp:rsid wsp:val=&quot;0048133A&quot;/&gt;&lt;wsp:rsid wsp:val=&quot;004814C7&quot;/&gt;&lt;wsp:rsid wsp:val=&quot;004842E9&quot;/&gt;&lt;wsp:rsid wsp:val=&quot;00485D08&quot;/&gt;&lt;wsp:rsid wsp:val=&quot;00485E09&quot;/&gt;&lt;wsp:rsid wsp:val=&quot;00486AB2&quot;/&gt;&lt;wsp:rsid wsp:val=&quot;004877B7&quot;/&gt;&lt;wsp:rsid wsp:val=&quot;00487946&quot;/&gt;&lt;wsp:rsid wsp:val=&quot;00490253&quot;/&gt;&lt;wsp:rsid wsp:val=&quot;0049106E&quot;/&gt;&lt;wsp:rsid wsp:val=&quot;004919C1&quot;/&gt;&lt;wsp:rsid wsp:val=&quot;004931DA&quot;/&gt;&lt;wsp:rsid wsp:val=&quot;004957EE&quot;/&gt;&lt;wsp:rsid wsp:val=&quot;00497BDF&quot;/&gt;&lt;wsp:rsid wsp:val=&quot;004A0FF1&quot;/&gt;&lt;wsp:rsid wsp:val=&quot;004A1060&quot;/&gt;&lt;wsp:rsid wsp:val=&quot;004A1571&quot;/&gt;&lt;wsp:rsid wsp:val=&quot;004A20B1&quot;/&gt;&lt;wsp:rsid wsp:val=&quot;004A2EEF&quot;/&gt;&lt;wsp:rsid wsp:val=&quot;004A3CD6&quot;/&gt;&lt;wsp:rsid wsp:val=&quot;004A50E8&quot;/&gt;&lt;wsp:rsid wsp:val=&quot;004A588B&quot;/&gt;&lt;wsp:rsid wsp:val=&quot;004A5B5C&quot;/&gt;&lt;wsp:rsid wsp:val=&quot;004A5D57&quot;/&gt;&lt;wsp:rsid wsp:val=&quot;004A7B10&quot;/&gt;&lt;wsp:rsid wsp:val=&quot;004B085B&quot;/&gt;&lt;wsp:rsid wsp:val=&quot;004B19B1&quot;/&gt;&lt;wsp:rsid wsp:val=&quot;004B3D34&quot;/&gt;&lt;wsp:rsid wsp:val=&quot;004B4C4A&quot;/&gt;&lt;wsp:rsid wsp:val=&quot;004B4E59&quot;/&gt;&lt;wsp:rsid wsp:val=&quot;004B4E65&quot;/&gt;&lt;wsp:rsid wsp:val=&quot;004B5083&quot;/&gt;&lt;wsp:rsid wsp:val=&quot;004B5D74&quot;/&gt;&lt;wsp:rsid wsp:val=&quot;004B602E&quot;/&gt;&lt;wsp:rsid wsp:val=&quot;004B612A&quot;/&gt;&lt;wsp:rsid wsp:val=&quot;004B6FDE&quot;/&gt;&lt;wsp:rsid wsp:val=&quot;004B74AE&quot;/&gt;&lt;wsp:rsid wsp:val=&quot;004B7A67&quot;/&gt;&lt;wsp:rsid wsp:val=&quot;004C17BB&quot;/&gt;&lt;wsp:rsid wsp:val=&quot;004C2CA0&quot;/&gt;&lt;wsp:rsid wsp:val=&quot;004C3439&quot;/&gt;&lt;wsp:rsid wsp:val=&quot;004C3BE7&quot;/&gt;&lt;wsp:rsid wsp:val=&quot;004C4952&quot;/&gt;&lt;wsp:rsid wsp:val=&quot;004C4D40&quot;/&gt;&lt;wsp:rsid wsp:val=&quot;004C4E35&quot;/&gt;&lt;wsp:rsid wsp:val=&quot;004C668A&quot;/&gt;&lt;wsp:rsid wsp:val=&quot;004C67FF&quot;/&gt;&lt;wsp:rsid wsp:val=&quot;004C6975&quot;/&gt;&lt;wsp:rsid wsp:val=&quot;004D08A7&quot;/&gt;&lt;wsp:rsid wsp:val=&quot;004D156A&quot;/&gt;&lt;wsp:rsid wsp:val=&quot;004D25C6&quot;/&gt;&lt;wsp:rsid wsp:val=&quot;004D37EF&quot;/&gt;&lt;wsp:rsid wsp:val=&quot;004D423A&quot;/&gt;&lt;wsp:rsid wsp:val=&quot;004D6142&quot;/&gt;&lt;wsp:rsid wsp:val=&quot;004D74B1&quot;/&gt;&lt;wsp:rsid wsp:val=&quot;004E15B0&quot;/&gt;&lt;wsp:rsid wsp:val=&quot;004E2638&quot;/&gt;&lt;wsp:rsid wsp:val=&quot;004E5194&quot;/&gt;&lt;wsp:rsid wsp:val=&quot;004E5D61&quot;/&gt;&lt;wsp:rsid wsp:val=&quot;004E6F79&quot;/&gt;&lt;wsp:rsid wsp:val=&quot;004E71B1&quot;/&gt;&lt;wsp:rsid wsp:val=&quot;004E790D&quot;/&gt;&lt;wsp:rsid wsp:val=&quot;004F1DD1&quot;/&gt;&lt;wsp:rsid wsp:val=&quot;004F34AB&quot;/&gt;&lt;wsp:rsid wsp:val=&quot;004F48F0&quot;/&gt;&lt;wsp:rsid wsp:val=&quot;004F5C4F&quot;/&gt;&lt;wsp:rsid wsp:val=&quot;004F6D44&quot;/&gt;&lt;wsp:rsid wsp:val=&quot;004F7397&quot;/&gt;&lt;wsp:rsid wsp:val=&quot;00500026&quot;/&gt;&lt;wsp:rsid wsp:val=&quot;00501427&quot;/&gt;&lt;wsp:rsid wsp:val=&quot;00502E64&quot;/&gt;&lt;wsp:rsid wsp:val=&quot;00503B06&quot;/&gt;&lt;wsp:rsid wsp:val=&quot;00505E96&quot;/&gt;&lt;wsp:rsid wsp:val=&quot;00506253&quot;/&gt;&lt;wsp:rsid wsp:val=&quot;0050629D&quot;/&gt;&lt;wsp:rsid wsp:val=&quot;005062D3&quot;/&gt;&lt;wsp:rsid wsp:val=&quot;005063C4&quot;/&gt;&lt;wsp:rsid wsp:val=&quot;005106DE&quot;/&gt;&lt;wsp:rsid wsp:val=&quot;0051174A&quot;/&gt;&lt;wsp:rsid wsp:val=&quot;005121EE&quot;/&gt;&lt;wsp:rsid wsp:val=&quot;005122BB&quot;/&gt;&lt;wsp:rsid wsp:val=&quot;00512406&quot;/&gt;&lt;wsp:rsid wsp:val=&quot;00512BCE&quot;/&gt;&lt;wsp:rsid wsp:val=&quot;00512E8B&quot;/&gt;&lt;wsp:rsid wsp:val=&quot;00514222&quot;/&gt;&lt;wsp:rsid wsp:val=&quot;00516975&quot;/&gt;&lt;wsp:rsid wsp:val=&quot;00517878&quot;/&gt;&lt;wsp:rsid wsp:val=&quot;00520415&quot;/&gt;&lt;wsp:rsid wsp:val=&quot;005205F2&quot;/&gt;&lt;wsp:rsid wsp:val=&quot;00520B53&quot;/&gt;&lt;wsp:rsid wsp:val=&quot;00520CF5&quot;/&gt;&lt;wsp:rsid wsp:val=&quot;005213CD&quot;/&gt;&lt;wsp:rsid wsp:val=&quot;005230F3&quot;/&gt;&lt;wsp:rsid wsp:val=&quot;00525478&quot;/&gt;&lt;wsp:rsid wsp:val=&quot;00527361&quot;/&gt;&lt;wsp:rsid wsp:val=&quot;005276BC&quot;/&gt;&lt;wsp:rsid wsp:val=&quot;00527A20&quot;/&gt;&lt;wsp:rsid wsp:val=&quot;00527EC3&quot;/&gt;&lt;wsp:rsid wsp:val=&quot;00530410&quot;/&gt;&lt;wsp:rsid wsp:val=&quot;00530718&quot;/&gt;&lt;wsp:rsid wsp:val=&quot;00530F11&quot;/&gt;&lt;wsp:rsid wsp:val=&quot;00531557&quot;/&gt;&lt;wsp:rsid wsp:val=&quot;00534531&quot;/&gt;&lt;wsp:rsid wsp:val=&quot;005355C0&quot;/&gt;&lt;wsp:rsid wsp:val=&quot;00535964&quot;/&gt;&lt;wsp:rsid wsp:val=&quot;00535B90&quot;/&gt;&lt;wsp:rsid wsp:val=&quot;0053614D&quot;/&gt;&lt;wsp:rsid wsp:val=&quot;005365F9&quot;/&gt;&lt;wsp:rsid wsp:val=&quot;00540B7A&quot;/&gt;&lt;wsp:rsid wsp:val=&quot;0054147B&quot;/&gt;&lt;wsp:rsid wsp:val=&quot;005420DF&quot;/&gt;&lt;wsp:rsid wsp:val=&quot;00543055&quot;/&gt;&lt;wsp:rsid wsp:val=&quot;00543445&quot;/&gt;&lt;wsp:rsid wsp:val=&quot;00543F08&quot;/&gt;&lt;wsp:rsid wsp:val=&quot;00544DF6&quot;/&gt;&lt;wsp:rsid wsp:val=&quot;00545585&quot;/&gt;&lt;wsp:rsid wsp:val=&quot;005458AA&quot;/&gt;&lt;wsp:rsid wsp:val=&quot;00545A42&quot;/&gt;&lt;wsp:rsid wsp:val=&quot;00550AD8&quot;/&gt;&lt;wsp:rsid wsp:val=&quot;00550C44&quot;/&gt;&lt;wsp:rsid wsp:val=&quot;00554425&quot;/&gt;&lt;wsp:rsid wsp:val=&quot;00554AB7&quot;/&gt;&lt;wsp:rsid wsp:val=&quot;005552BA&quot;/&gt;&lt;wsp:rsid wsp:val=&quot;00555610&quot;/&gt;&lt;wsp:rsid wsp:val=&quot;00555E0D&quot;/&gt;&lt;wsp:rsid wsp:val=&quot;00560F19&quot;/&gt;&lt;wsp:rsid wsp:val=&quot;0056295C&quot;/&gt;&lt;wsp:rsid wsp:val=&quot;00562AA5&quot;/&gt;&lt;wsp:rsid wsp:val=&quot;00562D9D&quot;/&gt;&lt;wsp:rsid wsp:val=&quot;00563E5F&quot;/&gt;&lt;wsp:rsid wsp:val=&quot;00564469&quot;/&gt;&lt;wsp:rsid wsp:val=&quot;00564F54&quot;/&gt;&lt;wsp:rsid wsp:val=&quot;005663C2&quot;/&gt;&lt;wsp:rsid wsp:val=&quot;005705B8&quot;/&gt;&lt;wsp:rsid wsp:val=&quot;00571462&quot;/&gt;&lt;wsp:rsid wsp:val=&quot;00572429&quot;/&gt;&lt;wsp:rsid wsp:val=&quot;00572986&quot;/&gt;&lt;wsp:rsid wsp:val=&quot;00573A26&quot;/&gt;&lt;wsp:rsid wsp:val=&quot;00577046&quot;/&gt;&lt;wsp:rsid wsp:val=&quot;0057733D&quot;/&gt;&lt;wsp:rsid wsp:val=&quot;00577445&quot;/&gt;&lt;wsp:rsid wsp:val=&quot;00577446&quot;/&gt;&lt;wsp:rsid wsp:val=&quot;00577556&quot;/&gt;&lt;wsp:rsid wsp:val=&quot;00580E74&quot;/&gt;&lt;wsp:rsid wsp:val=&quot;005821B5&quot;/&gt;&lt;wsp:rsid wsp:val=&quot;00582FD9&quot;/&gt;&lt;wsp:rsid wsp:val=&quot;00583331&quot;/&gt;&lt;wsp:rsid wsp:val=&quot;00583830&quot;/&gt;&lt;wsp:rsid wsp:val=&quot;00583B03&quot;/&gt;&lt;wsp:rsid wsp:val=&quot;00583C33&quot;/&gt;&lt;wsp:rsid wsp:val=&quot;005852A5&quot;/&gt;&lt;wsp:rsid wsp:val=&quot;0058581E&quot;/&gt;&lt;wsp:rsid wsp:val=&quot;00585D01&quot;/&gt;&lt;wsp:rsid wsp:val=&quot;005918B7&quot;/&gt;&lt;wsp:rsid wsp:val=&quot;00592DF4&quot;/&gt;&lt;wsp:rsid wsp:val=&quot;0059325C&quot;/&gt;&lt;wsp:rsid wsp:val=&quot;005935FB&quot;/&gt;&lt;wsp:rsid wsp:val=&quot;00593C6B&quot;/&gt;&lt;wsp:rsid wsp:val=&quot;005942EC&quot;/&gt;&lt;wsp:rsid wsp:val=&quot;00594452&quot;/&gt;&lt;wsp:rsid wsp:val=&quot;00594960&quot;/&gt;&lt;wsp:rsid wsp:val=&quot;00595134&quot;/&gt;&lt;wsp:rsid wsp:val=&quot;00595511&quot;/&gt;&lt;wsp:rsid wsp:val=&quot;0059696F&quot;/&gt;&lt;wsp:rsid wsp:val=&quot;005974AD&quot;/&gt;&lt;wsp:rsid wsp:val=&quot;005A0087&quot;/&gt;&lt;wsp:rsid wsp:val=&quot;005A04B6&quot;/&gt;&lt;wsp:rsid wsp:val=&quot;005A1C53&quot;/&gt;&lt;wsp:rsid wsp:val=&quot;005A327B&quot;/&gt;&lt;wsp:rsid wsp:val=&quot;005A5948&quot;/&gt;&lt;wsp:rsid wsp:val=&quot;005A61FB&quot;/&gt;&lt;wsp:rsid wsp:val=&quot;005A6257&quot;/&gt;&lt;wsp:rsid wsp:val=&quot;005A684C&quot;/&gt;&lt;wsp:rsid wsp:val=&quot;005A734A&quot;/&gt;&lt;wsp:rsid wsp:val=&quot;005B0217&quot;/&gt;&lt;wsp:rsid wsp:val=&quot;005B0383&quot;/&gt;&lt;wsp:rsid wsp:val=&quot;005B1897&quot;/&gt;&lt;wsp:rsid wsp:val=&quot;005B19D1&quot;/&gt;&lt;wsp:rsid wsp:val=&quot;005B5250&quot;/&gt;&lt;wsp:rsid wsp:val=&quot;005C0BC6&quot;/&gt;&lt;wsp:rsid wsp:val=&quot;005C0FE1&quot;/&gt;&lt;wsp:rsid wsp:val=&quot;005C1275&quot;/&gt;&lt;wsp:rsid wsp:val=&quot;005C191F&quot;/&gt;&lt;wsp:rsid wsp:val=&quot;005C25A5&quot;/&gt;&lt;wsp:rsid wsp:val=&quot;005C28E4&quot;/&gt;&lt;wsp:rsid wsp:val=&quot;005C2C52&quot;/&gt;&lt;wsp:rsid wsp:val=&quot;005C3DBE&quot;/&gt;&lt;wsp:rsid wsp:val=&quot;005C4556&quot;/&gt;&lt;wsp:rsid wsp:val=&quot;005C46F5&quot;/&gt;&lt;wsp:rsid wsp:val=&quot;005C5A74&quot;/&gt;&lt;wsp:rsid wsp:val=&quot;005C63EC&quot;/&gt;&lt;wsp:rsid wsp:val=&quot;005C7044&quot;/&gt;&lt;wsp:rsid wsp:val=&quot;005C7A02&quot;/&gt;&lt;wsp:rsid wsp:val=&quot;005C7D6D&quot;/&gt;&lt;wsp:rsid wsp:val=&quot;005C7DE7&quot;/&gt;&lt;wsp:rsid wsp:val=&quot;005D05CE&quot;/&gt;&lt;wsp:rsid wsp:val=&quot;005D2249&quot;/&gt;&lt;wsp:rsid wsp:val=&quot;005D2F4D&quot;/&gt;&lt;wsp:rsid wsp:val=&quot;005D30BE&quot;/&gt;&lt;wsp:rsid wsp:val=&quot;005D35B2&quot;/&gt;&lt;wsp:rsid wsp:val=&quot;005D3E31&quot;/&gt;&lt;wsp:rsid wsp:val=&quot;005D482E&quot;/&gt;&lt;wsp:rsid wsp:val=&quot;005D60F0&quot;/&gt;&lt;wsp:rsid wsp:val=&quot;005D63F6&quot;/&gt;&lt;wsp:rsid wsp:val=&quot;005D64ED&quot;/&gt;&lt;wsp:rsid wsp:val=&quot;005D69E0&quot;/&gt;&lt;wsp:rsid wsp:val=&quot;005D76C5&quot;/&gt;&lt;wsp:rsid wsp:val=&quot;005E0583&quot;/&gt;&lt;wsp:rsid wsp:val=&quot;005E1D3C&quot;/&gt;&lt;wsp:rsid wsp:val=&quot;005E2004&quot;/&gt;&lt;wsp:rsid wsp:val=&quot;005E3FA6&quot;/&gt;&lt;wsp:rsid wsp:val=&quot;005E60B4&quot;/&gt;&lt;wsp:rsid wsp:val=&quot;005E64FF&quot;/&gt;&lt;wsp:rsid wsp:val=&quot;005F2328&quot;/&gt;&lt;wsp:rsid wsp:val=&quot;005F409E&quot;/&gt;&lt;wsp:rsid wsp:val=&quot;005F45AD&quot;/&gt;&lt;wsp:rsid wsp:val=&quot;005F52CD&quot;/&gt;&lt;wsp:rsid wsp:val=&quot;005F65A0&quot;/&gt;&lt;wsp:rsid wsp:val=&quot;005F7845&quot;/&gt;&lt;wsp:rsid wsp:val=&quot;00600AA9&quot;/&gt;&lt;wsp:rsid wsp:val=&quot;006013A1&quot;/&gt;&lt;wsp:rsid wsp:val=&quot;00602386&quot;/&gt;&lt;wsp:rsid wsp:val=&quot;00606596&quot;/&gt;&lt;wsp:rsid wsp:val=&quot;00606B80&quot;/&gt;&lt;wsp:rsid wsp:val=&quot;00610E81&quot;/&gt;&lt;wsp:rsid wsp:val=&quot;00611158&quot;/&gt;&lt;wsp:rsid wsp:val=&quot;00611381&quot;/&gt;&lt;wsp:rsid wsp:val=&quot;00611F83&quot;/&gt;&lt;wsp:rsid wsp:val=&quot;0061227D&quot;/&gt;&lt;wsp:rsid wsp:val=&quot;006123E3&quot;/&gt;&lt;wsp:rsid wsp:val=&quot;00612797&quot;/&gt;&lt;wsp:rsid wsp:val=&quot;0061319D&quot;/&gt;&lt;wsp:rsid wsp:val=&quot;00615E48&quot;/&gt;&lt;wsp:rsid wsp:val=&quot;00620777&quot;/&gt;&lt;wsp:rsid wsp:val=&quot;00620B6F&quot;/&gt;&lt;wsp:rsid wsp:val=&quot;00620BDF&quot;/&gt;&lt;wsp:rsid wsp:val=&quot;00622591&quot;/&gt;&lt;wsp:rsid wsp:val=&quot;00623543&quot;/&gt;&lt;wsp:rsid wsp:val=&quot;00623853&quot;/&gt;&lt;wsp:rsid wsp:val=&quot;006254C7&quot;/&gt;&lt;wsp:rsid wsp:val=&quot;00625E3D&quot;/&gt;&lt;wsp:rsid wsp:val=&quot;006265E8&quot;/&gt;&lt;wsp:rsid wsp:val=&quot;00626781&quot;/&gt;&lt;wsp:rsid wsp:val=&quot;0062682C&quot;/&gt;&lt;wsp:rsid wsp:val=&quot;00626D6F&quot;/&gt;&lt;wsp:rsid wsp:val=&quot;006270B2&quot;/&gt;&lt;wsp:rsid wsp:val=&quot;00627B7A&quot;/&gt;&lt;wsp:rsid wsp:val=&quot;0063142A&quot;/&gt;&lt;wsp:rsid wsp:val=&quot;00632BCA&quot;/&gt;&lt;wsp:rsid wsp:val=&quot;006354AD&quot;/&gt;&lt;wsp:rsid wsp:val=&quot;00637109&quot;/&gt;&lt;wsp:rsid wsp:val=&quot;006373FB&quot;/&gt;&lt;wsp:rsid wsp:val=&quot;00637DE9&quot;/&gt;&lt;wsp:rsid wsp:val=&quot;0064070A&quot;/&gt;&lt;wsp:rsid wsp:val=&quot;00641261&quot;/&gt;&lt;wsp:rsid wsp:val=&quot;006415F7&quot;/&gt;&lt;wsp:rsid wsp:val=&quot;006417F6&quot;/&gt;&lt;wsp:rsid wsp:val=&quot;00642DDF&quot;/&gt;&lt;wsp:rsid wsp:val=&quot;00646234&quot;/&gt;&lt;wsp:rsid wsp:val=&quot;006476A0&quot;/&gt;&lt;wsp:rsid wsp:val=&quot;00651918&quot;/&gt;&lt;wsp:rsid wsp:val=&quot;00651B7B&quot;/&gt;&lt;wsp:rsid wsp:val=&quot;006542E5&quot;/&gt;&lt;wsp:rsid wsp:val=&quot;006547D2&quot;/&gt;&lt;wsp:rsid wsp:val=&quot;00654ABC&quot;/&gt;&lt;wsp:rsid wsp:val=&quot;00654B7A&quot;/&gt;&lt;wsp:rsid wsp:val=&quot;00654C58&quot;/&gt;&lt;wsp:rsid wsp:val=&quot;00661E1C&quot;/&gt;&lt;wsp:rsid wsp:val=&quot;0066206A&quot;/&gt;&lt;wsp:rsid wsp:val=&quot;00664A25&quot;/&gt;&lt;wsp:rsid wsp:val=&quot;00664F1F&quot;/&gt;&lt;wsp:rsid wsp:val=&quot;00665CF5&quot;/&gt;&lt;wsp:rsid wsp:val=&quot;006667A0&quot;/&gt;&lt;wsp:rsid wsp:val=&quot;0066686E&quot;/&gt;&lt;wsp:rsid wsp:val=&quot;00666CA4&quot;/&gt;&lt;wsp:rsid wsp:val=&quot;0066785D&quot;/&gt;&lt;wsp:rsid wsp:val=&quot;00670FCD&quot;/&gt;&lt;wsp:rsid wsp:val=&quot;00672073&quot;/&gt;&lt;wsp:rsid wsp:val=&quot;0067273A&quot;/&gt;&lt;wsp:rsid wsp:val=&quot;00673B81&quot;/&gt;&lt;wsp:rsid wsp:val=&quot;006749DD&quot;/&gt;&lt;wsp:rsid wsp:val=&quot;00674B4D&quot;/&gt;&lt;wsp:rsid wsp:val=&quot;0067544D&quot;/&gt;&lt;wsp:rsid wsp:val=&quot;00675FA4&quot;/&gt;&lt;wsp:rsid wsp:val=&quot;00676750&quot;/&gt;&lt;wsp:rsid wsp:val=&quot;00676B46&quot;/&gt;&lt;wsp:rsid wsp:val=&quot;006801CD&quot;/&gt;&lt;wsp:rsid wsp:val=&quot;00680660&quot;/&gt;&lt;wsp:rsid wsp:val=&quot;00680961&quot;/&gt;&lt;wsp:rsid wsp:val=&quot;00680B32&quot;/&gt;&lt;wsp:rsid wsp:val=&quot;0068125C&quot;/&gt;&lt;wsp:rsid wsp:val=&quot;00681869&quot;/&gt;&lt;wsp:rsid wsp:val=&quot;00682997&quot;/&gt;&lt;wsp:rsid wsp:val=&quot;0068431B&quot;/&gt;&lt;wsp:rsid wsp:val=&quot;00684F65&quot;/&gt;&lt;wsp:rsid wsp:val=&quot;00685CAD&quot;/&gt;&lt;wsp:rsid wsp:val=&quot;00686024&quot;/&gt;&lt;wsp:rsid wsp:val=&quot;00686637&quot;/&gt;&lt;wsp:rsid wsp:val=&quot;00691F87&quot;/&gt;&lt;wsp:rsid wsp:val=&quot;00692D3A&quot;/&gt;&lt;wsp:rsid wsp:val=&quot;00693D39&quot;/&gt;&lt;wsp:rsid wsp:val=&quot;006951FB&quot;/&gt;&lt;wsp:rsid wsp:val=&quot;00696B11&quot;/&gt;&lt;wsp:rsid wsp:val=&quot;00696CDC&quot;/&gt;&lt;wsp:rsid wsp:val=&quot;00696F3F&quot;/&gt;&lt;wsp:rsid wsp:val=&quot;006A118B&quot;/&gt;&lt;wsp:rsid wsp:val=&quot;006A2BC0&quot;/&gt;&lt;wsp:rsid wsp:val=&quot;006A3C03&quot;/&gt;&lt;wsp:rsid wsp:val=&quot;006A60DB&quot;/&gt;&lt;wsp:rsid wsp:val=&quot;006A6428&quot;/&gt;&lt;wsp:rsid wsp:val=&quot;006A6494&quot;/&gt;&lt;wsp:rsid wsp:val=&quot;006A64F2&quot;/&gt;&lt;wsp:rsid wsp:val=&quot;006A6845&quot;/&gt;&lt;wsp:rsid wsp:val=&quot;006B1313&quot;/&gt;&lt;wsp:rsid wsp:val=&quot;006B2A9E&quot;/&gt;&lt;wsp:rsid wsp:val=&quot;006B490A&quot;/&gt;&lt;wsp:rsid wsp:val=&quot;006B5F3D&quot;/&gt;&lt;wsp:rsid wsp:val=&quot;006B6B32&quot;/&gt;&lt;wsp:rsid wsp:val=&quot;006B6D4E&quot;/&gt;&lt;wsp:rsid wsp:val=&quot;006B6F20&quot;/&gt;&lt;wsp:rsid wsp:val=&quot;006B6FFE&quot;/&gt;&lt;wsp:rsid wsp:val=&quot;006B7595&quot;/&gt;&lt;wsp:rsid wsp:val=&quot;006C069F&quot;/&gt;&lt;wsp:rsid wsp:val=&quot;006C0C40&quot;/&gt;&lt;wsp:rsid wsp:val=&quot;006C0C75&quot;/&gt;&lt;wsp:rsid wsp:val=&quot;006C17C7&quot;/&gt;&lt;wsp:rsid wsp:val=&quot;006C18BF&quot;/&gt;&lt;wsp:rsid wsp:val=&quot;006C35C3&quot;/&gt;&lt;wsp:rsid wsp:val=&quot;006C3C9D&quot;/&gt;&lt;wsp:rsid wsp:val=&quot;006C539A&quot;/&gt;&lt;wsp:rsid wsp:val=&quot;006D0201&quot;/&gt;&lt;wsp:rsid wsp:val=&quot;006D18AB&quot;/&gt;&lt;wsp:rsid wsp:val=&quot;006D235D&quot;/&gt;&lt;wsp:rsid wsp:val=&quot;006D2380&quot;/&gt;&lt;wsp:rsid wsp:val=&quot;006D2780&quot;/&gt;&lt;wsp:rsid wsp:val=&quot;006D2A62&quot;/&gt;&lt;wsp:rsid wsp:val=&quot;006D39F0&quot;/&gt;&lt;wsp:rsid wsp:val=&quot;006D3F66&quot;/&gt;&lt;wsp:rsid wsp:val=&quot;006D49DD&quot;/&gt;&lt;wsp:rsid wsp:val=&quot;006D5C6D&quot;/&gt;&lt;wsp:rsid wsp:val=&quot;006D68CE&quot;/&gt;&lt;wsp:rsid wsp:val=&quot;006E01BF&quot;/&gt;&lt;wsp:rsid wsp:val=&quot;006E18AA&quot;/&gt;&lt;wsp:rsid wsp:val=&quot;006E1BAE&quot;/&gt;&lt;wsp:rsid wsp:val=&quot;006E26B6&quot;/&gt;&lt;wsp:rsid wsp:val=&quot;006E46E5&quot;/&gt;&lt;wsp:rsid wsp:val=&quot;006E48C8&quot;/&gt;&lt;wsp:rsid wsp:val=&quot;006E646A&quot;/&gt;&lt;wsp:rsid wsp:val=&quot;006E6973&quot;/&gt;&lt;wsp:rsid wsp:val=&quot;006E754C&quot;/&gt;&lt;wsp:rsid wsp:val=&quot;006F074C&quot;/&gt;&lt;wsp:rsid wsp:val=&quot;006F076E&quot;/&gt;&lt;wsp:rsid wsp:val=&quot;006F1647&quot;/&gt;&lt;wsp:rsid wsp:val=&quot;006F2474&quot;/&gt;&lt;wsp:rsid wsp:val=&quot;006F2A7C&quot;/&gt;&lt;wsp:rsid wsp:val=&quot;006F2FC4&quot;/&gt;&lt;wsp:rsid wsp:val=&quot;006F37F3&quot;/&gt;&lt;wsp:rsid wsp:val=&quot;006F5D83&quot;/&gt;&lt;wsp:rsid wsp:val=&quot;006F7D75&quot;/&gt;&lt;wsp:rsid wsp:val=&quot;00700029&quot;/&gt;&lt;wsp:rsid wsp:val=&quot;0070147B&quot;/&gt;&lt;wsp:rsid wsp:val=&quot;00702ECA&quot;/&gt;&lt;wsp:rsid wsp:val=&quot;00704956&quot;/&gt;&lt;wsp:rsid wsp:val=&quot;00704CCA&quot;/&gt;&lt;wsp:rsid wsp:val=&quot;0070502E&quot;/&gt;&lt;wsp:rsid wsp:val=&quot;00705FC4&quot;/&gt;&lt;wsp:rsid wsp:val=&quot;00707304&quot;/&gt;&lt;wsp:rsid wsp:val=&quot;00710400&quot;/&gt;&lt;wsp:rsid wsp:val=&quot;00710A73&quot;/&gt;&lt;wsp:rsid wsp:val=&quot;00710B51&quot;/&gt;&lt;wsp:rsid wsp:val=&quot;007116BD&quot;/&gt;&lt;wsp:rsid wsp:val=&quot;00712706&quot;/&gt;&lt;wsp:rsid wsp:val=&quot;007134A2&quot;/&gt;&lt;wsp:rsid wsp:val=&quot;007159EE&quot;/&gt;&lt;wsp:rsid wsp:val=&quot;00716376&quot;/&gt;&lt;wsp:rsid wsp:val=&quot;00717E3F&quot;/&gt;&lt;wsp:rsid wsp:val=&quot;00721FDF&quot;/&gt;&lt;wsp:rsid wsp:val=&quot;00722387&quot;/&gt;&lt;wsp:rsid wsp:val=&quot;0072305A&quot;/&gt;&lt;wsp:rsid wsp:val=&quot;007236E9&quot;/&gt;&lt;wsp:rsid wsp:val=&quot;007243EA&quot;/&gt;&lt;wsp:rsid wsp:val=&quot;00724B32&quot;/&gt;&lt;wsp:rsid wsp:val=&quot;0072608E&quot;/&gt;&lt;wsp:rsid wsp:val=&quot;00730DAC&quot;/&gt;&lt;wsp:rsid wsp:val=&quot;0073211C&quot;/&gt;&lt;wsp:rsid wsp:val=&quot;007323C1&quot;/&gt;&lt;wsp:rsid wsp:val=&quot;00732F5D&quot;/&gt;&lt;wsp:rsid wsp:val=&quot;00733D27&quot;/&gt;&lt;wsp:rsid wsp:val=&quot;00736A2E&quot;/&gt;&lt;wsp:rsid wsp:val=&quot;0073773F&quot;/&gt;&lt;wsp:rsid wsp:val=&quot;007408C2&quot;/&gt;&lt;wsp:rsid wsp:val=&quot;007408ED&quot;/&gt;&lt;wsp:rsid wsp:val=&quot;00741653&quot;/&gt;&lt;wsp:rsid wsp:val=&quot;00743392&quot;/&gt;&lt;wsp:rsid wsp:val=&quot;0074466C&quot;/&gt;&lt;wsp:rsid wsp:val=&quot;00745F3F&quot;/&gt;&lt;wsp:rsid wsp:val=&quot;0074652B&quot;/&gt;&lt;wsp:rsid wsp:val=&quot;00746C88&quot;/&gt;&lt;wsp:rsid wsp:val=&quot;007506DB&quot;/&gt;&lt;wsp:rsid wsp:val=&quot;00750AB8&quot;/&gt;&lt;wsp:rsid wsp:val=&quot;00750D3D&quot;/&gt;&lt;wsp:rsid wsp:val=&quot;00750D63&quot;/&gt;&lt;wsp:rsid wsp:val=&quot;007514C6&quot;/&gt;&lt;wsp:rsid wsp:val=&quot;0075254F&quot;/&gt;&lt;wsp:rsid wsp:val=&quot;0075300D&quot;/&gt;&lt;wsp:rsid wsp:val=&quot;00755D7E&quot;/&gt;&lt;wsp:rsid wsp:val=&quot;007604C3&quot;/&gt;&lt;wsp:rsid wsp:val=&quot;0076126A&quot;/&gt;&lt;wsp:rsid wsp:val=&quot;00764A21&quot;/&gt;&lt;wsp:rsid wsp:val=&quot;00764F67&quot;/&gt;&lt;wsp:rsid wsp:val=&quot;00765AC5&quot;/&gt;&lt;wsp:rsid wsp:val=&quot;007661C9&quot;/&gt;&lt;wsp:rsid wsp:val=&quot;00767C3E&quot;/&gt;&lt;wsp:rsid wsp:val=&quot;00770399&quot;/&gt;&lt;wsp:rsid wsp:val=&quot;0077231B&quot;/&gt;&lt;wsp:rsid wsp:val=&quot;007723B6&quot;/&gt;&lt;wsp:rsid wsp:val=&quot;00772CDD&quot;/&gt;&lt;wsp:rsid wsp:val=&quot;007738A2&quot;/&gt;&lt;wsp:rsid wsp:val=&quot;007746B3&quot;/&gt;&lt;wsp:rsid wsp:val=&quot;0077620C&quot;/&gt;&lt;wsp:rsid wsp:val=&quot;00776E5F&quot;/&gt;&lt;wsp:rsid wsp:val=&quot;00777128&quot;/&gt;&lt;wsp:rsid wsp:val=&quot;0077725E&quot;/&gt;&lt;wsp:rsid wsp:val=&quot;00781CCC&quot;/&gt;&lt;wsp:rsid wsp:val=&quot;007829A7&quot;/&gt;&lt;wsp:rsid wsp:val=&quot;00782D77&quot;/&gt;&lt;wsp:rsid wsp:val=&quot;00785BBD&quot;/&gt;&lt;wsp:rsid wsp:val=&quot;00785BEA&quot;/&gt;&lt;wsp:rsid wsp:val=&quot;007868A0&quot;/&gt;&lt;wsp:rsid wsp:val=&quot;007953DA&quot;/&gt;&lt;wsp:rsid wsp:val=&quot;007958E6&quot;/&gt;&lt;wsp:rsid wsp:val=&quot;00795901&quot;/&gt;&lt;wsp:rsid wsp:val=&quot;00795C1C&quot;/&gt;&lt;wsp:rsid wsp:val=&quot;00795DE5&quot;/&gt;&lt;wsp:rsid wsp:val=&quot;007A0676&quot;/&gt;&lt;wsp:rsid wsp:val=&quot;007A198A&quot;/&gt;&lt;wsp:rsid wsp:val=&quot;007A31DE&quot;/&gt;&lt;wsp:rsid wsp:val=&quot;007A406D&quot;/&gt;&lt;wsp:rsid wsp:val=&quot;007A40D4&quot;/&gt;&lt;wsp:rsid wsp:val=&quot;007A414B&quot;/&gt;&lt;wsp:rsid wsp:val=&quot;007A59A8&quot;/&gt;&lt;wsp:rsid wsp:val=&quot;007A66D3&quot;/&gt;&lt;wsp:rsid wsp:val=&quot;007A7DA0&quot;/&gt;&lt;wsp:rsid wsp:val=&quot;007B2BA7&quot;/&gt;&lt;wsp:rsid wsp:val=&quot;007B2FCF&quot;/&gt;&lt;wsp:rsid wsp:val=&quot;007B3638&quot;/&gt;&lt;wsp:rsid wsp:val=&quot;007B3A08&quot;/&gt;&lt;wsp:rsid wsp:val=&quot;007B42CC&quot;/&gt;&lt;wsp:rsid wsp:val=&quot;007B522F&quot;/&gt;&lt;wsp:rsid wsp:val=&quot;007B54BB&quot;/&gt;&lt;wsp:rsid wsp:val=&quot;007B58F0&quot;/&gt;&lt;wsp:rsid wsp:val=&quot;007B59CB&quot;/&gt;&lt;wsp:rsid wsp:val=&quot;007B6E6B&quot;/&gt;&lt;wsp:rsid wsp:val=&quot;007B7CD1&quot;/&gt;&lt;wsp:rsid wsp:val=&quot;007C035D&quot;/&gt;&lt;wsp:rsid wsp:val=&quot;007C1422&quot;/&gt;&lt;wsp:rsid wsp:val=&quot;007C16C2&quot;/&gt;&lt;wsp:rsid wsp:val=&quot;007C28C5&quot;/&gt;&lt;wsp:rsid wsp:val=&quot;007C28DF&quot;/&gt;&lt;wsp:rsid wsp:val=&quot;007C3D8E&quot;/&gt;&lt;wsp:rsid wsp:val=&quot;007C44BB&quot;/&gt;&lt;wsp:rsid wsp:val=&quot;007C6422&quot;/&gt;&lt;wsp:rsid wsp:val=&quot;007C6E80&quot;/&gt;&lt;wsp:rsid wsp:val=&quot;007C6EC6&quot;/&gt;&lt;wsp:rsid wsp:val=&quot;007D089F&quot;/&gt;&lt;wsp:rsid wsp:val=&quot;007D3747&quot;/&gt;&lt;wsp:rsid wsp:val=&quot;007D4286&quot;/&gt;&lt;wsp:rsid wsp:val=&quot;007D4803&quot;/&gt;&lt;wsp:rsid wsp:val=&quot;007D4966&quot;/&gt;&lt;wsp:rsid wsp:val=&quot;007D4B5C&quot;/&gt;&lt;wsp:rsid wsp:val=&quot;007D577E&quot;/&gt;&lt;wsp:rsid wsp:val=&quot;007D7A5D&quot;/&gt;&lt;wsp:rsid wsp:val=&quot;007E1C0B&quot;/&gt;&lt;wsp:rsid wsp:val=&quot;007E27A1&quot;/&gt;&lt;wsp:rsid wsp:val=&quot;007E736D&quot;/&gt;&lt;wsp:rsid wsp:val=&quot;007E78EF&quot;/&gt;&lt;wsp:rsid wsp:val=&quot;007E79FA&quot;/&gt;&lt;wsp:rsid wsp:val=&quot;007F2FB4&quot;/&gt;&lt;wsp:rsid wsp:val=&quot;007F4687&quot;/&gt;&lt;wsp:rsid wsp:val=&quot;007F55EB&quot;/&gt;&lt;wsp:rsid wsp:val=&quot;007F59C1&quot;/&gt;&lt;wsp:rsid wsp:val=&quot;007F6156&quot;/&gt;&lt;wsp:rsid wsp:val=&quot;0080148F&quot;/&gt;&lt;wsp:rsid wsp:val=&quot;00801C14&quot;/&gt;&lt;wsp:rsid wsp:val=&quot;00802A58&quot;/&gt;&lt;wsp:rsid wsp:val=&quot;0080485D&quot;/&gt;&lt;wsp:rsid wsp:val=&quot;00804BE0&quot;/&gt;&lt;wsp:rsid wsp:val=&quot;00804CAE&quot;/&gt;&lt;wsp:rsid wsp:val=&quot;00804E00&quot;/&gt;&lt;wsp:rsid wsp:val=&quot;008056B2&quot;/&gt;&lt;wsp:rsid wsp:val=&quot;00807761&quot;/&gt;&lt;wsp:rsid wsp:val=&quot;008108EE&quot;/&gt;&lt;wsp:rsid wsp:val=&quot;00814292&quot;/&gt;&lt;wsp:rsid wsp:val=&quot;008173A0&quot;/&gt;&lt;wsp:rsid wsp:val=&quot;00821046&quot;/&gt;&lt;wsp:rsid wsp:val=&quot;00821A32&quot;/&gt;&lt;wsp:rsid wsp:val=&quot;00823306&quot;/&gt;&lt;wsp:rsid wsp:val=&quot;00823496&quot;/&gt;&lt;wsp:rsid wsp:val=&quot;00823A92&quot;/&gt;&lt;wsp:rsid wsp:val=&quot;00823BE3&quot;/&gt;&lt;wsp:rsid wsp:val=&quot;008241C7&quot;/&gt;&lt;wsp:rsid wsp:val=&quot;00824A33&quot;/&gt;&lt;wsp:rsid wsp:val=&quot;0082609B&quot;/&gt;&lt;wsp:rsid wsp:val=&quot;008263C2&quot;/&gt;&lt;wsp:rsid wsp:val=&quot;00826536&quot;/&gt;&lt;wsp:rsid wsp:val=&quot;00826630&quot;/&gt;&lt;wsp:rsid wsp:val=&quot;00827B67&quot;/&gt;&lt;wsp:rsid wsp:val=&quot;00830558&quot;/&gt;&lt;wsp:rsid wsp:val=&quot;00830DA8&quot;/&gt;&lt;wsp:rsid wsp:val=&quot;0083222E&quot;/&gt;&lt;wsp:rsid wsp:val=&quot;00832463&quot;/&gt;&lt;wsp:rsid wsp:val=&quot;00832D20&quot;/&gt;&lt;wsp:rsid wsp:val=&quot;0083507C&quot;/&gt;&lt;wsp:rsid wsp:val=&quot;0083581B&quot;/&gt;&lt;wsp:rsid wsp:val=&quot;00841056&quot;/&gt;&lt;wsp:rsid wsp:val=&quot;00841A7B&quot;/&gt;&lt;wsp:rsid wsp:val=&quot;00841DCD&quot;/&gt;&lt;wsp:rsid wsp:val=&quot;008437D7&quot;/&gt;&lt;wsp:rsid wsp:val=&quot;0084384C&quot;/&gt;&lt;wsp:rsid wsp:val=&quot;00843F5F&quot;/&gt;&lt;wsp:rsid wsp:val=&quot;00844EA0&quot;/&gt;&lt;wsp:rsid wsp:val=&quot;00845040&quot;/&gt;&lt;wsp:rsid wsp:val=&quot;00845142&quot;/&gt;&lt;wsp:rsid wsp:val=&quot;0084676A&quot;/&gt;&lt;wsp:rsid wsp:val=&quot;00847725&quot;/&gt;&lt;wsp:rsid wsp:val=&quot;00850D73&quot;/&gt;&lt;wsp:rsid wsp:val=&quot;008515DE&quot;/&gt;&lt;wsp:rsid wsp:val=&quot;00851A49&quot;/&gt;&lt;wsp:rsid wsp:val=&quot;0085644B&quot;/&gt;&lt;wsp:rsid wsp:val=&quot;00856A79&quot;/&gt;&lt;wsp:rsid wsp:val=&quot;008575D2&quot;/&gt;&lt;wsp:rsid wsp:val=&quot;00857851&quot;/&gt;&lt;wsp:rsid wsp:val=&quot;008621BB&quot;/&gt;&lt;wsp:rsid wsp:val=&quot;00862581&quot;/&gt;&lt;wsp:rsid wsp:val=&quot;00863A72&quot;/&gt;&lt;wsp:rsid wsp:val=&quot;0086495A&quot;/&gt;&lt;wsp:rsid wsp:val=&quot;00866650&quot;/&gt;&lt;wsp:rsid wsp:val=&quot;00867A7A&quot;/&gt;&lt;wsp:rsid wsp:val=&quot;008707CE&quot;/&gt;&lt;wsp:rsid wsp:val=&quot;00871031&quot;/&gt;&lt;wsp:rsid wsp:val=&quot;00872E2D&quot;/&gt;&lt;wsp:rsid wsp:val=&quot;00874C7B&quot;/&gt;&lt;wsp:rsid wsp:val=&quot;00876F6C&quot;/&gt;&lt;wsp:rsid wsp:val=&quot;00877FB5&quot;/&gt;&lt;wsp:rsid wsp:val=&quot;00881511&quot;/&gt;&lt;wsp:rsid wsp:val=&quot;00882153&quot;/&gt;&lt;wsp:rsid wsp:val=&quot;00883D23&quot;/&gt;&lt;wsp:rsid wsp:val=&quot;00883E02&quot;/&gt;&lt;wsp:rsid wsp:val=&quot;008874E5&quot;/&gt;&lt;wsp:rsid wsp:val=&quot;00887E72&quot;/&gt;&lt;wsp:rsid wsp:val=&quot;00887F5D&quot;/&gt;&lt;wsp:rsid wsp:val=&quot;00890A8F&quot;/&gt;&lt;wsp:rsid wsp:val=&quot;008913B2&quot;/&gt;&lt;wsp:rsid wsp:val=&quot;00895EF2&quot;/&gt;&lt;wsp:rsid wsp:val=&quot;00897076&quot;/&gt;&lt;wsp:rsid wsp:val=&quot;008976EA&quot;/&gt;&lt;wsp:rsid wsp:val=&quot;008A1E00&quot;/&gt;&lt;wsp:rsid wsp:val=&quot;008A1F9C&quot;/&gt;&lt;wsp:rsid wsp:val=&quot;008A2283&quot;/&gt;&lt;wsp:rsid wsp:val=&quot;008A4E41&quot;/&gt;&lt;wsp:rsid wsp:val=&quot;008A682E&quot;/&gt;&lt;wsp:rsid wsp:val=&quot;008A6948&quot;/&gt;&lt;wsp:rsid wsp:val=&quot;008A69EB&quot;/&gt;&lt;wsp:rsid wsp:val=&quot;008A7D15&quot;/&gt;&lt;wsp:rsid wsp:val=&quot;008B42A0&quot;/&gt;&lt;wsp:rsid wsp:val=&quot;008B45D8&quot;/&gt;&lt;wsp:rsid wsp:val=&quot;008B4B20&quot;/&gt;&lt;wsp:rsid wsp:val=&quot;008B4BFC&quot;/&gt;&lt;wsp:rsid wsp:val=&quot;008B68FA&quot;/&gt;&lt;wsp:rsid wsp:val=&quot;008B7F82&quot;/&gt;&lt;wsp:rsid wsp:val=&quot;008C1006&quot;/&gt;&lt;wsp:rsid wsp:val=&quot;008C13C8&quot;/&gt;&lt;wsp:rsid wsp:val=&quot;008C14F1&quot;/&gt;&lt;wsp:rsid wsp:val=&quot;008C15EF&quot;/&gt;&lt;wsp:rsid wsp:val=&quot;008C3474&quot;/&gt;&lt;wsp:rsid wsp:val=&quot;008C3DF5&quot;/&gt;&lt;wsp:rsid wsp:val=&quot;008C4297&quot;/&gt;&lt;wsp:rsid wsp:val=&quot;008C4B80&quot;/&gt;&lt;wsp:rsid wsp:val=&quot;008C546C&quot;/&gt;&lt;wsp:rsid wsp:val=&quot;008C5E7D&quot;/&gt;&lt;wsp:rsid wsp:val=&quot;008C5E97&quot;/&gt;&lt;wsp:rsid wsp:val=&quot;008C7786&quot;/&gt;&lt;wsp:rsid wsp:val=&quot;008C77DD&quot;/&gt;&lt;wsp:rsid wsp:val=&quot;008D07FA&quot;/&gt;&lt;wsp:rsid wsp:val=&quot;008D1543&quot;/&gt;&lt;wsp:rsid wsp:val=&quot;008D400B&quot;/&gt;&lt;wsp:rsid wsp:val=&quot;008D428F&quot;/&gt;&lt;wsp:rsid wsp:val=&quot;008D611F&quot;/&gt;&lt;wsp:rsid wsp:val=&quot;008D63A1&quot;/&gt;&lt;wsp:rsid wsp:val=&quot;008D69DB&quot;/&gt;&lt;wsp:rsid wsp:val=&quot;008D70B2&quot;/&gt;&lt;wsp:rsid wsp:val=&quot;008D725F&quot;/&gt;&lt;wsp:rsid wsp:val=&quot;008E10F1&quot;/&gt;&lt;wsp:rsid wsp:val=&quot;008E2C03&quot;/&gt;&lt;wsp:rsid wsp:val=&quot;008E3EDC&quot;/&gt;&lt;wsp:rsid wsp:val=&quot;008E4D6F&quot;/&gt;&lt;wsp:rsid wsp:val=&quot;008E6F9D&quot;/&gt;&lt;wsp:rsid wsp:val=&quot;008E765D&quot;/&gt;&lt;wsp:rsid wsp:val=&quot;008E7943&quot;/&gt;&lt;wsp:rsid wsp:val=&quot;008F0241&quot;/&gt;&lt;wsp:rsid wsp:val=&quot;008F2222&quot;/&gt;&lt;wsp:rsid wsp:val=&quot;008F29CF&quot;/&gt;&lt;wsp:rsid wsp:val=&quot;008F4448&quot;/&gt;&lt;wsp:rsid wsp:val=&quot;008F6439&quot;/&gt;&lt;wsp:rsid wsp:val=&quot;008F7449&quot;/&gt;&lt;wsp:rsid wsp:val=&quot;0090026E&quot;/&gt;&lt;wsp:rsid wsp:val=&quot;009006EB&quot;/&gt;&lt;wsp:rsid wsp:val=&quot;00901469&quot;/&gt;&lt;wsp:rsid wsp:val=&quot;00901BA0&quot;/&gt;&lt;wsp:rsid wsp:val=&quot;009027FE&quot;/&gt;&lt;wsp:rsid wsp:val=&quot;0090305A&quot;/&gt;&lt;wsp:rsid wsp:val=&quot;00903077&quot;/&gt;&lt;wsp:rsid wsp:val=&quot;00904935&quot;/&gt;&lt;wsp:rsid wsp:val=&quot;00905982&quot;/&gt;&lt;wsp:rsid wsp:val=&quot;00907136&quot;/&gt;&lt;wsp:rsid wsp:val=&quot;009105BD&quot;/&gt;&lt;wsp:rsid wsp:val=&quot;00913117&quot;/&gt;&lt;wsp:rsid wsp:val=&quot;009132A7&quot;/&gt;&lt;wsp:rsid wsp:val=&quot;00913705&quot;/&gt;&lt;wsp:rsid wsp:val=&quot;00913D26&quot;/&gt;&lt;wsp:rsid wsp:val=&quot;00914160&quot;/&gt;&lt;wsp:rsid wsp:val=&quot;00914310&quot;/&gt;&lt;wsp:rsid wsp:val=&quot;0091502D&quot;/&gt;&lt;wsp:rsid wsp:val=&quot;00916C97&quot;/&gt;&lt;wsp:rsid wsp:val=&quot;00921FFC&quot;/&gt;&lt;wsp:rsid wsp:val=&quot;00922B66&quot;/&gt;&lt;wsp:rsid wsp:val=&quot;00925845&quot;/&gt;&lt;wsp:rsid wsp:val=&quot;00925DD7&quot;/&gt;&lt;wsp:rsid wsp:val=&quot;00926D37&quot;/&gt;&lt;wsp:rsid wsp:val=&quot;00926E5D&quot;/&gt;&lt;wsp:rsid wsp:val=&quot;00931288&quot;/&gt;&lt;wsp:rsid wsp:val=&quot;009318C7&quot;/&gt;&lt;wsp:rsid wsp:val=&quot;009329CC&quot;/&gt;&lt;wsp:rsid wsp:val=&quot;00936CA4&quot;/&gt;&lt;wsp:rsid wsp:val=&quot;00936E80&quot;/&gt;&lt;wsp:rsid wsp:val=&quot;00936FFF&quot;/&gt;&lt;wsp:rsid wsp:val=&quot;009377F6&quot;/&gt;&lt;wsp:rsid wsp:val=&quot;009401EA&quot;/&gt;&lt;wsp:rsid wsp:val=&quot;009415B5&quot;/&gt;&lt;wsp:rsid wsp:val=&quot;009434D8&quot;/&gt;&lt;wsp:rsid wsp:val=&quot;00945905&quot;/&gt;&lt;wsp:rsid wsp:val=&quot;00946E3A&quot;/&gt;&lt;wsp:rsid wsp:val=&quot;00950B88&quot;/&gt;&lt;wsp:rsid wsp:val=&quot;009515FA&quot;/&gt;&lt;wsp:rsid wsp:val=&quot;00954151&quot;/&gt;&lt;wsp:rsid wsp:val=&quot;009558C1&quot;/&gt;&lt;wsp:rsid wsp:val=&quot;00957F4E&quot;/&gt;&lt;wsp:rsid wsp:val=&quot;00960117&quot;/&gt;&lt;wsp:rsid wsp:val=&quot;0096228C&quot;/&gt;&lt;wsp:rsid wsp:val=&quot;00962400&quot;/&gt;&lt;wsp:rsid wsp:val=&quot;009624AA&quot;/&gt;&lt;wsp:rsid wsp:val=&quot;00963ACE&quot;/&gt;&lt;wsp:rsid wsp:val=&quot;00964584&quot;/&gt;&lt;wsp:rsid wsp:val=&quot;00965082&quot;/&gt;&lt;wsp:rsid wsp:val=&quot;009665BF&quot;/&gt;&lt;wsp:rsid wsp:val=&quot;00966E7B&quot;/&gt;&lt;wsp:rsid wsp:val=&quot;009716D7&quot;/&gt;&lt;wsp:rsid wsp:val=&quot;00971EDA&quot;/&gt;&lt;wsp:rsid wsp:val=&quot;0097259D&quot;/&gt;&lt;wsp:rsid wsp:val=&quot;009734A5&quot;/&gt;&lt;wsp:rsid wsp:val=&quot;00973DA7&quot;/&gt;&lt;wsp:rsid wsp:val=&quot;0097477E&quot;/&gt;&lt;wsp:rsid wsp:val=&quot;00974D28&quot;/&gt;&lt;wsp:rsid wsp:val=&quot;00976179&quot;/&gt;&lt;wsp:rsid wsp:val=&quot;009778FC&quot;/&gt;&lt;wsp:rsid wsp:val=&quot;0098095B&quot;/&gt;&lt;wsp:rsid wsp:val=&quot;009811CC&quot;/&gt;&lt;wsp:rsid wsp:val=&quot;00982238&quot;/&gt;&lt;wsp:rsid wsp:val=&quot;009824D3&quot;/&gt;&lt;wsp:rsid wsp:val=&quot;00982FF8&quot;/&gt;&lt;wsp:rsid wsp:val=&quot;009835E4&quot;/&gt;&lt;wsp:rsid wsp:val=&quot;009846B2&quot;/&gt;&lt;wsp:rsid wsp:val=&quot;00986521&quot;/&gt;&lt;wsp:rsid wsp:val=&quot;0098663F&quot;/&gt;&lt;wsp:rsid wsp:val=&quot;00986747&quot;/&gt;&lt;wsp:rsid wsp:val=&quot;00990257&quot;/&gt;&lt;wsp:rsid wsp:val=&quot;00992300&quot;/&gt;&lt;wsp:rsid wsp:val=&quot;009926F7&quot;/&gt;&lt;wsp:rsid wsp:val=&quot;0099288B&quot;/&gt;&lt;wsp:rsid wsp:val=&quot;00994918&quot;/&gt;&lt;wsp:rsid wsp:val=&quot;00995ACB&quot;/&gt;&lt;wsp:rsid wsp:val=&quot;00996A3E&quot;/&gt;&lt;wsp:rsid wsp:val=&quot;009971A3&quot;/&gt;&lt;wsp:rsid wsp:val=&quot;0099740B&quot;/&gt;&lt;wsp:rsid wsp:val=&quot;009A024A&quot;/&gt;&lt;wsp:rsid wsp:val=&quot;009A4921&quot;/&gt;&lt;wsp:rsid wsp:val=&quot;009A57CE&quot;/&gt;&lt;wsp:rsid wsp:val=&quot;009A5E68&quot;/&gt;&lt;wsp:rsid wsp:val=&quot;009A770C&quot;/&gt;&lt;wsp:rsid wsp:val=&quot;009A7907&quot;/&gt;&lt;wsp:rsid wsp:val=&quot;009B12AE&quot;/&gt;&lt;wsp:rsid wsp:val=&quot;009B1AB1&quot;/&gt;&lt;wsp:rsid wsp:val=&quot;009B1AC6&quot;/&gt;&lt;wsp:rsid wsp:val=&quot;009B4DC5&quot;/&gt;&lt;wsp:rsid wsp:val=&quot;009B5159&quot;/&gt;&lt;wsp:rsid wsp:val=&quot;009B5790&quot;/&gt;&lt;wsp:rsid wsp:val=&quot;009C0683&quot;/&gt;&lt;wsp:rsid wsp:val=&quot;009C2B1D&quot;/&gt;&lt;wsp:rsid wsp:val=&quot;009C368D&quot;/&gt;&lt;wsp:rsid wsp:val=&quot;009C5B17&quot;/&gt;&lt;wsp:rsid wsp:val=&quot;009C7D11&quot;/&gt;&lt;wsp:rsid wsp:val=&quot;009D0ACA&quot;/&gt;&lt;wsp:rsid wsp:val=&quot;009D3D8C&quot;/&gt;&lt;wsp:rsid wsp:val=&quot;009D42B8&quot;/&gt;&lt;wsp:rsid wsp:val=&quot;009D4B0F&quot;/&gt;&lt;wsp:rsid wsp:val=&quot;009D578D&quot;/&gt;&lt;wsp:rsid wsp:val=&quot;009D5B90&quot;/&gt;&lt;wsp:rsid wsp:val=&quot;009D66F0&quot;/&gt;&lt;wsp:rsid wsp:val=&quot;009D6A87&quot;/&gt;&lt;wsp:rsid wsp:val=&quot;009D6A8A&quot;/&gt;&lt;wsp:rsid wsp:val=&quot;009E19CD&quot;/&gt;&lt;wsp:rsid wsp:val=&quot;009E2CA5&quot;/&gt;&lt;wsp:rsid wsp:val=&quot;009E2D8B&quot;/&gt;&lt;wsp:rsid wsp:val=&quot;009E317F&quot;/&gt;&lt;wsp:rsid wsp:val=&quot;009E4550&quot;/&gt;&lt;wsp:rsid wsp:val=&quot;009E45B3&quot;/&gt;&lt;wsp:rsid wsp:val=&quot;009E460D&quot;/&gt;&lt;wsp:rsid wsp:val=&quot;009E4B94&quot;/&gt;&lt;wsp:rsid wsp:val=&quot;009E6639&quot;/&gt;&lt;wsp:rsid wsp:val=&quot;009E692C&quot;/&gt;&lt;wsp:rsid wsp:val=&quot;009E7FED&quot;/&gt;&lt;wsp:rsid wsp:val=&quot;009F0296&quot;/&gt;&lt;wsp:rsid wsp:val=&quot;009F0482&quot;/&gt;&lt;wsp:rsid wsp:val=&quot;009F05A2&quot;/&gt;&lt;wsp:rsid wsp:val=&quot;009F0F12&quot;/&gt;&lt;wsp:rsid wsp:val=&quot;009F1CC5&quot;/&gt;&lt;wsp:rsid wsp:val=&quot;009F2A8F&quot;/&gt;&lt;wsp:rsid wsp:val=&quot;009F4465&quot;/&gt;&lt;wsp:rsid wsp:val=&quot;009F51ED&quot;/&gt;&lt;wsp:rsid wsp:val=&quot;009F6073&quot;/&gt;&lt;wsp:rsid wsp:val=&quot;009F6E68&quot;/&gt;&lt;wsp:rsid wsp:val=&quot;009F6F40&quot;/&gt;&lt;wsp:rsid wsp:val=&quot;00A00080&quot;/&gt;&lt;wsp:rsid wsp:val=&quot;00A021FF&quot;/&gt;&lt;wsp:rsid wsp:val=&quot;00A02278&quot;/&gt;&lt;wsp:rsid wsp:val=&quot;00A02D43&quot;/&gt;&lt;wsp:rsid wsp:val=&quot;00A033F0&quot;/&gt;&lt;wsp:rsid wsp:val=&quot;00A045DF&quot;/&gt;&lt;wsp:rsid wsp:val=&quot;00A04BC6&quot;/&gt;&lt;wsp:rsid wsp:val=&quot;00A0736A&quot;/&gt;&lt;wsp:rsid wsp:val=&quot;00A106DC&quot;/&gt;&lt;wsp:rsid wsp:val=&quot;00A11CB2&quot;/&gt;&lt;wsp:rsid wsp:val=&quot;00A11CF3&quot;/&gt;&lt;wsp:rsid wsp:val=&quot;00A1230F&quot;/&gt;&lt;wsp:rsid wsp:val=&quot;00A12DA0&quot;/&gt;&lt;wsp:rsid wsp:val=&quot;00A14AAA&quot;/&gt;&lt;wsp:rsid wsp:val=&quot;00A15200&quot;/&gt;&lt;wsp:rsid wsp:val=&quot;00A1692F&quot;/&gt;&lt;wsp:rsid wsp:val=&quot;00A16D98&quot;/&gt;&lt;wsp:rsid wsp:val=&quot;00A1745F&quot;/&gt;&lt;wsp:rsid wsp:val=&quot;00A20391&quot;/&gt;&lt;wsp:rsid wsp:val=&quot;00A204DD&quot;/&gt;&lt;wsp:rsid wsp:val=&quot;00A21766&quot;/&gt;&lt;wsp:rsid wsp:val=&quot;00A21B96&quot;/&gt;&lt;wsp:rsid wsp:val=&quot;00A21F7D&quot;/&gt;&lt;wsp:rsid wsp:val=&quot;00A22C59&quot;/&gt;&lt;wsp:rsid wsp:val=&quot;00A2342A&quot;/&gt;&lt;wsp:rsid wsp:val=&quot;00A23A3F&quot;/&gt;&lt;wsp:rsid wsp:val=&quot;00A24E72&quot;/&gt;&lt;wsp:rsid wsp:val=&quot;00A25135&quot;/&gt;&lt;wsp:rsid wsp:val=&quot;00A25DC4&quot;/&gt;&lt;wsp:rsid wsp:val=&quot;00A2662C&quot;/&gt;&lt;wsp:rsid wsp:val=&quot;00A268ED&quot;/&gt;&lt;wsp:rsid wsp:val=&quot;00A27596&quot;/&gt;&lt;wsp:rsid wsp:val=&quot;00A2799C&quot;/&gt;&lt;wsp:rsid wsp:val=&quot;00A308E9&quot;/&gt;&lt;wsp:rsid wsp:val=&quot;00A31B54&quot;/&gt;&lt;wsp:rsid wsp:val=&quot;00A31DDE&quot;/&gt;&lt;wsp:rsid wsp:val=&quot;00A320A5&quot;/&gt;&lt;wsp:rsid wsp:val=&quot;00A334F8&quot;/&gt;&lt;wsp:rsid wsp:val=&quot;00A34ECD&quot;/&gt;&lt;wsp:rsid wsp:val=&quot;00A34ED8&quot;/&gt;&lt;wsp:rsid wsp:val=&quot;00A361D2&quot;/&gt;&lt;wsp:rsid wsp:val=&quot;00A3734A&quot;/&gt;&lt;wsp:rsid wsp:val=&quot;00A374B4&quot;/&gt;&lt;wsp:rsid wsp:val=&quot;00A37758&quot;/&gt;&lt;wsp:rsid wsp:val=&quot;00A37777&quot;/&gt;&lt;wsp:rsid wsp:val=&quot;00A40E71&quot;/&gt;&lt;wsp:rsid wsp:val=&quot;00A41508&quot;/&gt;&lt;wsp:rsid wsp:val=&quot;00A42FF3&quot;/&gt;&lt;wsp:rsid wsp:val=&quot;00A432E1&quot;/&gt;&lt;wsp:rsid wsp:val=&quot;00A43652&quot;/&gt;&lt;wsp:rsid wsp:val=&quot;00A44BCA&quot;/&gt;&lt;wsp:rsid wsp:val=&quot;00A4508B&quot;/&gt;&lt;wsp:rsid wsp:val=&quot;00A4604C&quot;/&gt;&lt;wsp:rsid wsp:val=&quot;00A51599&quot;/&gt;&lt;wsp:rsid wsp:val=&quot;00A528D3&quot;/&gt;&lt;wsp:rsid wsp:val=&quot;00A55220&quot;/&gt;&lt;wsp:rsid wsp:val=&quot;00A55FF9&quot;/&gt;&lt;wsp:rsid wsp:val=&quot;00A56B4D&quot;/&gt;&lt;wsp:rsid wsp:val=&quot;00A61A07&quot;/&gt;&lt;wsp:rsid wsp:val=&quot;00A627E5&quot;/&gt;&lt;wsp:rsid wsp:val=&quot;00A628FB&quot;/&gt;&lt;wsp:rsid wsp:val=&quot;00A6326F&quot;/&gt;&lt;wsp:rsid wsp:val=&quot;00A6460F&quot;/&gt;&lt;wsp:rsid wsp:val=&quot;00A66417&quot;/&gt;&lt;wsp:rsid wsp:val=&quot;00A7074A&quot;/&gt;&lt;wsp:rsid wsp:val=&quot;00A724E6&quot;/&gt;&lt;wsp:rsid wsp:val=&quot;00A72543&quot;/&gt;&lt;wsp:rsid wsp:val=&quot;00A73859&quot;/&gt;&lt;wsp:rsid wsp:val=&quot;00A7455A&quot;/&gt;&lt;wsp:rsid wsp:val=&quot;00A750F1&quot;/&gt;&lt;wsp:rsid wsp:val=&quot;00A75791&quot;/&gt;&lt;wsp:rsid wsp:val=&quot;00A7648C&quot;/&gt;&lt;wsp:rsid wsp:val=&quot;00A8082F&quot;/&gt;&lt;wsp:rsid wsp:val=&quot;00A816D2&quot;/&gt;&lt;wsp:rsid wsp:val=&quot;00A81D70&quot;/&gt;&lt;wsp:rsid wsp:val=&quot;00A83E4C&quot;/&gt;&lt;wsp:rsid wsp:val=&quot;00A84B41&quot;/&gt;&lt;wsp:rsid wsp:val=&quot;00A85320&quot;/&gt;&lt;wsp:rsid wsp:val=&quot;00A853A9&quot;/&gt;&lt;wsp:rsid wsp:val=&quot;00A86D41&quot;/&gt;&lt;wsp:rsid wsp:val=&quot;00A87A96&quot;/&gt;&lt;wsp:rsid wsp:val=&quot;00A9120A&quot;/&gt;&lt;wsp:rsid wsp:val=&quot;00A91807&quot;/&gt;&lt;wsp:rsid wsp:val=&quot;00A9195A&quot;/&gt;&lt;wsp:rsid wsp:val=&quot;00A93694&quot;/&gt;&lt;wsp:rsid wsp:val=&quot;00A94340&quot;/&gt;&lt;wsp:rsid wsp:val=&quot;00A94A7F&quot;/&gt;&lt;wsp:rsid wsp:val=&quot;00A967DA&quot;/&gt;&lt;wsp:rsid wsp:val=&quot;00AA0C43&quot;/&gt;&lt;wsp:rsid wsp:val=&quot;00AA0C64&quot;/&gt;&lt;wsp:rsid wsp:val=&quot;00AA45BA&quot;/&gt;&lt;wsp:rsid wsp:val=&quot;00AA4AF0&quot;/&gt;&lt;wsp:rsid wsp:val=&quot;00AA63E5&quot;/&gt;&lt;wsp:rsid wsp:val=&quot;00AA7702&quot;/&gt;&lt;wsp:rsid wsp:val=&quot;00AA7F23&quot;/&gt;&lt;wsp:rsid wsp:val=&quot;00AB01A4&quot;/&gt;&lt;wsp:rsid wsp:val=&quot;00AB0439&quot;/&gt;&lt;wsp:rsid wsp:val=&quot;00AB099F&quot;/&gt;&lt;wsp:rsid wsp:val=&quot;00AB636D&quot;/&gt;&lt;wsp:rsid wsp:val=&quot;00AB7754&quot;/&gt;&lt;wsp:rsid wsp:val=&quot;00AC1D0B&quot;/&gt;&lt;wsp:rsid wsp:val=&quot;00AC1D47&quot;/&gt;&lt;wsp:rsid wsp:val=&quot;00AC3CF5&quot;/&gt;&lt;wsp:rsid wsp:val=&quot;00AC48A2&quot;/&gt;&lt;wsp:rsid wsp:val=&quot;00AC6140&quot;/&gt;&lt;wsp:rsid wsp:val=&quot;00AD0043&quot;/&gt;&lt;wsp:rsid wsp:val=&quot;00AD0C43&quot;/&gt;&lt;wsp:rsid wsp:val=&quot;00AD1E6B&quot;/&gt;&lt;wsp:rsid wsp:val=&quot;00AD2070&quot;/&gt;&lt;wsp:rsid wsp:val=&quot;00AD3174&quot;/&gt;&lt;wsp:rsid wsp:val=&quot;00AD34D3&quot;/&gt;&lt;wsp:rsid wsp:val=&quot;00AD424D&quot;/&gt;&lt;wsp:rsid wsp:val=&quot;00AD7B77&quot;/&gt;&lt;wsp:rsid wsp:val=&quot;00AE079D&quot;/&gt;&lt;wsp:rsid wsp:val=&quot;00AE07CB&quot;/&gt;&lt;wsp:rsid wsp:val=&quot;00AE20C3&quot;/&gt;&lt;wsp:rsid wsp:val=&quot;00AE220F&quot;/&gt;&lt;wsp:rsid wsp:val=&quot;00AE2265&quot;/&gt;&lt;wsp:rsid wsp:val=&quot;00AE3F52&quot;/&gt;&lt;wsp:rsid wsp:val=&quot;00AE582D&quot;/&gt;&lt;wsp:rsid wsp:val=&quot;00AE660C&quot;/&gt;&lt;wsp:rsid wsp:val=&quot;00AE66F4&quot;/&gt;&lt;wsp:rsid wsp:val=&quot;00AE6831&quot;/&gt;&lt;wsp:rsid wsp:val=&quot;00AE7D53&quot;/&gt;&lt;wsp:rsid wsp:val=&quot;00AE7E95&quot;/&gt;&lt;wsp:rsid wsp:val=&quot;00AF15FB&quot;/&gt;&lt;wsp:rsid wsp:val=&quot;00AF16F8&quot;/&gt;&lt;wsp:rsid wsp:val=&quot;00AF275E&quot;/&gt;&lt;wsp:rsid wsp:val=&quot;00AF33BA&quot;/&gt;&lt;wsp:rsid wsp:val=&quot;00AF3A74&quot;/&gt;&lt;wsp:rsid wsp:val=&quot;00AF3F36&quot;/&gt;&lt;wsp:rsid wsp:val=&quot;00AF40EF&quot;/&gt;&lt;wsp:rsid wsp:val=&quot;00AF4618&quot;/&gt;&lt;wsp:rsid wsp:val=&quot;00AF4A47&quot;/&gt;&lt;wsp:rsid wsp:val=&quot;00AF5E49&quot;/&gt;&lt;wsp:rsid wsp:val=&quot;00AF71FB&quot;/&gt;&lt;wsp:rsid wsp:val=&quot;00AF7BB2&quot;/&gt;&lt;wsp:rsid wsp:val=&quot;00B00014&quot;/&gt;&lt;wsp:rsid wsp:val=&quot;00B00958&quot;/&gt;&lt;wsp:rsid wsp:val=&quot;00B01CEB&quot;/&gt;&lt;wsp:rsid wsp:val=&quot;00B04861&quot;/&gt;&lt;wsp:rsid wsp:val=&quot;00B04C58&quot;/&gt;&lt;wsp:rsid wsp:val=&quot;00B050EC&quot;/&gt;&lt;wsp:rsid wsp:val=&quot;00B0550F&quot;/&gt;&lt;wsp:rsid wsp:val=&quot;00B05792&quot;/&gt;&lt;wsp:rsid wsp:val=&quot;00B060CB&quot;/&gt;&lt;wsp:rsid wsp:val=&quot;00B068C2&quot;/&gt;&lt;wsp:rsid wsp:val=&quot;00B07246&quot;/&gt;&lt;wsp:rsid wsp:val=&quot;00B076D7&quot;/&gt;&lt;wsp:rsid wsp:val=&quot;00B10714&quot;/&gt;&lt;wsp:rsid wsp:val=&quot;00B13E06&quot;/&gt;&lt;wsp:rsid wsp:val=&quot;00B14F89&quot;/&gt;&lt;wsp:rsid wsp:val=&quot;00B150B1&quot;/&gt;&lt;wsp:rsid wsp:val=&quot;00B1535A&quot;/&gt;&lt;wsp:rsid wsp:val=&quot;00B15738&quot;/&gt;&lt;wsp:rsid wsp:val=&quot;00B16C02&quot;/&gt;&lt;wsp:rsid wsp:val=&quot;00B1719D&quot;/&gt;&lt;wsp:rsid wsp:val=&quot;00B17C44&quot;/&gt;&lt;wsp:rsid wsp:val=&quot;00B21EAD&quot;/&gt;&lt;wsp:rsid wsp:val=&quot;00B24CEE&quot;/&gt;&lt;wsp:rsid wsp:val=&quot;00B30B26&quot;/&gt;&lt;wsp:rsid wsp:val=&quot;00B30D07&quot;/&gt;&lt;wsp:rsid wsp:val=&quot;00B315A7&quot;/&gt;&lt;wsp:rsid wsp:val=&quot;00B32050&quot;/&gt;&lt;wsp:rsid wsp:val=&quot;00B323B3&quot;/&gt;&lt;wsp:rsid wsp:val=&quot;00B3323E&quot;/&gt;&lt;wsp:rsid wsp:val=&quot;00B33368&quot;/&gt;&lt;wsp:rsid wsp:val=&quot;00B349F5&quot;/&gt;&lt;wsp:rsid wsp:val=&quot;00B34FCE&quot;/&gt;&lt;wsp:rsid wsp:val=&quot;00B35AEF&quot;/&gt;&lt;wsp:rsid wsp:val=&quot;00B375FE&quot;/&gt;&lt;wsp:rsid wsp:val=&quot;00B3795C&quot;/&gt;&lt;wsp:rsid wsp:val=&quot;00B4005B&quot;/&gt;&lt;wsp:rsid wsp:val=&quot;00B42A60&quot;/&gt;&lt;wsp:rsid wsp:val=&quot;00B44E47&quot;/&gt;&lt;wsp:rsid wsp:val=&quot;00B45696&quot;/&gt;&lt;wsp:rsid wsp:val=&quot;00B476F7&quot;/&gt;&lt;wsp:rsid wsp:val=&quot;00B47C37&quot;/&gt;&lt;wsp:rsid wsp:val=&quot;00B5043A&quot;/&gt;&lt;wsp:rsid wsp:val=&quot;00B511CA&quot;/&gt;&lt;wsp:rsid wsp:val=&quot;00B511F4&quot;/&gt;&lt;wsp:rsid wsp:val=&quot;00B5148F&quot;/&gt;&lt;wsp:rsid wsp:val=&quot;00B5182C&quot;/&gt;&lt;wsp:rsid wsp:val=&quot;00B535C8&quot;/&gt;&lt;wsp:rsid wsp:val=&quot;00B53EEF&quot;/&gt;&lt;wsp:rsid wsp:val=&quot;00B56E7F&quot;/&gt;&lt;wsp:rsid wsp:val=&quot;00B612FE&quot;/&gt;&lt;wsp:rsid wsp:val=&quot;00B6136D&quot;/&gt;&lt;wsp:rsid wsp:val=&quot;00B61485&quot;/&gt;&lt;wsp:rsid wsp:val=&quot;00B6165E&quot;/&gt;&lt;wsp:rsid wsp:val=&quot;00B62DAD&quot;/&gt;&lt;wsp:rsid wsp:val=&quot;00B62E90&quot;/&gt;&lt;wsp:rsid wsp:val=&quot;00B64602&quot;/&gt;&lt;wsp:rsid wsp:val=&quot;00B67ADC&quot;/&gt;&lt;wsp:rsid wsp:val=&quot;00B67F70&quot;/&gt;&lt;wsp:rsid wsp:val=&quot;00B703FD&quot;/&gt;&lt;wsp:rsid wsp:val=&quot;00B71B53&quot;/&gt;&lt;wsp:rsid wsp:val=&quot;00B72413&quot;/&gt;&lt;wsp:rsid wsp:val=&quot;00B73CDE&quot;/&gt;&lt;wsp:rsid wsp:val=&quot;00B75B7F&quot;/&gt;&lt;wsp:rsid wsp:val=&quot;00B77FAC&quot;/&gt;&lt;wsp:rsid wsp:val=&quot;00B81538&quot;/&gt;&lt;wsp:rsid wsp:val=&quot;00B833A0&quot;/&gt;&lt;wsp:rsid wsp:val=&quot;00B855C9&quot;/&gt;&lt;wsp:rsid wsp:val=&quot;00B8623E&quot;/&gt;&lt;wsp:rsid wsp:val=&quot;00B87D89&quot;/&gt;&lt;wsp:rsid wsp:val=&quot;00B90287&quot;/&gt;&lt;wsp:rsid wsp:val=&quot;00B9064D&quot;/&gt;&lt;wsp:rsid wsp:val=&quot;00B9182E&quot;/&gt;&lt;wsp:rsid wsp:val=&quot;00B92EF7&quot;/&gt;&lt;wsp:rsid wsp:val=&quot;00B957EA&quot;/&gt;&lt;wsp:rsid wsp:val=&quot;00B9610C&quot;/&gt;&lt;wsp:rsid wsp:val=&quot;00B9746B&quot;/&gt;&lt;wsp:rsid wsp:val=&quot;00B9748C&quot;/&gt;&lt;wsp:rsid wsp:val=&quot;00BA03EB&quot;/&gt;&lt;wsp:rsid wsp:val=&quot;00BA1284&quot;/&gt;&lt;wsp:rsid wsp:val=&quot;00BA46D6&quot;/&gt;&lt;wsp:rsid wsp:val=&quot;00BA58D9&quot;/&gt;&lt;wsp:rsid wsp:val=&quot;00BA5C45&quot;/&gt;&lt;wsp:rsid wsp:val=&quot;00BA5E3D&quot;/&gt;&lt;wsp:rsid wsp:val=&quot;00BA6FD2&quot;/&gt;&lt;wsp:rsid wsp:val=&quot;00BA733E&quot;/&gt;&lt;wsp:rsid wsp:val=&quot;00BA7454&quot;/&gt;&lt;wsp:rsid wsp:val=&quot;00BB1722&quot;/&gt;&lt;wsp:rsid wsp:val=&quot;00BB2EC2&quot;/&gt;&lt;wsp:rsid wsp:val=&quot;00BB3454&quot;/&gt;&lt;wsp:rsid wsp:val=&quot;00BB5152&quot;/&gt;&lt;wsp:rsid wsp:val=&quot;00BB5C76&quot;/&gt;&lt;wsp:rsid wsp:val=&quot;00BB76F6&quot;/&gt;&lt;wsp:rsid wsp:val=&quot;00BC08EE&quot;/&gt;&lt;wsp:rsid wsp:val=&quot;00BC1047&quot;/&gt;&lt;wsp:rsid wsp:val=&quot;00BC1C68&quot;/&gt;&lt;wsp:rsid wsp:val=&quot;00BC228F&quot;/&gt;&lt;wsp:rsid wsp:val=&quot;00BC2877&quot;/&gt;&lt;wsp:rsid wsp:val=&quot;00BC40F5&quot;/&gt;&lt;wsp:rsid wsp:val=&quot;00BC4936&quot;/&gt;&lt;wsp:rsid wsp:val=&quot;00BC6213&quot;/&gt;&lt;wsp:rsid wsp:val=&quot;00BC6FBF&quot;/&gt;&lt;wsp:rsid wsp:val=&quot;00BD0BBE&quot;/&gt;&lt;wsp:rsid wsp:val=&quot;00BD152E&quot;/&gt;&lt;wsp:rsid wsp:val=&quot;00BD2C04&quot;/&gt;&lt;wsp:rsid wsp:val=&quot;00BD450F&quot;/&gt;&lt;wsp:rsid wsp:val=&quot;00BD4FA6&quot;/&gt;&lt;wsp:rsid wsp:val=&quot;00BD528B&quot;/&gt;&lt;wsp:rsid wsp:val=&quot;00BD5FCC&quot;/&gt;&lt;wsp:rsid wsp:val=&quot;00BD673D&quot;/&gt;&lt;wsp:rsid wsp:val=&quot;00BD6A2B&quot;/&gt;&lt;wsp:rsid wsp:val=&quot;00BD6CEE&quot;/&gt;&lt;wsp:rsid wsp:val=&quot;00BD6EAC&quot;/&gt;&lt;wsp:rsid wsp:val=&quot;00BE128B&quot;/&gt;&lt;wsp:rsid wsp:val=&quot;00BE221C&quot;/&gt;&lt;wsp:rsid wsp:val=&quot;00BE2263&quot;/&gt;&lt;wsp:rsid wsp:val=&quot;00BE3862&quot;/&gt;&lt;wsp:rsid wsp:val=&quot;00BE4124&quot;/&gt;&lt;wsp:rsid wsp:val=&quot;00BE5694&quot;/&gt;&lt;wsp:rsid wsp:val=&quot;00BE7AC2&quot;/&gt;&lt;wsp:rsid wsp:val=&quot;00BF013B&quot;/&gt;&lt;wsp:rsid wsp:val=&quot;00BF0E69&quot;/&gt;&lt;wsp:rsid wsp:val=&quot;00BF15F0&quot;/&gt;&lt;wsp:rsid wsp:val=&quot;00BF17AA&quot;/&gt;&lt;wsp:rsid wsp:val=&quot;00BF1C50&quot;/&gt;&lt;wsp:rsid wsp:val=&quot;00BF238B&quot;/&gt;&lt;wsp:rsid wsp:val=&quot;00BF33D0&quot;/&gt;&lt;wsp:rsid wsp:val=&quot;00BF4CF4&quot;/&gt;&lt;wsp:rsid wsp:val=&quot;00BF5277&quot;/&gt;&lt;wsp:rsid wsp:val=&quot;00BF5FDE&quot;/&gt;&lt;wsp:rsid wsp:val=&quot;00BF6DF3&quot;/&gt;&lt;wsp:rsid wsp:val=&quot;00C0473A&quot;/&gt;&lt;wsp:rsid wsp:val=&quot;00C047B6&quot;/&gt;&lt;wsp:rsid wsp:val=&quot;00C0483E&quot;/&gt;&lt;wsp:rsid wsp:val=&quot;00C05D71&quot;/&gt;&lt;wsp:rsid wsp:val=&quot;00C06EDA&quot;/&gt;&lt;wsp:rsid wsp:val=&quot;00C10638&quot;/&gt;&lt;wsp:rsid wsp:val=&quot;00C106DD&quot;/&gt;&lt;wsp:rsid wsp:val=&quot;00C14638&quot;/&gt;&lt;wsp:rsid wsp:val=&quot;00C14A7D&quot;/&gt;&lt;wsp:rsid wsp:val=&quot;00C1539C&quot;/&gt;&lt;wsp:rsid wsp:val=&quot;00C15AD5&quot;/&gt;&lt;wsp:rsid wsp:val=&quot;00C15EE7&quot;/&gt;&lt;wsp:rsid wsp:val=&quot;00C162B8&quot;/&gt;&lt;wsp:rsid wsp:val=&quot;00C163BA&quot;/&gt;&lt;wsp:rsid wsp:val=&quot;00C17F35&quot;/&gt;&lt;wsp:rsid wsp:val=&quot;00C211C5&quot;/&gt;&lt;wsp:rsid wsp:val=&quot;00C23775&quot;/&gt;&lt;wsp:rsid wsp:val=&quot;00C242B2&quot;/&gt;&lt;wsp:rsid wsp:val=&quot;00C24ED1&quot;/&gt;&lt;wsp:rsid wsp:val=&quot;00C25EB4&quot;/&gt;&lt;wsp:rsid wsp:val=&quot;00C26F20&quot;/&gt;&lt;wsp:rsid wsp:val=&quot;00C27BA2&quot;/&gt;&lt;wsp:rsid wsp:val=&quot;00C30A31&quot;/&gt;&lt;wsp:rsid wsp:val=&quot;00C30F51&quot;/&gt;&lt;wsp:rsid wsp:val=&quot;00C322D3&quot;/&gt;&lt;wsp:rsid wsp:val=&quot;00C32A27&quot;/&gt;&lt;wsp:rsid wsp:val=&quot;00C33033&quot;/&gt;&lt;wsp:rsid wsp:val=&quot;00C335F4&quot;/&gt;&lt;wsp:rsid wsp:val=&quot;00C348FC&quot;/&gt;&lt;wsp:rsid wsp:val=&quot;00C35739&quot;/&gt;&lt;wsp:rsid wsp:val=&quot;00C35E7B&quot;/&gt;&lt;wsp:rsid wsp:val=&quot;00C35FBB&quot;/&gt;&lt;wsp:rsid wsp:val=&quot;00C43A1A&quot;/&gt;&lt;wsp:rsid wsp:val=&quot;00C44BDD&quot;/&gt;&lt;wsp:rsid wsp:val=&quot;00C45B49&quot;/&gt;&lt;wsp:rsid wsp:val=&quot;00C46A58&quot;/&gt;&lt;wsp:rsid wsp:val=&quot;00C51951&quot;/&gt;&lt;wsp:rsid wsp:val=&quot;00C51BAD&quot;/&gt;&lt;wsp:rsid wsp:val=&quot;00C524B5&quot;/&gt;&lt;wsp:rsid wsp:val=&quot;00C53966&quot;/&gt;&lt;wsp:rsid wsp:val=&quot;00C540EF&quot;/&gt;&lt;wsp:rsid wsp:val=&quot;00C549B6&quot;/&gt;&lt;wsp:rsid wsp:val=&quot;00C55C61&quot;/&gt;&lt;wsp:rsid wsp:val=&quot;00C569EF&quot;/&gt;&lt;wsp:rsid wsp:val=&quot;00C57730&quot;/&gt;&lt;wsp:rsid wsp:val=&quot;00C61FFF&quot;/&gt;&lt;wsp:rsid wsp:val=&quot;00C6445E&quot;/&gt;&lt;wsp:rsid wsp:val=&quot;00C65087&quot;/&gt;&lt;wsp:rsid wsp:val=&quot;00C65BF7&quot;/&gt;&lt;wsp:rsid wsp:val=&quot;00C66900&quot;/&gt;&lt;wsp:rsid wsp:val=&quot;00C70FD6&quot;/&gt;&lt;wsp:rsid wsp:val=&quot;00C717E5&quot;/&gt;&lt;wsp:rsid wsp:val=&quot;00C739A0&quot;/&gt;&lt;wsp:rsid wsp:val=&quot;00C74610&quot;/&gt;&lt;wsp:rsid wsp:val=&quot;00C74BA3&quot;/&gt;&lt;wsp:rsid wsp:val=&quot;00C75200&quot;/&gt;&lt;wsp:rsid wsp:val=&quot;00C757AA&quot;/&gt;&lt;wsp:rsid wsp:val=&quot;00C75E95&quot;/&gt;&lt;wsp:rsid wsp:val=&quot;00C75F0C&quot;/&gt;&lt;wsp:rsid wsp:val=&quot;00C763EF&quot;/&gt;&lt;wsp:rsid wsp:val=&quot;00C7715E&quot;/&gt;&lt;wsp:rsid wsp:val=&quot;00C81701&quot;/&gt;&lt;wsp:rsid wsp:val=&quot;00C81B69&quot;/&gt;&lt;wsp:rsid wsp:val=&quot;00C829D6&quot;/&gt;&lt;wsp:rsid wsp:val=&quot;00C82B74&quot;/&gt;&lt;wsp:rsid wsp:val=&quot;00C82F15&quot;/&gt;&lt;wsp:rsid wsp:val=&quot;00C82F9C&quot;/&gt;&lt;wsp:rsid wsp:val=&quot;00C83356&quot;/&gt;&lt;wsp:rsid wsp:val=&quot;00C83C8D&quot;/&gt;&lt;wsp:rsid wsp:val=&quot;00C84D5D&quot;/&gt;&lt;wsp:rsid wsp:val=&quot;00C85327&quot;/&gt;&lt;wsp:rsid wsp:val=&quot;00C8624C&quot;/&gt;&lt;wsp:rsid wsp:val=&quot;00C864BB&quot;/&gt;&lt;wsp:rsid wsp:val=&quot;00C87210&quot;/&gt;&lt;wsp:rsid wsp:val=&quot;00C87C27&quot;/&gt;&lt;wsp:rsid wsp:val=&quot;00C902AE&quot;/&gt;&lt;wsp:rsid wsp:val=&quot;00C913D3&quot;/&gt;&lt;wsp:rsid wsp:val=&quot;00C91461&quot;/&gt;&lt;wsp:rsid wsp:val=&quot;00C94010&quot;/&gt;&lt;wsp:rsid wsp:val=&quot;00C949FF&quot;/&gt;&lt;wsp:rsid wsp:val=&quot;00C97512&quot;/&gt;&lt;wsp:rsid wsp:val=&quot;00CA24D9&quot;/&gt;&lt;wsp:rsid wsp:val=&quot;00CA2ACD&quot;/&gt;&lt;wsp:rsid wsp:val=&quot;00CA393E&quot;/&gt;&lt;wsp:rsid wsp:val=&quot;00CA476D&quot;/&gt;&lt;wsp:rsid wsp:val=&quot;00CA5347&quot;/&gt;&lt;wsp:rsid wsp:val=&quot;00CA65EF&quot;/&gt;&lt;wsp:rsid wsp:val=&quot;00CA7F35&quot;/&gt;&lt;wsp:rsid wsp:val=&quot;00CB1A23&quot;/&gt;&lt;wsp:rsid wsp:val=&quot;00CB2925&quot;/&gt;&lt;wsp:rsid wsp:val=&quot;00CB3391&quot;/&gt;&lt;wsp:rsid wsp:val=&quot;00CB398A&quot;/&gt;&lt;wsp:rsid wsp:val=&quot;00CB43C7&quot;/&gt;&lt;wsp:rsid wsp:val=&quot;00CB63AC&quot;/&gt;&lt;wsp:rsid wsp:val=&quot;00CB68E1&quot;/&gt;&lt;wsp:rsid wsp:val=&quot;00CC0874&quot;/&gt;&lt;wsp:rsid wsp:val=&quot;00CC4C78&quot;/&gt;&lt;wsp:rsid wsp:val=&quot;00CC5D96&quot;/&gt;&lt;wsp:rsid wsp:val=&quot;00CC7EB0&quot;/&gt;&lt;wsp:rsid wsp:val=&quot;00CD13C6&quot;/&gt;&lt;wsp:rsid wsp:val=&quot;00CD1DFA&quot;/&gt;&lt;wsp:rsid wsp:val=&quot;00CD1EAB&quot;/&gt;&lt;wsp:rsid wsp:val=&quot;00CD27A5&quot;/&gt;&lt;wsp:rsid wsp:val=&quot;00CD3B7E&quot;/&gt;&lt;wsp:rsid wsp:val=&quot;00CD4AEF&quot;/&gt;&lt;wsp:rsid wsp:val=&quot;00CD59D0&quot;/&gt;&lt;wsp:rsid wsp:val=&quot;00CD6EF1&quot;/&gt;&lt;wsp:rsid wsp:val=&quot;00CD79A2&quot;/&gt;&lt;wsp:rsid wsp:val=&quot;00CE038E&quot;/&gt;&lt;wsp:rsid wsp:val=&quot;00CE1456&quot;/&gt;&lt;wsp:rsid wsp:val=&quot;00CE16AC&quot;/&gt;&lt;wsp:rsid wsp:val=&quot;00CE1F44&quot;/&gt;&lt;wsp:rsid wsp:val=&quot;00CE2322&quot;/&gt;&lt;wsp:rsid wsp:val=&quot;00CE2D54&quot;/&gt;&lt;wsp:rsid wsp:val=&quot;00CE542A&quot;/&gt;&lt;wsp:rsid wsp:val=&quot;00CE5503&quot;/&gt;&lt;wsp:rsid wsp:val=&quot;00CE67AB&quot;/&gt;&lt;wsp:rsid wsp:val=&quot;00CE7E55&quot;/&gt;&lt;wsp:rsid wsp:val=&quot;00CF033E&quot;/&gt;&lt;wsp:rsid wsp:val=&quot;00CF1E46&quot;/&gt;&lt;wsp:rsid wsp:val=&quot;00CF2943&quot;/&gt;&lt;wsp:rsid wsp:val=&quot;00CF2A4D&quot;/&gt;&lt;wsp:rsid wsp:val=&quot;00CF4E53&quot;/&gt;&lt;wsp:rsid wsp:val=&quot;00CF50C5&quot;/&gt;&lt;wsp:rsid wsp:val=&quot;00CF798F&quot;/&gt;&lt;wsp:rsid wsp:val=&quot;00CF7A80&quot;/&gt;&lt;wsp:rsid wsp:val=&quot;00D00171&quot;/&gt;&lt;wsp:rsid wsp:val=&quot;00D006A7&quot;/&gt;&lt;wsp:rsid wsp:val=&quot;00D03BE3&quot;/&gt;&lt;wsp:rsid wsp:val=&quot;00D04AF4&quot;/&gt;&lt;wsp:rsid wsp:val=&quot;00D055E5&quot;/&gt;&lt;wsp:rsid wsp:val=&quot;00D06A35&quot;/&gt;&lt;wsp:rsid wsp:val=&quot;00D0770B&quot;/&gt;&lt;wsp:rsid wsp:val=&quot;00D10698&quot;/&gt;&lt;wsp:rsid wsp:val=&quot;00D10A64&quot;/&gt;&lt;wsp:rsid wsp:val=&quot;00D11654&quot;/&gt;&lt;wsp:rsid wsp:val=&quot;00D11674&quot;/&gt;&lt;wsp:rsid wsp:val=&quot;00D1414D&quot;/&gt;&lt;wsp:rsid wsp:val=&quot;00D14D67&quot;/&gt;&lt;wsp:rsid wsp:val=&quot;00D16610&quot;/&gt;&lt;wsp:rsid wsp:val=&quot;00D16A7A&quot;/&gt;&lt;wsp:rsid wsp:val=&quot;00D1784F&quot;/&gt;&lt;wsp:rsid wsp:val=&quot;00D17AB5&quot;/&gt;&lt;wsp:rsid wsp:val=&quot;00D206EA&quot;/&gt;&lt;wsp:rsid wsp:val=&quot;00D2146F&quot;/&gt;&lt;wsp:rsid wsp:val=&quot;00D22B92&quot;/&gt;&lt;wsp:rsid wsp:val=&quot;00D2442F&quot;/&gt;&lt;wsp:rsid wsp:val=&quot;00D247D7&quot;/&gt;&lt;wsp:rsid wsp:val=&quot;00D26824&quot;/&gt;&lt;wsp:rsid wsp:val=&quot;00D27BA1&quot;/&gt;&lt;wsp:rsid wsp:val=&quot;00D30005&quot;/&gt;&lt;wsp:rsid wsp:val=&quot;00D31C3D&quot;/&gt;&lt;wsp:rsid wsp:val=&quot;00D31DB3&quot;/&gt;&lt;wsp:rsid wsp:val=&quot;00D3269B&quot;/&gt;&lt;wsp:rsid wsp:val=&quot;00D33E6E&quot;/&gt;&lt;wsp:rsid wsp:val=&quot;00D3664D&quot;/&gt;&lt;wsp:rsid wsp:val=&quot;00D36967&quot;/&gt;&lt;wsp:rsid wsp:val=&quot;00D40423&quot;/&gt;&lt;wsp:rsid wsp:val=&quot;00D40D42&quot;/&gt;&lt;wsp:rsid wsp:val=&quot;00D412F2&quot;/&gt;&lt;wsp:rsid wsp:val=&quot;00D42B20&quot;/&gt;&lt;wsp:rsid wsp:val=&quot;00D43079&quot;/&gt;&lt;wsp:rsid wsp:val=&quot;00D43715&quot;/&gt;&lt;wsp:rsid wsp:val=&quot;00D46F7C&quot;/&gt;&lt;wsp:rsid wsp:val=&quot;00D50789&quot;/&gt;&lt;wsp:rsid wsp:val=&quot;00D50E92&quot;/&gt;&lt;wsp:rsid wsp:val=&quot;00D51FA9&quot;/&gt;&lt;wsp:rsid wsp:val=&quot;00D52C74&quot;/&gt;&lt;wsp:rsid wsp:val=&quot;00D53ACF&quot;/&gt;&lt;wsp:rsid wsp:val=&quot;00D56538&quot;/&gt;&lt;wsp:rsid wsp:val=&quot;00D605F8&quot;/&gt;&lt;wsp:rsid wsp:val=&quot;00D61DC8&quot;/&gt;&lt;wsp:rsid wsp:val=&quot;00D643D6&quot;/&gt;&lt;wsp:rsid wsp:val=&quot;00D65289&quot;/&gt;&lt;wsp:rsid wsp:val=&quot;00D67661&quot;/&gt;&lt;wsp:rsid wsp:val=&quot;00D703D3&quot;/&gt;&lt;wsp:rsid wsp:val=&quot;00D712D4&quot;/&gt;&lt;wsp:rsid wsp:val=&quot;00D72063&quot;/&gt;&lt;wsp:rsid wsp:val=&quot;00D7405D&quot;/&gt;&lt;wsp:rsid wsp:val=&quot;00D751C6&quot;/&gt;&lt;wsp:rsid wsp:val=&quot;00D817FF&quot;/&gt;&lt;wsp:rsid wsp:val=&quot;00D8208C&quot;/&gt;&lt;wsp:rsid wsp:val=&quot;00D82BA9&quot;/&gt;&lt;wsp:rsid wsp:val=&quot;00D8318E&quot;/&gt;&lt;wsp:rsid wsp:val=&quot;00D841A8&quot;/&gt;&lt;wsp:rsid wsp:val=&quot;00D8503C&quot;/&gt;&lt;wsp:rsid wsp:val=&quot;00D87AF6&quot;/&gt;&lt;wsp:rsid wsp:val=&quot;00D87CA2&quot;/&gt;&lt;wsp:rsid wsp:val=&quot;00D91624&quot;/&gt;&lt;wsp:rsid wsp:val=&quot;00D91DE1&quot;/&gt;&lt;wsp:rsid wsp:val=&quot;00D91F8F&quot;/&gt;&lt;wsp:rsid wsp:val=&quot;00D92572&quot;/&gt;&lt;wsp:rsid wsp:val=&quot;00D929E6&quot;/&gt;&lt;wsp:rsid wsp:val=&quot;00D934A7&quot;/&gt;&lt;wsp:rsid wsp:val=&quot;00D9391A&quot;/&gt;&lt;wsp:rsid wsp:val=&quot;00D9484A&quot;/&gt;&lt;wsp:rsid wsp:val=&quot;00D95BDC&quot;/&gt;&lt;wsp:rsid wsp:val=&quot;00D97322&quot;/&gt;&lt;wsp:rsid wsp:val=&quot;00DA126F&quot;/&gt;&lt;wsp:rsid wsp:val=&quot;00DA1355&quot;/&gt;&lt;wsp:rsid wsp:val=&quot;00DA17A7&quot;/&gt;&lt;wsp:rsid wsp:val=&quot;00DA1E35&quot;/&gt;&lt;wsp:rsid wsp:val=&quot;00DA1ECC&quot;/&gt;&lt;wsp:rsid wsp:val=&quot;00DA20B2&quot;/&gt;&lt;wsp:rsid wsp:val=&quot;00DA3880&quot;/&gt;&lt;wsp:rsid wsp:val=&quot;00DA5330&quot;/&gt;&lt;wsp:rsid wsp:val=&quot;00DA5578&quot;/&gt;&lt;wsp:rsid wsp:val=&quot;00DA5AD6&quot;/&gt;&lt;wsp:rsid wsp:val=&quot;00DA5F63&quot;/&gt;&lt;wsp:rsid wsp:val=&quot;00DA7B96&quot;/&gt;&lt;wsp:rsid wsp:val=&quot;00DB0200&quot;/&gt;&lt;wsp:rsid wsp:val=&quot;00DB1F3A&quot;/&gt;&lt;wsp:rsid wsp:val=&quot;00DB6A6E&quot;/&gt;&lt;wsp:rsid wsp:val=&quot;00DB71A3&quot;/&gt;&lt;wsp:rsid wsp:val=&quot;00DB77A8&quot;/&gt;&lt;wsp:rsid wsp:val=&quot;00DC012D&quot;/&gt;&lt;wsp:rsid wsp:val=&quot;00DC0D87&quot;/&gt;&lt;wsp:rsid wsp:val=&quot;00DC208B&quot;/&gt;&lt;wsp:rsid wsp:val=&quot;00DC48BB&quot;/&gt;&lt;wsp:rsid wsp:val=&quot;00DC4CE8&quot;/&gt;&lt;wsp:rsid wsp:val=&quot;00DC56E2&quot;/&gt;&lt;wsp:rsid wsp:val=&quot;00DC59F6&quot;/&gt;&lt;wsp:rsid wsp:val=&quot;00DD07F9&quot;/&gt;&lt;wsp:rsid wsp:val=&quot;00DD26C7&quot;/&gt;&lt;wsp:rsid wsp:val=&quot;00DD632F&quot;/&gt;&lt;wsp:rsid wsp:val=&quot;00DD68F9&quot;/&gt;&lt;wsp:rsid wsp:val=&quot;00DD699C&quot;/&gt;&lt;wsp:rsid wsp:val=&quot;00DD6C8E&quot;/&gt;&lt;wsp:rsid wsp:val=&quot;00DD73A7&quot;/&gt;&lt;wsp:rsid wsp:val=&quot;00DD748B&quot;/&gt;&lt;wsp:rsid wsp:val=&quot;00DE1A4C&quot;/&gt;&lt;wsp:rsid wsp:val=&quot;00DE4C4C&quot;/&gt;&lt;wsp:rsid wsp:val=&quot;00DE559C&quot;/&gt;&lt;wsp:rsid wsp:val=&quot;00DE615E&quot;/&gt;&lt;wsp:rsid wsp:val=&quot;00DE6FF6&quot;/&gt;&lt;wsp:rsid wsp:val=&quot;00DF0029&quot;/&gt;&lt;wsp:rsid wsp:val=&quot;00DF04BA&quot;/&gt;&lt;wsp:rsid wsp:val=&quot;00DF077C&quot;/&gt;&lt;wsp:rsid wsp:val=&quot;00DF1712&quot;/&gt;&lt;wsp:rsid wsp:val=&quot;00DF3DB4&quot;/&gt;&lt;wsp:rsid wsp:val=&quot;00DF4F50&quot;/&gt;&lt;wsp:rsid wsp:val=&quot;00DF591F&quot;/&gt;&lt;wsp:rsid wsp:val=&quot;00E004D2&quot;/&gt;&lt;wsp:rsid wsp:val=&quot;00E00649&quot;/&gt;&lt;wsp:rsid wsp:val=&quot;00E01101&quot;/&gt;&lt;wsp:rsid wsp:val=&quot;00E0111A&quot;/&gt;&lt;wsp:rsid wsp:val=&quot;00E014D0&quot;/&gt;&lt;wsp:rsid wsp:val=&quot;00E017D4&quot;/&gt;&lt;wsp:rsid wsp:val=&quot;00E01D37&quot;/&gt;&lt;wsp:rsid wsp:val=&quot;00E0220A&quot;/&gt;&lt;wsp:rsid wsp:val=&quot;00E04DAF&quot;/&gt;&lt;wsp:rsid wsp:val=&quot;00E056D3&quot;/&gt;&lt;wsp:rsid wsp:val=&quot;00E06645&quot;/&gt;&lt;wsp:rsid wsp:val=&quot;00E0695C&quot;/&gt;&lt;wsp:rsid wsp:val=&quot;00E10B4D&quot;/&gt;&lt;wsp:rsid wsp:val=&quot;00E11F28&quot;/&gt;&lt;wsp:rsid wsp:val=&quot;00E12007&quot;/&gt;&lt;wsp:rsid wsp:val=&quot;00E154A3&quot;/&gt;&lt;wsp:rsid wsp:val=&quot;00E174C3&quot;/&gt;&lt;wsp:rsid wsp:val=&quot;00E17E56&quot;/&gt;&lt;wsp:rsid wsp:val=&quot;00E200A2&quot;/&gt;&lt;wsp:rsid wsp:val=&quot;00E2232A&quot;/&gt;&lt;wsp:rsid wsp:val=&quot;00E24191&quot;/&gt;&lt;wsp:rsid wsp:val=&quot;00E2468A&quot;/&gt;&lt;wsp:rsid wsp:val=&quot;00E24FFD&quot;/&gt;&lt;wsp:rsid wsp:val=&quot;00E2590F&quot;/&gt;&lt;wsp:rsid wsp:val=&quot;00E25F7F&quot;/&gt;&lt;wsp:rsid wsp:val=&quot;00E263E2&quot;/&gt;&lt;wsp:rsid wsp:val=&quot;00E27D30&quot;/&gt;&lt;wsp:rsid wsp:val=&quot;00E30EEF&quot;/&gt;&lt;wsp:rsid wsp:val=&quot;00E318DE&quot;/&gt;&lt;wsp:rsid wsp:val=&quot;00E3290A&quot;/&gt;&lt;wsp:rsid wsp:val=&quot;00E3330F&quot;/&gt;&lt;wsp:rsid wsp:val=&quot;00E34649&quot;/&gt;&lt;wsp:rsid wsp:val=&quot;00E34F42&quot;/&gt;&lt;wsp:rsid wsp:val=&quot;00E36B7B&quot;/&gt;&lt;wsp:rsid wsp:val=&quot;00E40533&quot;/&gt;&lt;wsp:rsid wsp:val=&quot;00E42730&quot;/&gt;&lt;wsp:rsid wsp:val=&quot;00E42982&quot;/&gt;&lt;wsp:rsid wsp:val=&quot;00E43335&quot;/&gt;&lt;wsp:rsid wsp:val=&quot;00E4346A&quot;/&gt;&lt;wsp:rsid wsp:val=&quot;00E45E20&quot;/&gt;&lt;wsp:rsid wsp:val=&quot;00E463D2&quot;/&gt;&lt;wsp:rsid wsp:val=&quot;00E466B1&quot;/&gt;&lt;wsp:rsid wsp:val=&quot;00E46B7D&quot;/&gt;&lt;wsp:rsid wsp:val=&quot;00E526BE&quot;/&gt;&lt;wsp:rsid wsp:val=&quot;00E527AE&quot;/&gt;&lt;wsp:rsid wsp:val=&quot;00E52929&quot;/&gt;&lt;wsp:rsid wsp:val=&quot;00E52E5A&quot;/&gt;&lt;wsp:rsid wsp:val=&quot;00E53432&quot;/&gt;&lt;wsp:rsid wsp:val=&quot;00E53F3A&quot;/&gt;&lt;wsp:rsid wsp:val=&quot;00E553B3&quot;/&gt;&lt;wsp:rsid wsp:val=&quot;00E556DA&quot;/&gt;&lt;wsp:rsid wsp:val=&quot;00E565C9&quot;/&gt;&lt;wsp:rsid wsp:val=&quot;00E56D90&quot;/&gt;&lt;wsp:rsid wsp:val=&quot;00E575C2&quot;/&gt;&lt;wsp:rsid wsp:val=&quot;00E60021&quot;/&gt;&lt;wsp:rsid wsp:val=&quot;00E6085D&quot;/&gt;&lt;wsp:rsid wsp:val=&quot;00E60BC5&quot;/&gt;&lt;wsp:rsid wsp:val=&quot;00E610E9&quot;/&gt;&lt;wsp:rsid wsp:val=&quot;00E6578B&quot;/&gt;&lt;wsp:rsid wsp:val=&quot;00E66DCD&quot;/&gt;&lt;wsp:rsid wsp:val=&quot;00E67286&quot;/&gt;&lt;wsp:rsid wsp:val=&quot;00E67CD2&quot;/&gt;&lt;wsp:rsid wsp:val=&quot;00E7006E&quot;/&gt;&lt;wsp:rsid wsp:val=&quot;00E70967&quot;/&gt;&lt;wsp:rsid wsp:val=&quot;00E7227F&quot;/&gt;&lt;wsp:rsid wsp:val=&quot;00E731EA&quot;/&gt;&lt;wsp:rsid wsp:val=&quot;00E737BC&quot;/&gt;&lt;wsp:rsid wsp:val=&quot;00E73D68&quot;/&gt;&lt;wsp:rsid wsp:val=&quot;00E74769&quot;/&gt;&lt;wsp:rsid wsp:val=&quot;00E75211&quot;/&gt;&lt;wsp:rsid wsp:val=&quot;00E758AC&quot;/&gt;&lt;wsp:rsid wsp:val=&quot;00E75D29&quot;/&gt;&lt;wsp:rsid wsp:val=&quot;00E812E1&quot;/&gt;&lt;wsp:rsid wsp:val=&quot;00E817C4&quot;/&gt;&lt;wsp:rsid wsp:val=&quot;00E81F69&quot;/&gt;&lt;wsp:rsid wsp:val=&quot;00E83148&quot;/&gt;&lt;wsp:rsid wsp:val=&quot;00E84344&quot;/&gt;&lt;wsp:rsid wsp:val=&quot;00E85296&quot;/&gt;&lt;wsp:rsid wsp:val=&quot;00E87C8E&quot;/&gt;&lt;wsp:rsid wsp:val=&quot;00E90F76&quot;/&gt;&lt;wsp:rsid wsp:val=&quot;00E91562&quot;/&gt;&lt;wsp:rsid wsp:val=&quot;00E92CEB&quot;/&gt;&lt;wsp:rsid wsp:val=&quot;00E94E2F&quot;/&gt;&lt;wsp:rsid wsp:val=&quot;00E9519A&quot;/&gt;&lt;wsp:rsid wsp:val=&quot;00E9698B&quot;/&gt;&lt;wsp:rsid wsp:val=&quot;00E96DCB&quot;/&gt;&lt;wsp:rsid wsp:val=&quot;00E9714C&quot;/&gt;&lt;wsp:rsid wsp:val=&quot;00EA0825&quot;/&gt;&lt;wsp:rsid wsp:val=&quot;00EA3065&quot;/&gt;&lt;wsp:rsid wsp:val=&quot;00EA3597&quot;/&gt;&lt;wsp:rsid wsp:val=&quot;00EA4E26&quot;/&gt;&lt;wsp:rsid wsp:val=&quot;00EA60F0&quot;/&gt;&lt;wsp:rsid wsp:val=&quot;00EA617C&quot;/&gt;&lt;wsp:rsid wsp:val=&quot;00EA6A11&quot;/&gt;&lt;wsp:rsid wsp:val=&quot;00EB0FED&quot;/&gt;&lt;wsp:rsid wsp:val=&quot;00EB4588&quot;/&gt;&lt;wsp:rsid wsp:val=&quot;00EB4BC2&quot;/&gt;&lt;wsp:rsid wsp:val=&quot;00EB54A0&quot;/&gt;&lt;wsp:rsid wsp:val=&quot;00EB57C6&quot;/&gt;&lt;wsp:rsid wsp:val=&quot;00EB5D85&quot;/&gt;&lt;wsp:rsid wsp:val=&quot;00EB6016&quot;/&gt;&lt;wsp:rsid wsp:val=&quot;00EB68E6&quot;/&gt;&lt;wsp:rsid wsp:val=&quot;00EB698D&quot;/&gt;&lt;wsp:rsid wsp:val=&quot;00EC004E&quot;/&gt;&lt;wsp:rsid wsp:val=&quot;00EC0BC6&quot;/&gt;&lt;wsp:rsid wsp:val=&quot;00EC1E02&quot;/&gt;&lt;wsp:rsid wsp:val=&quot;00EC2A05&quot;/&gt;&lt;wsp:rsid wsp:val=&quot;00EC3A45&quot;/&gt;&lt;wsp:rsid wsp:val=&quot;00EC401D&quot;/&gt;&lt;wsp:rsid wsp:val=&quot;00EC5941&quot;/&gt;&lt;wsp:rsid wsp:val=&quot;00EC787C&quot;/&gt;&lt;wsp:rsid wsp:val=&quot;00EC7989&quot;/&gt;&lt;wsp:rsid wsp:val=&quot;00EC7CF7&quot;/&gt;&lt;wsp:rsid wsp:val=&quot;00ED0540&quot;/&gt;&lt;wsp:rsid wsp:val=&quot;00ED0989&quot;/&gt;&lt;wsp:rsid wsp:val=&quot;00ED26FA&quot;/&gt;&lt;wsp:rsid wsp:val=&quot;00ED3206&quot;/&gt;&lt;wsp:rsid wsp:val=&quot;00ED3A57&quot;/&gt;&lt;wsp:rsid wsp:val=&quot;00ED47E0&quot;/&gt;&lt;wsp:rsid wsp:val=&quot;00ED48D4&quot;/&gt;&lt;wsp:rsid wsp:val=&quot;00ED6183&quot;/&gt;&lt;wsp:rsid wsp:val=&quot;00ED71F5&quot;/&gt;&lt;wsp:rsid wsp:val=&quot;00ED7DAA&quot;/&gt;&lt;wsp:rsid wsp:val=&quot;00EE1D05&quot;/&gt;&lt;wsp:rsid wsp:val=&quot;00EE3441&quot;/&gt;&lt;wsp:rsid wsp:val=&quot;00EE34F2&quot;/&gt;&lt;wsp:rsid wsp:val=&quot;00EE446E&quot;/&gt;&lt;wsp:rsid wsp:val=&quot;00EE5EC1&quot;/&gt;&lt;wsp:rsid wsp:val=&quot;00EE76EE&quot;/&gt;&lt;wsp:rsid wsp:val=&quot;00EF03DB&quot;/&gt;&lt;wsp:rsid wsp:val=&quot;00EF1095&quot;/&gt;&lt;wsp:rsid wsp:val=&quot;00EF16A8&quot;/&gt;&lt;wsp:rsid wsp:val=&quot;00EF34A6&quot;/&gt;&lt;wsp:rsid wsp:val=&quot;00EF3A80&quot;/&gt;&lt;wsp:rsid wsp:val=&quot;00EF50D3&quot;/&gt;&lt;wsp:rsid wsp:val=&quot;00EF540B&quot;/&gt;&lt;wsp:rsid wsp:val=&quot;00F003E2&quot;/&gt;&lt;wsp:rsid wsp:val=&quot;00F00B37&quot;/&gt;&lt;wsp:rsid wsp:val=&quot;00F01AF0&quot;/&gt;&lt;wsp:rsid wsp:val=&quot;00F01DAC&quot;/&gt;&lt;wsp:rsid wsp:val=&quot;00F02839&quot;/&gt;&lt;wsp:rsid wsp:val=&quot;00F03A30&quot;/&gt;&lt;wsp:rsid wsp:val=&quot;00F03AD7&quot;/&gt;&lt;wsp:rsid wsp:val=&quot;00F040D1&quot;/&gt;&lt;wsp:rsid wsp:val=&quot;00F052FA&quot;/&gt;&lt;wsp:rsid wsp:val=&quot;00F05383&quot;/&gt;&lt;wsp:rsid wsp:val=&quot;00F056B0&quot;/&gt;&lt;wsp:rsid wsp:val=&quot;00F0667B&quot;/&gt;&lt;wsp:rsid wsp:val=&quot;00F06AEC&quot;/&gt;&lt;wsp:rsid wsp:val=&quot;00F07172&quot;/&gt;&lt;wsp:rsid wsp:val=&quot;00F10295&quot;/&gt;&lt;wsp:rsid wsp:val=&quot;00F1055A&quot;/&gt;&lt;wsp:rsid wsp:val=&quot;00F1116F&quot;/&gt;&lt;wsp:rsid wsp:val=&quot;00F11708&quot;/&gt;&lt;wsp:rsid wsp:val=&quot;00F11726&quot;/&gt;&lt;wsp:rsid wsp:val=&quot;00F12851&quot;/&gt;&lt;wsp:rsid wsp:val=&quot;00F13CAD&quot;/&gt;&lt;wsp:rsid wsp:val=&quot;00F1590C&quot;/&gt;&lt;wsp:rsid wsp:val=&quot;00F15CF6&quot;/&gt;&lt;wsp:rsid wsp:val=&quot;00F16352&quot;/&gt;&lt;wsp:rsid wsp:val=&quot;00F21BD4&quot;/&gt;&lt;wsp:rsid wsp:val=&quot;00F222D4&quot;/&gt;&lt;wsp:rsid wsp:val=&quot;00F2369C&quot;/&gt;&lt;wsp:rsid wsp:val=&quot;00F25038&quot;/&gt;&lt;wsp:rsid wsp:val=&quot;00F25FE5&quot;/&gt;&lt;wsp:rsid wsp:val=&quot;00F26AAA&quot;/&gt;&lt;wsp:rsid wsp:val=&quot;00F303BA&quot;/&gt;&lt;wsp:rsid wsp:val=&quot;00F3132E&quot;/&gt;&lt;wsp:rsid wsp:val=&quot;00F313A8&quot;/&gt;&lt;wsp:rsid wsp:val=&quot;00F337DA&quot;/&gt;&lt;wsp:rsid wsp:val=&quot;00F338C2&quot;/&gt;&lt;wsp:rsid wsp:val=&quot;00F33D61&quot;/&gt;&lt;wsp:rsid wsp:val=&quot;00F3503A&quot;/&gt;&lt;wsp:rsid wsp:val=&quot;00F3533D&quot;/&gt;&lt;wsp:rsid wsp:val=&quot;00F3584C&quot;/&gt;&lt;wsp:rsid wsp:val=&quot;00F35C59&quot;/&gt;&lt;wsp:rsid wsp:val=&quot;00F40B1F&quot;/&gt;&lt;wsp:rsid wsp:val=&quot;00F415C7&quot;/&gt;&lt;wsp:rsid wsp:val=&quot;00F41A84&quot;/&gt;&lt;wsp:rsid wsp:val=&quot;00F42F9D&quot;/&gt;&lt;wsp:rsid wsp:val=&quot;00F43D11&quot;/&gt;&lt;wsp:rsid wsp:val=&quot;00F448F2&quot;/&gt;&lt;wsp:rsid wsp:val=&quot;00F4525C&quot;/&gt;&lt;wsp:rsid wsp:val=&quot;00F45D12&quot;/&gt;&lt;wsp:rsid wsp:val=&quot;00F509E6&quot;/&gt;&lt;wsp:rsid wsp:val=&quot;00F528A8&quot;/&gt;&lt;wsp:rsid wsp:val=&quot;00F52B48&quot;/&gt;&lt;wsp:rsid wsp:val=&quot;00F53945&quot;/&gt;&lt;wsp:rsid wsp:val=&quot;00F53A4D&quot;/&gt;&lt;wsp:rsid wsp:val=&quot;00F550CB&quot;/&gt;&lt;wsp:rsid wsp:val=&quot;00F57C3B&quot;/&gt;&lt;wsp:rsid wsp:val=&quot;00F61DD8&quot;/&gt;&lt;wsp:rsid wsp:val=&quot;00F6213D&quot;/&gt;&lt;wsp:rsid wsp:val=&quot;00F62A2B&quot;/&gt;&lt;wsp:rsid wsp:val=&quot;00F62B02&quot;/&gt;&lt;wsp:rsid wsp:val=&quot;00F63257&quot;/&gt;&lt;wsp:rsid wsp:val=&quot;00F634AE&quot;/&gt;&lt;wsp:rsid wsp:val=&quot;00F64D8C&quot;/&gt;&lt;wsp:rsid wsp:val=&quot;00F6612E&quot;/&gt;&lt;wsp:rsid wsp:val=&quot;00F6677E&quot;/&gt;&lt;wsp:rsid wsp:val=&quot;00F7157A&quot;/&gt;&lt;wsp:rsid wsp:val=&quot;00F71B29&quot;/&gt;&lt;wsp:rsid wsp:val=&quot;00F73F90&quot;/&gt;&lt;wsp:rsid wsp:val=&quot;00F7789F&quot;/&gt;&lt;wsp:rsid wsp:val=&quot;00F77F74&quot;/&gt;&lt;wsp:rsid wsp:val=&quot;00F82CC1&quot;/&gt;&lt;wsp:rsid wsp:val=&quot;00F82E64&quot;/&gt;&lt;wsp:rsid wsp:val=&quot;00F834DF&quot;/&gt;&lt;wsp:rsid wsp:val=&quot;00F83916&quot;/&gt;&lt;wsp:rsid wsp:val=&quot;00F842A3&quot;/&gt;&lt;wsp:rsid wsp:val=&quot;00F84B24&quot;/&gt;&lt;wsp:rsid wsp:val=&quot;00F86764&quot;/&gt;&lt;wsp:rsid wsp:val=&quot;00F90A1B&quot;/&gt;&lt;wsp:rsid wsp:val=&quot;00F911A8&quot;/&gt;&lt;wsp:rsid wsp:val=&quot;00F919CD&quot;/&gt;&lt;wsp:rsid wsp:val=&quot;00F93053&quot;/&gt;&lt;wsp:rsid wsp:val=&quot;00F93F9B&quot;/&gt;&lt;wsp:rsid wsp:val=&quot;00F940EE&quot;/&gt;&lt;wsp:rsid wsp:val=&quot;00F941BD&quot;/&gt;&lt;wsp:rsid wsp:val=&quot;00F94E05&quot;/&gt;&lt;wsp:rsid wsp:val=&quot;00F961A8&quot;/&gt;&lt;wsp:rsid wsp:val=&quot;00F9622D&quot;/&gt;&lt;wsp:rsid wsp:val=&quot;00FA14BE&quot;/&gt;&lt;wsp:rsid wsp:val=&quot;00FA17C9&quot;/&gt;&lt;wsp:rsid wsp:val=&quot;00FA21E3&quot;/&gt;&lt;wsp:rsid wsp:val=&quot;00FA2866&quot;/&gt;&lt;wsp:rsid wsp:val=&quot;00FA35D6&quot;/&gt;&lt;wsp:rsid wsp:val=&quot;00FA35F8&quot;/&gt;&lt;wsp:rsid wsp:val=&quot;00FA49AC&quot;/&gt;&lt;wsp:rsid wsp:val=&quot;00FA4D90&quot;/&gt;&lt;wsp:rsid wsp:val=&quot;00FA5632&quot;/&gt;&lt;wsp:rsid wsp:val=&quot;00FA7C8A&quot;/&gt;&lt;wsp:rsid wsp:val=&quot;00FA7CE2&quot;/&gt;&lt;wsp:rsid wsp:val=&quot;00FB0D45&quot;/&gt;&lt;wsp:rsid wsp:val=&quot;00FB21CC&quot;/&gt;&lt;wsp:rsid wsp:val=&quot;00FB4E76&quot;/&gt;&lt;wsp:rsid wsp:val=&quot;00FB64CB&quot;/&gt;&lt;wsp:rsid wsp:val=&quot;00FC0FEA&quot;/&gt;&lt;wsp:rsid wsp:val=&quot;00FC1620&quot;/&gt;&lt;wsp:rsid wsp:val=&quot;00FC2D20&quot;/&gt;&lt;wsp:rsid wsp:val=&quot;00FC4AAA&quot;/&gt;&lt;wsp:rsid wsp:val=&quot;00FC4AD3&quot;/&gt;&lt;wsp:rsid wsp:val=&quot;00FC619F&quot;/&gt;&lt;wsp:rsid wsp:val=&quot;00FC630F&quot;/&gt;&lt;wsp:rsid wsp:val=&quot;00FC6A62&quot;/&gt;&lt;wsp:rsid wsp:val=&quot;00FC6FB2&quot;/&gt;&lt;wsp:rsid wsp:val=&quot;00FC7DDC&quot;/&gt;&lt;wsp:rsid wsp:val=&quot;00FC7F7E&quot;/&gt;&lt;wsp:rsid wsp:val=&quot;00FD0F2A&quot;/&gt;&lt;wsp:rsid wsp:val=&quot;00FD1690&quot;/&gt;&lt;wsp:rsid wsp:val=&quot;00FD2D61&quot;/&gt;&lt;wsp:rsid wsp:val=&quot;00FD452D&quot;/&gt;&lt;wsp:rsid wsp:val=&quot;00FD4E17&quot;/&gt;&lt;wsp:rsid wsp:val=&quot;00FD5846&quot;/&gt;&lt;wsp:rsid wsp:val=&quot;00FD624C&quot;/&gt;&lt;wsp:rsid wsp:val=&quot;00FD6457&quot;/&gt;&lt;wsp:rsid wsp:val=&quot;00FD70BC&quot;/&gt;&lt;wsp:rsid wsp:val=&quot;00FD763F&quot;/&gt;&lt;wsp:rsid wsp:val=&quot;00FE0F1C&quot;/&gt;&lt;wsp:rsid wsp:val=&quot;00FE0FFA&quot;/&gt;&lt;wsp:rsid wsp:val=&quot;00FE1AFA&quot;/&gt;&lt;wsp:rsid wsp:val=&quot;00FE1F6C&quot;/&gt;&lt;wsp:rsid wsp:val=&quot;00FE226C&quot;/&gt;&lt;wsp:rsid wsp:val=&quot;00FE24BD&quot;/&gt;&lt;wsp:rsid wsp:val=&quot;00FE3AE0&quot;/&gt;&lt;wsp:rsid wsp:val=&quot;00FE443E&quot;/&gt;&lt;wsp:rsid wsp:val=&quot;00FE4E37&quot;/&gt;&lt;wsp:rsid wsp:val=&quot;00FE50CD&quot;/&gt;&lt;wsp:rsid wsp:val=&quot;00FF023D&quot;/&gt;&lt;wsp:rsid wsp:val=&quot;00FF1DB3&quot;/&gt;&lt;wsp:rsid wsp:val=&quot;00FF5C7F&quot;/&gt;&lt;wsp:rsid wsp:val=&quot;00FF67C5&quot;/&gt;&lt;wsp:rsid wsp:val=&quot;00FF70AD&quot;/&gt;&lt;wsp:rsid wsp:val=&quot;00FF7A3F&quot;/&gt;&lt;wsp:rsid wsp:val=&quot;00FF7A9A&quot;/&gt;&lt;/wsp:rsids&gt;&lt;/w:docPr&gt;&lt;w:body&gt;&lt;wx:sect&gt;&lt;w:p wsp:rsidR=&quot;00000000&quot; wsp:rsidRDefault=&quot;00B068C2&quot; wsp:rsidP=&quot;00B068C2&quot;&gt;&lt;m:oMathPara&gt;&lt;m:oMath&gt;&lt;m:sSub&gt;&lt;m:sSubPr&gt;&lt;m:ctrlPr&gt;&lt;aml:annotation aml:id=&quot;0&quot; w:type=&quot;Word.Insertion&quot; aml:author=&quot;       &quot; aml:createdate=&quot;2014-09-18T16:22:00Z&quot;&gt;&lt;aml:content&gt;&lt;w:rPr&gt;&lt;w:rFonts w:ascii=&quot;Cambria Math&quot; w:h-ansi=&quot;Cambria Math&quot;/&gt;&lt;wx:font wx:val=&quot;Cambria Math&quot;/&gt;&lt;w:i/&gt;&lt;/w:rPr&gt;&lt;/aml:content&gt;&lt;/aml:annotation&gt;&lt;/m:ctrlPr&gt;&lt;/m:sSubPr&gt;&lt;m:e&gt;&lt;m:r&gt;&lt;w:rPr&gt;&lt;w:rFonts w:ascii=&quot;Cambria Math&quot; w:h-ansi=&quot;Cambria Math&quot;/&gt;&lt;wx:font wx:val=&quot;Cambria Math&quot;/&gt;&lt;w:i/&gt;&lt;/w:rPr&gt;&lt;m:t&gt;ìÄ&lt;/m:t&gt;&lt;/m:r&gt;&lt;/m:e&gt;&lt;m:sub&gt;&lt;m:acc&gt;&lt;m:accPr&gt;&lt;m:chr m:val=&quot;íÉ&quot;/&gt;&lt;m:ctrlPr&gt;&lt;aml:annotation aml:id=&quot;1&quot; w:type=&quot;Word.Insertion&quot; aml:author=&quot;       &quot; aml:createdate=&quot;2014-09-18T16:22:00Z&quot;&gt;&lt;aml:content&gt;&lt;w:rPr&gt;&lt;w:rFonts w:ascii=&quot;Cambria Math&quot; w:h-ansi=&quot;Cambria Math&quot;/&gt;&lt;wx:font wx:val=&quot;Cambria Math&quot;/&gt;&lt;w:i/&gt;&lt;/w:rPr&gt;&lt;/aml:content&gt;&lt;/aml:annotation&gt;&lt;/m:ctrlPr&gt;&lt;/m:accPr&gt;&lt;m:e&gt;&lt;m:r&gt;&lt;w:rPr&gt;&lt;w:rFonts w:ascii=&quot;Cambria Math&quot; w:h-ansi=&quot;Cambria Math&quot;/&gt;&lt;wx:font wx:val=&quot;Cambria Math&quot;/&gt;&lt;w:i/&gt;&lt;/w:rPr&gt;&lt;m:t&gt;X&lt;/m:t&gt;&lt;/m:r&gt;&lt;/m:e&gt;&lt;/m:acc&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843F5F">
        <w:rPr>
          <w:highlight w:val="yellow"/>
        </w:rPr>
        <w:instrText xml:space="preserve"> </w:instrText>
      </w:r>
      <w:r w:rsidRPr="00843F5F">
        <w:rPr>
          <w:highlight w:val="yellow"/>
        </w:rPr>
        <w:fldChar w:fldCharType="separate"/>
      </w:r>
      <w:ins w:id="39" w:author="       " w:date="2014-09-18T16:23:00Z">
        <w:r w:rsidR="000C0408">
          <w:rPr>
            <w:position w:val="-6"/>
            <w:highlight w:val="yellow"/>
          </w:rPr>
          <w:pict w14:anchorId="2116C00C">
            <v:shape id="_x0000_i1032" type="#_x0000_t75" style="width:14pt;height:1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defaultTabStop w:val=&quot;720&quot;/&gt;&lt;w:doNotHyphenateCaps/&gt;&lt;w:punctuationKerning/&gt;&lt;w:characterSpacingControl w:val=&quot;DontCompress&quot;/&gt;&lt;w:webPageEncoding w:val=&quot;windows-1252&quot;/&gt;&lt;w:doNotSaveWebPagesAsSingleFile/&gt;&lt;w:pixelsPerInch w:val=&quot;96&quot;/&gt;&lt;w:targetScreenSz w:val=&quot;800x600&quot;/&gt;&lt;w:savePreviewPicture/&gt;&lt;w:validateAgainstSchema/&gt;&lt;w:saveInvalidXML w:val=&quot;off&quot;/&gt;&lt;w:ignoreMixedContent w:val=&quot;off&quot;/&gt;&lt;w:alwaysShowPlaceholderText w:val=&quot;off&quot;/&gt;&lt;w:compat&gt;&lt;w:dontAllowFieldEndSelect/&gt;&lt;w:useWord2002TableStyleRules/&gt;&lt;/w:compat&gt;&lt;wsp:rsids&gt;&lt;wsp:rsidRoot wsp:val=&quot;00174985&quot;/&gt;&lt;wsp:rsid wsp:val=&quot;000024C6&quot;/&gt;&lt;wsp:rsid wsp:val=&quot;00004D7F&quot;/&gt;&lt;wsp:rsid wsp:val=&quot;00005136&quot;/&gt;&lt;wsp:rsid wsp:val=&quot;00005612&quot;/&gt;&lt;wsp:rsid wsp:val=&quot;000056B9&quot;/&gt;&lt;wsp:rsid wsp:val=&quot;0000629E&quot;/&gt;&lt;wsp:rsid wsp:val=&quot;00006537&quot;/&gt;&lt;wsp:rsid wsp:val=&quot;00011B5E&quot;/&gt;&lt;wsp:rsid wsp:val=&quot;00013400&quot;/&gt;&lt;wsp:rsid wsp:val=&quot;000167DB&quot;/&gt;&lt;wsp:rsid wsp:val=&quot;0002112A&quot;/&gt;&lt;wsp:rsid wsp:val=&quot;000215DE&quot;/&gt;&lt;wsp:rsid wsp:val=&quot;00022830&quot;/&gt;&lt;wsp:rsid wsp:val=&quot;0002355E&quot;/&gt;&lt;wsp:rsid wsp:val=&quot;00024B53&quot;/&gt;&lt;wsp:rsid wsp:val=&quot;00025670&quot;/&gt;&lt;wsp:rsid wsp:val=&quot;00027FE6&quot;/&gt;&lt;wsp:rsid wsp:val=&quot;000308FC&quot;/&gt;&lt;wsp:rsid wsp:val=&quot;000311AD&quot;/&gt;&lt;wsp:rsid wsp:val=&quot;00031FFF&quot;/&gt;&lt;wsp:rsid wsp:val=&quot;0003237D&quot;/&gt;&lt;wsp:rsid wsp:val=&quot;00033107&quot;/&gt;&lt;wsp:rsid wsp:val=&quot;00034820&quot;/&gt;&lt;wsp:rsid wsp:val=&quot;000352EC&quot;/&gt;&lt;wsp:rsid wsp:val=&quot;000376DD&quot;/&gt;&lt;wsp:rsid wsp:val=&quot;00037701&quot;/&gt;&lt;wsp:rsid wsp:val=&quot;0003793F&quot;/&gt;&lt;wsp:rsid wsp:val=&quot;0004025C&quot;/&gt;&lt;wsp:rsid wsp:val=&quot;000435EC&quot;/&gt;&lt;wsp:rsid wsp:val=&quot;00043CE5&quot;/&gt;&lt;wsp:rsid wsp:val=&quot;00043DFB&quot;/&gt;&lt;wsp:rsid wsp:val=&quot;00044691&quot;/&gt;&lt;wsp:rsid wsp:val=&quot;0004694F&quot;/&gt;&lt;wsp:rsid wsp:val=&quot;00046A5D&quot;/&gt;&lt;wsp:rsid wsp:val=&quot;00050A39&quot;/&gt;&lt;wsp:rsid wsp:val=&quot;000519C4&quot;/&gt;&lt;wsp:rsid wsp:val=&quot;0005300A&quot;/&gt;&lt;wsp:rsid wsp:val=&quot;00055E9D&quot;/&gt;&lt;wsp:rsid wsp:val=&quot;0005600D&quot;/&gt;&lt;wsp:rsid wsp:val=&quot;00056133&quot;/&gt;&lt;wsp:rsid wsp:val=&quot;00056E1F&quot;/&gt;&lt;wsp:rsid wsp:val=&quot;00057253&quot;/&gt;&lt;wsp:rsid wsp:val=&quot;00060330&quot;/&gt;&lt;wsp:rsid wsp:val=&quot;00060839&quot;/&gt;&lt;wsp:rsid wsp:val=&quot;00061491&quot;/&gt;&lt;wsp:rsid wsp:val=&quot;00061A68&quot;/&gt;&lt;wsp:rsid wsp:val=&quot;00061E94&quot;/&gt;&lt;wsp:rsid wsp:val=&quot;0006254B&quot;/&gt;&lt;wsp:rsid wsp:val=&quot;00063878&quot;/&gt;&lt;wsp:rsid wsp:val=&quot;0006616C&quot;/&gt;&lt;wsp:rsid wsp:val=&quot;00066FB8&quot;/&gt;&lt;wsp:rsid wsp:val=&quot;00067016&quot;/&gt;&lt;wsp:rsid wsp:val=&quot;0006740C&quot;/&gt;&lt;wsp:rsid wsp:val=&quot;00070DC9&quot;/&gt;&lt;wsp:rsid wsp:val=&quot;00072EDB&quot;/&gt;&lt;wsp:rsid wsp:val=&quot;000735BF&quot;/&gt;&lt;wsp:rsid wsp:val=&quot;000745E4&quot;/&gt;&lt;wsp:rsid wsp:val=&quot;00074676&quot;/&gt;&lt;wsp:rsid wsp:val=&quot;00076147&quot;/&gt;&lt;wsp:rsid wsp:val=&quot;00076EAA&quot;/&gt;&lt;wsp:rsid wsp:val=&quot;00077649&quot;/&gt;&lt;wsp:rsid wsp:val=&quot;000820DC&quot;/&gt;&lt;wsp:rsid wsp:val=&quot;00082649&quot;/&gt;&lt;wsp:rsid wsp:val=&quot;000839AE&quot;/&gt;&lt;wsp:rsid wsp:val=&quot;00084716&quot;/&gt;&lt;wsp:rsid wsp:val=&quot;00086467&quot;/&gt;&lt;wsp:rsid wsp:val=&quot;000864AD&quot;/&gt;&lt;wsp:rsid wsp:val=&quot;000873C3&quot;/&gt;&lt;wsp:rsid wsp:val=&quot;00090E8A&quot;/&gt;&lt;wsp:rsid wsp:val=&quot;00090FCE&quot;/&gt;&lt;wsp:rsid wsp:val=&quot;000915B4&quot;/&gt;&lt;wsp:rsid wsp:val=&quot;000925FB&quot;/&gt;&lt;wsp:rsid wsp:val=&quot;000927BB&quot;/&gt;&lt;wsp:rsid wsp:val=&quot;00093448&quot;/&gt;&lt;wsp:rsid wsp:val=&quot;00094203&quot;/&gt;&lt;wsp:rsid wsp:val=&quot;00094A45&quot;/&gt;&lt;wsp:rsid wsp:val=&quot;0009539F&quot;/&gt;&lt;wsp:rsid wsp:val=&quot;00096481&quot;/&gt;&lt;wsp:rsid wsp:val=&quot;000971FB&quot;/&gt;&lt;wsp:rsid wsp:val=&quot;000A11A5&quot;/&gt;&lt;wsp:rsid wsp:val=&quot;000A1265&quot;/&gt;&lt;wsp:rsid wsp:val=&quot;000A3C9E&quot;/&gt;&lt;wsp:rsid wsp:val=&quot;000A3CB7&quot;/&gt;&lt;wsp:rsid wsp:val=&quot;000A47B7&quot;/&gt;&lt;wsp:rsid wsp:val=&quot;000A7643&quot;/&gt;&lt;wsp:rsid wsp:val=&quot;000B0654&quot;/&gt;&lt;wsp:rsid wsp:val=&quot;000B0749&quot;/&gt;&lt;wsp:rsid wsp:val=&quot;000B1459&quot;/&gt;&lt;wsp:rsid wsp:val=&quot;000B1ADE&quot;/&gt;&lt;wsp:rsid wsp:val=&quot;000B1E97&quot;/&gt;&lt;wsp:rsid wsp:val=&quot;000B2133&quot;/&gt;&lt;wsp:rsid wsp:val=&quot;000B275E&quot;/&gt;&lt;wsp:rsid wsp:val=&quot;000B6721&quot;/&gt;&lt;wsp:rsid wsp:val=&quot;000C4AA7&quot;/&gt;&lt;wsp:rsid wsp:val=&quot;000C755D&quot;/&gt;&lt;wsp:rsid wsp:val=&quot;000D084D&quot;/&gt;&lt;wsp:rsid wsp:val=&quot;000D0F3C&quot;/&gt;&lt;wsp:rsid wsp:val=&quot;000D1822&quot;/&gt;&lt;wsp:rsid wsp:val=&quot;000D245B&quot;/&gt;&lt;wsp:rsid wsp:val=&quot;000D2515&quot;/&gt;&lt;wsp:rsid wsp:val=&quot;000D3112&quot;/&gt;&lt;wsp:rsid wsp:val=&quot;000D3EBA&quot;/&gt;&lt;wsp:rsid wsp:val=&quot;000D3EE7&quot;/&gt;&lt;wsp:rsid wsp:val=&quot;000D4B8B&quot;/&gt;&lt;wsp:rsid wsp:val=&quot;000D52C3&quot;/&gt;&lt;wsp:rsid wsp:val=&quot;000D595E&quot;/&gt;&lt;wsp:rsid wsp:val=&quot;000D5BAB&quot;/&gt;&lt;wsp:rsid wsp:val=&quot;000D78F7&quot;/&gt;&lt;wsp:rsid wsp:val=&quot;000E2E4C&quot;/&gt;&lt;wsp:rsid wsp:val=&quot;000E310F&quot;/&gt;&lt;wsp:rsid wsp:val=&quot;000E3516&quot;/&gt;&lt;wsp:rsid wsp:val=&quot;000E3BE7&quot;/&gt;&lt;wsp:rsid wsp:val=&quot;000E4EDD&quot;/&gt;&lt;wsp:rsid wsp:val=&quot;000E6026&quot;/&gt;&lt;wsp:rsid wsp:val=&quot;000E6937&quot;/&gt;&lt;wsp:rsid wsp:val=&quot;000E70E5&quot;/&gt;&lt;wsp:rsid wsp:val=&quot;000F10EC&quot;/&gt;&lt;wsp:rsid wsp:val=&quot;000F114C&quot;/&gt;&lt;wsp:rsid wsp:val=&quot;000F1411&quot;/&gt;&lt;wsp:rsid wsp:val=&quot;000F1F3D&quot;/&gt;&lt;wsp:rsid wsp:val=&quot;000F2F39&quot;/&gt;&lt;wsp:rsid wsp:val=&quot;000F432D&quot;/&gt;&lt;wsp:rsid wsp:val=&quot;000F446E&quot;/&gt;&lt;wsp:rsid wsp:val=&quot;000F5298&quot;/&gt;&lt;wsp:rsid wsp:val=&quot;000F5F4A&quot;/&gt;&lt;wsp:rsid wsp:val=&quot;000F6C93&quot;/&gt;&lt;wsp:rsid wsp:val=&quot;00101E9B&quot;/&gt;&lt;wsp:rsid wsp:val=&quot;00103C9A&quot;/&gt;&lt;wsp:rsid wsp:val=&quot;00103E79&quot;/&gt;&lt;wsp:rsid wsp:val=&quot;0010703A&quot;/&gt;&lt;wsp:rsid wsp:val=&quot;00107892&quot;/&gt;&lt;wsp:rsid wsp:val=&quot;0011148A&quot;/&gt;&lt;wsp:rsid wsp:val=&quot;00111607&quot;/&gt;&lt;wsp:rsid wsp:val=&quot;00112817&quot;/&gt;&lt;wsp:rsid wsp:val=&quot;001128B8&quot;/&gt;&lt;wsp:rsid wsp:val=&quot;00113FC5&quot;/&gt;&lt;wsp:rsid wsp:val=&quot;001149F3&quot;/&gt;&lt;wsp:rsid wsp:val=&quot;001162E4&quot;/&gt;&lt;wsp:rsid wsp:val=&quot;00116549&quot;/&gt;&lt;wsp:rsid wsp:val=&quot;00116AC2&quot;/&gt;&lt;wsp:rsid wsp:val=&quot;00116F18&quot;/&gt;&lt;wsp:rsid wsp:val=&quot;0012011C&quot;/&gt;&lt;wsp:rsid wsp:val=&quot;00120FEA&quot;/&gt;&lt;wsp:rsid wsp:val=&quot;00121D19&quot;/&gt;&lt;wsp:rsid wsp:val=&quot;001236AD&quot;/&gt;&lt;wsp:rsid wsp:val=&quot;00123EA0&quot;/&gt;&lt;wsp:rsid wsp:val=&quot;00126235&quot;/&gt;&lt;wsp:rsid wsp:val=&quot;001264CF&quot;/&gt;&lt;wsp:rsid wsp:val=&quot;0012748A&quot;/&gt;&lt;wsp:rsid wsp:val=&quot;0013044A&quot;/&gt;&lt;wsp:rsid wsp:val=&quot;00134DFF&quot;/&gt;&lt;wsp:rsid wsp:val=&quot;00140820&quot;/&gt;&lt;wsp:rsid wsp:val=&quot;00142774&quot;/&gt;&lt;wsp:rsid wsp:val=&quot;00145A10&quot;/&gt;&lt;wsp:rsid wsp:val=&quot;00145D02&quot;/&gt;&lt;wsp:rsid wsp:val=&quot;00150F71&quot;/&gt;&lt;wsp:rsid wsp:val=&quot;00151C0A&quot;/&gt;&lt;wsp:rsid wsp:val=&quot;001527C1&quot;/&gt;&lt;wsp:rsid wsp:val=&quot;001549C6&quot;/&gt;&lt;wsp:rsid wsp:val=&quot;00155BED&quot;/&gt;&lt;wsp:rsid wsp:val=&quot;00157F83&quot;/&gt;&lt;wsp:rsid wsp:val=&quot;00161341&quot;/&gt;&lt;wsp:rsid wsp:val=&quot;0016399D&quot;/&gt;&lt;wsp:rsid wsp:val=&quot;00163CBC&quot;/&gt;&lt;wsp:rsid wsp:val=&quot;00164E78&quot;/&gt;&lt;wsp:rsid wsp:val=&quot;00165B59&quot;/&gt;&lt;wsp:rsid wsp:val=&quot;00170949&quot;/&gt;&lt;wsp:rsid wsp:val=&quot;00170CD6&quot;/&gt;&lt;wsp:rsid wsp:val=&quot;00172531&quot;/&gt;&lt;wsp:rsid wsp:val=&quot;0017338E&quot;/&gt;&lt;wsp:rsid wsp:val=&quot;0017562F&quot;/&gt;&lt;wsp:rsid wsp:val=&quot;001775B4&quot;/&gt;&lt;wsp:rsid wsp:val=&quot;0018177A&quot;/&gt;&lt;wsp:rsid wsp:val=&quot;00181EC9&quot;/&gt;&lt;wsp:rsid wsp:val=&quot;00182C39&quot;/&gt;&lt;wsp:rsid wsp:val=&quot;00183CEF&quot;/&gt;&lt;wsp:rsid wsp:val=&quot;00184C4C&quot;/&gt;&lt;wsp:rsid wsp:val=&quot;001859FF&quot;/&gt;&lt;wsp:rsid wsp:val=&quot;00187956&quot;/&gt;&lt;wsp:rsid wsp:val=&quot;001904EF&quot;/&gt;&lt;wsp:rsid wsp:val=&quot;001916F9&quot;/&gt;&lt;wsp:rsid wsp:val=&quot;00194B20&quot;/&gt;&lt;wsp:rsid wsp:val=&quot;00196761&quot;/&gt;&lt;wsp:rsid wsp:val=&quot;00196FFD&quot;/&gt;&lt;wsp:rsid wsp:val=&quot;001973EE&quot;/&gt;&lt;wsp:rsid wsp:val=&quot;00197433&quot;/&gt;&lt;wsp:rsid wsp:val=&quot;001A426A&quot;/&gt;&lt;wsp:rsid wsp:val=&quot;001A581B&quot;/&gt;&lt;wsp:rsid wsp:val=&quot;001A59E6&quot;/&gt;&lt;wsp:rsid wsp:val=&quot;001A6483&quot;/&gt;&lt;wsp:rsid wsp:val=&quot;001A7A23&quot;/&gt;&lt;wsp:rsid wsp:val=&quot;001B027C&quot;/&gt;&lt;wsp:rsid wsp:val=&quot;001B1A89&quot;/&gt;&lt;wsp:rsid wsp:val=&quot;001B2564&quot;/&gt;&lt;wsp:rsid wsp:val=&quot;001B36E3&quot;/&gt;&lt;wsp:rsid wsp:val=&quot;001B4B16&quot;/&gt;&lt;wsp:rsid wsp:val=&quot;001B5165&quot;/&gt;&lt;wsp:rsid wsp:val=&quot;001B6F90&quot;/&gt;&lt;wsp:rsid wsp:val=&quot;001B7E62&quot;/&gt;&lt;wsp:rsid wsp:val=&quot;001C19FF&quot;/&gt;&lt;wsp:rsid wsp:val=&quot;001C400F&quot;/&gt;&lt;wsp:rsid wsp:val=&quot;001C4BF1&quot;/&gt;&lt;wsp:rsid wsp:val=&quot;001C4C41&quot;/&gt;&lt;wsp:rsid wsp:val=&quot;001C68CE&quot;/&gt;&lt;wsp:rsid wsp:val=&quot;001C6F15&quot;/&gt;&lt;wsp:rsid wsp:val=&quot;001C704B&quot;/&gt;&lt;wsp:rsid wsp:val=&quot;001D129D&quot;/&gt;&lt;wsp:rsid wsp:val=&quot;001D1369&quot;/&gt;&lt;wsp:rsid wsp:val=&quot;001D1957&quot;/&gt;&lt;wsp:rsid wsp:val=&quot;001D21DA&quot;/&gt;&lt;wsp:rsid wsp:val=&quot;001D256A&quot;/&gt;&lt;wsp:rsid wsp:val=&quot;001D37CF&quot;/&gt;&lt;wsp:rsid wsp:val=&quot;001D500F&quot;/&gt;&lt;wsp:rsid wsp:val=&quot;001D5E61&quot;/&gt;&lt;wsp:rsid wsp:val=&quot;001D7D45&quot;/&gt;&lt;wsp:rsid wsp:val=&quot;001E03A9&quot;/&gt;&lt;wsp:rsid wsp:val=&quot;001E0A8A&quot;/&gt;&lt;wsp:rsid wsp:val=&quot;001E0B3F&quot;/&gt;&lt;wsp:rsid wsp:val=&quot;001E212F&quot;/&gt;&lt;wsp:rsid wsp:val=&quot;001E3DFC&quot;/&gt;&lt;wsp:rsid wsp:val=&quot;001E3F68&quot;/&gt;&lt;wsp:rsid wsp:val=&quot;001E4E13&quot;/&gt;&lt;wsp:rsid wsp:val=&quot;001E52C0&quot;/&gt;&lt;wsp:rsid wsp:val=&quot;001E5829&quot;/&gt;&lt;wsp:rsid wsp:val=&quot;001E5FF7&quot;/&gt;&lt;wsp:rsid wsp:val=&quot;001E61DF&quot;/&gt;&lt;wsp:rsid wsp:val=&quot;001E76C1&quot;/&gt;&lt;wsp:rsid wsp:val=&quot;001F1028&quot;/&gt;&lt;wsp:rsid wsp:val=&quot;001F1DDD&quot;/&gt;&lt;wsp:rsid wsp:val=&quot;001F3272&quot;/&gt;&lt;wsp:rsid wsp:val=&quot;001F4290&quot;/&gt;&lt;wsp:rsid wsp:val=&quot;001F42D1&quot;/&gt;&lt;wsp:rsid wsp:val=&quot;001F4E52&quot;/&gt;&lt;wsp:rsid wsp:val=&quot;001F5971&quot;/&gt;&lt;wsp:rsid wsp:val=&quot;001F5C4E&quot;/&gt;&lt;wsp:rsid wsp:val=&quot;001F6028&quot;/&gt;&lt;wsp:rsid wsp:val=&quot;001F6DAA&quot;/&gt;&lt;wsp:rsid wsp:val=&quot;00200C77&quot;/&gt;&lt;wsp:rsid wsp:val=&quot;00201588&quot;/&gt;&lt;wsp:rsid wsp:val=&quot;002020C8&quot;/&gt;&lt;wsp:rsid wsp:val=&quot;00204169&quot;/&gt;&lt;wsp:rsid wsp:val=&quot;00205086&quot;/&gt;&lt;wsp:rsid wsp:val=&quot;00205585&quot;/&gt;&lt;wsp:rsid wsp:val=&quot;0020594C&quot;/&gt;&lt;wsp:rsid wsp:val=&quot;002069E2&quot;/&gt;&lt;wsp:rsid wsp:val=&quot;00207B64&quot;/&gt;&lt;wsp:rsid wsp:val=&quot;002104CC&quot;/&gt;&lt;wsp:rsid wsp:val=&quot;00211E8E&quot;/&gt;&lt;wsp:rsid wsp:val=&quot;00212742&quot;/&gt;&lt;wsp:rsid wsp:val=&quot;00212BCC&quot;/&gt;&lt;wsp:rsid wsp:val=&quot;00214AD5&quot;/&gt;&lt;wsp:rsid wsp:val=&quot;00220195&quot;/&gt;&lt;wsp:rsid wsp:val=&quot;002202F4&quot;/&gt;&lt;wsp:rsid wsp:val=&quot;002209DF&quot;/&gt;&lt;wsp:rsid wsp:val=&quot;00223A7A&quot;/&gt;&lt;wsp:rsid wsp:val=&quot;00223DB7&quot;/&gt;&lt;wsp:rsid wsp:val=&quot;00224C4C&quot;/&gt;&lt;wsp:rsid wsp:val=&quot;002251E5&quot;/&gt;&lt;wsp:rsid wsp:val=&quot;00225900&quot;/&gt;&lt;wsp:rsid wsp:val=&quot;0022663D&quot;/&gt;&lt;wsp:rsid wsp:val=&quot;00227AC4&quot;/&gt;&lt;wsp:rsid wsp:val=&quot;00227AD0&quot;/&gt;&lt;wsp:rsid wsp:val=&quot;00230C71&quot;/&gt;&lt;wsp:rsid wsp:val=&quot;00230CF2&quot;/&gt;&lt;wsp:rsid wsp:val=&quot;0023198D&quot;/&gt;&lt;wsp:rsid wsp:val=&quot;00232381&quot;/&gt;&lt;wsp:rsid wsp:val=&quot;002333B0&quot;/&gt;&lt;wsp:rsid wsp:val=&quot;002352B6&quot;/&gt;&lt;wsp:rsid wsp:val=&quot;0023588F&quot;/&gt;&lt;wsp:rsid wsp:val=&quot;002412CC&quot;/&gt;&lt;wsp:rsid wsp:val=&quot;002425C9&quot;/&gt;&lt;wsp:rsid wsp:val=&quot;00243852&quot;/&gt;&lt;wsp:rsid wsp:val=&quot;00243DBE&quot;/&gt;&lt;wsp:rsid wsp:val=&quot;00243FAF&quot;/&gt;&lt;wsp:rsid wsp:val=&quot;00250785&quot;/&gt;&lt;wsp:rsid wsp:val=&quot;00251057&quot;/&gt;&lt;wsp:rsid wsp:val=&quot;00251119&quot;/&gt;&lt;wsp:rsid wsp:val=&quot;00251452&quot;/&gt;&lt;wsp:rsid wsp:val=&quot;002527B7&quot;/&gt;&lt;wsp:rsid wsp:val=&quot;00253D17&quot;/&gt;&lt;wsp:rsid wsp:val=&quot;00253DE5&quot;/&gt;&lt;wsp:rsid wsp:val=&quot;00253E42&quot;/&gt;&lt;wsp:rsid wsp:val=&quot;00255A82&quot;/&gt;&lt;wsp:rsid wsp:val=&quot;00256BEF&quot;/&gt;&lt;wsp:rsid wsp:val=&quot;00257AD6&quot;/&gt;&lt;wsp:rsid wsp:val=&quot;00257AF6&quot;/&gt;&lt;wsp:rsid wsp:val=&quot;0026055C&quot;/&gt;&lt;wsp:rsid wsp:val=&quot;00264FAA&quot;/&gt;&lt;wsp:rsid wsp:val=&quot;00267D7B&quot;/&gt;&lt;wsp:rsid wsp:val=&quot;00270289&quot;/&gt;&lt;wsp:rsid wsp:val=&quot;00273BF2&quot;/&gt;&lt;wsp:rsid wsp:val=&quot;00273EF9&quot;/&gt;&lt;wsp:rsid wsp:val=&quot;0027439F&quot;/&gt;&lt;wsp:rsid wsp:val=&quot;00274ABA&quot;/&gt;&lt;wsp:rsid wsp:val=&quot;00276367&quot;/&gt;&lt;wsp:rsid wsp:val=&quot;00276D99&quot;/&gt;&lt;wsp:rsid wsp:val=&quot;0027724D&quot;/&gt;&lt;wsp:rsid wsp:val=&quot;00280B05&quot;/&gt;&lt;wsp:rsid wsp:val=&quot;00282122&quot;/&gt;&lt;wsp:rsid wsp:val=&quot;00282274&quot;/&gt;&lt;wsp:rsid wsp:val=&quot;00284095&quot;/&gt;&lt;wsp:rsid wsp:val=&quot;002847F2&quot;/&gt;&lt;wsp:rsid wsp:val=&quot;00284D68&quot;/&gt;&lt;wsp:rsid wsp:val=&quot;00285F7B&quot;/&gt;&lt;wsp:rsid wsp:val=&quot;00290AB9&quot;/&gt;&lt;wsp:rsid wsp:val=&quot;002930D2&quot;/&gt;&lt;wsp:rsid wsp:val=&quot;002931AB&quot;/&gt;&lt;wsp:rsid wsp:val=&quot;002931D1&quot;/&gt;&lt;wsp:rsid wsp:val=&quot;00295498&quot;/&gt;&lt;wsp:rsid wsp:val=&quot;00295B44&quot;/&gt;&lt;wsp:rsid wsp:val=&quot;002A411C&quot;/&gt;&lt;wsp:rsid wsp:val=&quot;002A47CA&quot;/&gt;&lt;wsp:rsid wsp:val=&quot;002A4F78&quot;/&gt;&lt;wsp:rsid wsp:val=&quot;002A609F&quot;/&gt;&lt;wsp:rsid wsp:val=&quot;002B1C76&quot;/&gt;&lt;wsp:rsid wsp:val=&quot;002B1F28&quot;/&gt;&lt;wsp:rsid wsp:val=&quot;002B3E4A&quot;/&gt;&lt;wsp:rsid wsp:val=&quot;002B6884&quot;/&gt;&lt;wsp:rsid wsp:val=&quot;002B76AF&quot;/&gt;&lt;wsp:rsid wsp:val=&quot;002C01A6&quot;/&gt;&lt;wsp:rsid wsp:val=&quot;002C3DDA&quot;/&gt;&lt;wsp:rsid wsp:val=&quot;002C5297&quot;/&gt;&lt;wsp:rsid wsp:val=&quot;002C6CE9&quot;/&gt;&lt;wsp:rsid wsp:val=&quot;002C6D04&quot;/&gt;&lt;wsp:rsid wsp:val=&quot;002D0003&quot;/&gt;&lt;wsp:rsid wsp:val=&quot;002D07B8&quot;/&gt;&lt;wsp:rsid wsp:val=&quot;002D1A35&quot;/&gt;&lt;wsp:rsid wsp:val=&quot;002D3BB2&quot;/&gt;&lt;wsp:rsid wsp:val=&quot;002D4D88&quot;/&gt;&lt;wsp:rsid wsp:val=&quot;002D6C93&quot;/&gt;&lt;wsp:rsid wsp:val=&quot;002E2333&quot;/&gt;&lt;wsp:rsid wsp:val=&quot;002E341D&quot;/&gt;&lt;wsp:rsid wsp:val=&quot;002E3EE7&quot;/&gt;&lt;wsp:rsid wsp:val=&quot;002F09D2&quot;/&gt;&lt;wsp:rsid wsp:val=&quot;002F2199&quot;/&gt;&lt;wsp:rsid wsp:val=&quot;002F22B5&quot;/&gt;&lt;wsp:rsid wsp:val=&quot;002F2DCD&quot;/&gt;&lt;wsp:rsid wsp:val=&quot;002F2E02&quot;/&gt;&lt;wsp:rsid wsp:val=&quot;002F674B&quot;/&gt;&lt;wsp:rsid wsp:val=&quot;002F6BDB&quot;/&gt;&lt;wsp:rsid wsp:val=&quot;002F7149&quot;/&gt;&lt;wsp:rsid wsp:val=&quot;002F7D2C&quot;/&gt;&lt;wsp:rsid wsp:val=&quot;003008C0&quot;/&gt;&lt;wsp:rsid wsp:val=&quot;00306C30&quot;/&gt;&lt;wsp:rsid wsp:val=&quot;003116F3&quot;/&gt;&lt;wsp:rsid wsp:val=&quot;003119E7&quot;/&gt;&lt;wsp:rsid wsp:val=&quot;00311CEB&quot;/&gt;&lt;wsp:rsid wsp:val=&quot;00314FA2&quot;/&gt;&lt;wsp:rsid wsp:val=&quot;0031504F&quot;/&gt;&lt;wsp:rsid wsp:val=&quot;00315140&quot;/&gt;&lt;wsp:rsid wsp:val=&quot;003162BD&quot;/&gt;&lt;wsp:rsid wsp:val=&quot;003168D0&quot;/&gt;&lt;wsp:rsid wsp:val=&quot;00316E13&quot;/&gt;&lt;wsp:rsid wsp:val=&quot;00320B99&quot;/&gt;&lt;wsp:rsid wsp:val=&quot;0032283C&quot;/&gt;&lt;wsp:rsid wsp:val=&quot;003234B8&quot;/&gt;&lt;wsp:rsid wsp:val=&quot;0032370E&quot;/&gt;&lt;wsp:rsid wsp:val=&quot;00323FA8&quot;/&gt;&lt;wsp:rsid wsp:val=&quot;00325AA7&quot;/&gt;&lt;wsp:rsid wsp:val=&quot;00326B5F&quot;/&gt;&lt;wsp:rsid wsp:val=&quot;00330444&quot;/&gt;&lt;wsp:rsid wsp:val=&quot;00330B6D&quot;/&gt;&lt;wsp:rsid wsp:val=&quot;00330CA7&quot;/&gt;&lt;wsp:rsid wsp:val=&quot;003335CF&quot;/&gt;&lt;wsp:rsid wsp:val=&quot;00333EB0&quot;/&gt;&lt;wsp:rsid wsp:val=&quot;0033411D&quot;/&gt;&lt;wsp:rsid wsp:val=&quot;00334213&quot;/&gt;&lt;wsp:rsid wsp:val=&quot;00335B23&quot;/&gt;&lt;wsp:rsid wsp:val=&quot;003408F9&quot;/&gt;&lt;wsp:rsid wsp:val=&quot;00340B6C&quot;/&gt;&lt;wsp:rsid wsp:val=&quot;00341F67&quot;/&gt;&lt;wsp:rsid wsp:val=&quot;00343035&quot;/&gt;&lt;wsp:rsid wsp:val=&quot;0034416F&quot;/&gt;&lt;wsp:rsid wsp:val=&quot;0034429E&quot;/&gt;&lt;wsp:rsid wsp:val=&quot;00344902&quot;/&gt;&lt;wsp:rsid wsp:val=&quot;00344C5A&quot;/&gt;&lt;wsp:rsid wsp:val=&quot;00345098&quot;/&gt;&lt;wsp:rsid wsp:val=&quot;00345A43&quot;/&gt;&lt;wsp:rsid wsp:val=&quot;00346F79&quot;/&gt;&lt;wsp:rsid wsp:val=&quot;00347ECA&quot;/&gt;&lt;wsp:rsid wsp:val=&quot;0035095E&quot;/&gt;&lt;wsp:rsid wsp:val=&quot;00351670&quot;/&gt;&lt;wsp:rsid wsp:val=&quot;00351914&quot;/&gt;&lt;wsp:rsid wsp:val=&quot;00351A25&quot;/&gt;&lt;wsp:rsid wsp:val=&quot;003521E7&quot;/&gt;&lt;wsp:rsid wsp:val=&quot;003523F0&quot;/&gt;&lt;wsp:rsid wsp:val=&quot;00352774&quot;/&gt;&lt;wsp:rsid wsp:val=&quot;00353CEB&quot;/&gt;&lt;wsp:rsid wsp:val=&quot;00354EC3&quot;/&gt;&lt;wsp:rsid wsp:val=&quot;00355C42&quot;/&gt;&lt;wsp:rsid wsp:val=&quot;00356078&quot;/&gt;&lt;wsp:rsid wsp:val=&quot;0036063A&quot;/&gt;&lt;wsp:rsid wsp:val=&quot;0036125B&quot;/&gt;&lt;wsp:rsid wsp:val=&quot;003626B8&quot;/&gt;&lt;wsp:rsid wsp:val=&quot;00363051&quot;/&gt;&lt;wsp:rsid wsp:val=&quot;003643A8&quot;/&gt;&lt;wsp:rsid wsp:val=&quot;003659E7&quot;/&gt;&lt;wsp:rsid wsp:val=&quot;003668AA&quot;/&gt;&lt;wsp:rsid wsp:val=&quot;00366BBC&quot;/&gt;&lt;wsp:rsid wsp:val=&quot;0036732D&quot;/&gt;&lt;wsp:rsid wsp:val=&quot;00367780&quot;/&gt;&lt;wsp:rsid wsp:val=&quot;00367934&quot;/&gt;&lt;wsp:rsid wsp:val=&quot;0037037D&quot;/&gt;&lt;wsp:rsid wsp:val=&quot;00370C09&quot;/&gt;&lt;wsp:rsid wsp:val=&quot;003710B2&quot;/&gt;&lt;wsp:rsid wsp:val=&quot;00372D2D&quot;/&gt;&lt;wsp:rsid wsp:val=&quot;0037481D&quot;/&gt;&lt;wsp:rsid wsp:val=&quot;00375107&quot;/&gt;&lt;wsp:rsid wsp:val=&quot;00376668&quot;/&gt;&lt;wsp:rsid wsp:val=&quot;003767EB&quot;/&gt;&lt;wsp:rsid wsp:val=&quot;00376C97&quot;/&gt;&lt;wsp:rsid wsp:val=&quot;00377841&quot;/&gt;&lt;wsp:rsid wsp:val=&quot;00380D48&quot;/&gt;&lt;wsp:rsid wsp:val=&quot;00380DAE&quot;/&gt;&lt;wsp:rsid wsp:val=&quot;0038268B&quot;/&gt;&lt;wsp:rsid wsp:val=&quot;003827FB&quot;/&gt;&lt;wsp:rsid wsp:val=&quot;0038288F&quot;/&gt;&lt;wsp:rsid wsp:val=&quot;00382D0B&quot;/&gt;&lt;wsp:rsid wsp:val=&quot;00382F15&quot;/&gt;&lt;wsp:rsid wsp:val=&quot;0038329D&quot;/&gt;&lt;wsp:rsid wsp:val=&quot;003848A2&quot;/&gt;&lt;wsp:rsid wsp:val=&quot;00386153&quot;/&gt;&lt;wsp:rsid wsp:val=&quot;00386C92&quot;/&gt;&lt;wsp:rsid wsp:val=&quot;00387541&quot;/&gt;&lt;wsp:rsid wsp:val=&quot;00387AB0&quot;/&gt;&lt;wsp:rsid wsp:val=&quot;00390FB3&quot;/&gt;&lt;wsp:rsid wsp:val=&quot;003910EB&quot;/&gt;&lt;wsp:rsid wsp:val=&quot;00391D79&quot;/&gt;&lt;wsp:rsid wsp:val=&quot;00392120&quot;/&gt;&lt;wsp:rsid wsp:val=&quot;00392586&quot;/&gt;&lt;wsp:rsid wsp:val=&quot;00392C33&quot;/&gt;&lt;wsp:rsid wsp:val=&quot;003930F3&quot;/&gt;&lt;wsp:rsid wsp:val=&quot;003935BC&quot;/&gt;&lt;wsp:rsid wsp:val=&quot;00394056&quot;/&gt;&lt;wsp:rsid wsp:val=&quot;00395605&quot;/&gt;&lt;wsp:rsid wsp:val=&quot;00396670&quot;/&gt;&lt;wsp:rsid wsp:val=&quot;0039775F&quot;/&gt;&lt;wsp:rsid wsp:val=&quot;003A20BE&quot;/&gt;&lt;wsp:rsid wsp:val=&quot;003A2328&quot;/&gt;&lt;wsp:rsid wsp:val=&quot;003A4305&quot;/&gt;&lt;wsp:rsid wsp:val=&quot;003A44D7&quot;/&gt;&lt;wsp:rsid wsp:val=&quot;003A7CE3&quot;/&gt;&lt;wsp:rsid wsp:val=&quot;003B16AD&quot;/&gt;&lt;wsp:rsid wsp:val=&quot;003B4428&quot;/&gt;&lt;wsp:rsid wsp:val=&quot;003B47F8&quot;/&gt;&lt;wsp:rsid wsp:val=&quot;003B4A1E&quot;/&gt;&lt;wsp:rsid wsp:val=&quot;003B4D70&quot;/&gt;&lt;wsp:rsid wsp:val=&quot;003B4D9A&quot;/&gt;&lt;wsp:rsid wsp:val=&quot;003B597F&quot;/&gt;&lt;wsp:rsid wsp:val=&quot;003B5FA9&quot;/&gt;&lt;wsp:rsid wsp:val=&quot;003B7C36&quot;/&gt;&lt;wsp:rsid wsp:val=&quot;003C1929&quot;/&gt;&lt;wsp:rsid wsp:val=&quot;003C2AC9&quot;/&gt;&lt;wsp:rsid wsp:val=&quot;003C44C4&quot;/&gt;&lt;wsp:rsid wsp:val=&quot;003C4ACF&quot;/&gt;&lt;wsp:rsid wsp:val=&quot;003C58DA&quot;/&gt;&lt;wsp:rsid wsp:val=&quot;003C682D&quot;/&gt;&lt;wsp:rsid wsp:val=&quot;003C75C2&quot;/&gt;&lt;wsp:rsid wsp:val=&quot;003C7991&quot;/&gt;&lt;wsp:rsid wsp:val=&quot;003D09A0&quot;/&gt;&lt;wsp:rsid wsp:val=&quot;003D0AB9&quot;/&gt;&lt;wsp:rsid wsp:val=&quot;003D1267&quot;/&gt;&lt;wsp:rsid wsp:val=&quot;003D2F29&quot;/&gt;&lt;wsp:rsid wsp:val=&quot;003D30B3&quot;/&gt;&lt;wsp:rsid wsp:val=&quot;003D4CEA&quot;/&gt;&lt;wsp:rsid wsp:val=&quot;003D5301&quot;/&gt;&lt;wsp:rsid wsp:val=&quot;003D7150&quot;/&gt;&lt;wsp:rsid wsp:val=&quot;003E0596&quot;/&gt;&lt;wsp:rsid wsp:val=&quot;003E05C6&quot;/&gt;&lt;wsp:rsid wsp:val=&quot;003E0B79&quot;/&gt;&lt;wsp:rsid wsp:val=&quot;003E1069&quot;/&gt;&lt;wsp:rsid wsp:val=&quot;003E107F&quot;/&gt;&lt;wsp:rsid wsp:val=&quot;003E10BB&quot;/&gt;&lt;wsp:rsid wsp:val=&quot;003E1DC6&quot;/&gt;&lt;wsp:rsid wsp:val=&quot;003E240D&quot;/&gt;&lt;wsp:rsid wsp:val=&quot;003E456C&quot;/&gt;&lt;wsp:rsid wsp:val=&quot;003E5C77&quot;/&gt;&lt;wsp:rsid wsp:val=&quot;003E61BB&quot;/&gt;&lt;wsp:rsid wsp:val=&quot;003E6D6C&quot;/&gt;&lt;wsp:rsid wsp:val=&quot;003F0235&quot;/&gt;&lt;wsp:rsid wsp:val=&quot;003F0517&quot;/&gt;&lt;wsp:rsid wsp:val=&quot;003F1026&quot;/&gt;&lt;wsp:rsid wsp:val=&quot;003F11CB&quot;/&gt;&lt;wsp:rsid wsp:val=&quot;003F2783&quot;/&gt;&lt;wsp:rsid wsp:val=&quot;003F48F2&quot;/&gt;&lt;wsp:rsid wsp:val=&quot;003F5035&quot;/&gt;&lt;wsp:rsid wsp:val=&quot;0040005B&quot;/&gt;&lt;wsp:rsid wsp:val=&quot;004006CC&quot;/&gt;&lt;wsp:rsid wsp:val=&quot;00401990&quot;/&gt;&lt;wsp:rsid wsp:val=&quot;00402D95&quot;/&gt;&lt;wsp:rsid wsp:val=&quot;00405E2D&quot;/&gt;&lt;wsp:rsid wsp:val=&quot;00405F9E&quot;/&gt;&lt;wsp:rsid wsp:val=&quot;00406019&quot;/&gt;&lt;wsp:rsid wsp:val=&quot;004066F0&quot;/&gt;&lt;wsp:rsid wsp:val=&quot;00407A45&quot;/&gt;&lt;wsp:rsid wsp:val=&quot;00407CCC&quot;/&gt;&lt;wsp:rsid wsp:val=&quot;00413E2C&quot;/&gt;&lt;wsp:rsid wsp:val=&quot;00415EA6&quot;/&gt;&lt;wsp:rsid wsp:val=&quot;00421380&quot;/&gt;&lt;wsp:rsid wsp:val=&quot;00421D9A&quot;/&gt;&lt;wsp:rsid wsp:val=&quot;004223B5&quot;/&gt;&lt;wsp:rsid wsp:val=&quot;0042260E&quot;/&gt;&lt;wsp:rsid wsp:val=&quot;00426D9A&quot;/&gt;&lt;wsp:rsid wsp:val=&quot;00430024&quot;/&gt;&lt;wsp:rsid wsp:val=&quot;00430B46&quot;/&gt;&lt;wsp:rsid wsp:val=&quot;004310A2&quot;/&gt;&lt;wsp:rsid wsp:val=&quot;00431F74&quot;/&gt;&lt;wsp:rsid wsp:val=&quot;004339AC&quot;/&gt;&lt;wsp:rsid wsp:val=&quot;00434AE3&quot;/&gt;&lt;wsp:rsid wsp:val=&quot;004364D2&quot;/&gt;&lt;wsp:rsid wsp:val=&quot;00436732&quot;/&gt;&lt;wsp:rsid wsp:val=&quot;004374FD&quot;/&gt;&lt;wsp:rsid wsp:val=&quot;00440314&quot;/&gt;&lt;wsp:rsid wsp:val=&quot;00440490&quot;/&gt;&lt;wsp:rsid wsp:val=&quot;004424A0&quot;/&gt;&lt;wsp:rsid wsp:val=&quot;00442FAA&quot;/&gt;&lt;wsp:rsid wsp:val=&quot;00443102&quot;/&gt;&lt;wsp:rsid wsp:val=&quot;00444F01&quot;/&gt;&lt;wsp:rsid wsp:val=&quot;0044591E&quot;/&gt;&lt;wsp:rsid wsp:val=&quot;00450082&quot;/&gt;&lt;wsp:rsid wsp:val=&quot;00450E5D&quot;/&gt;&lt;wsp:rsid wsp:val=&quot;00454645&quot;/&gt;&lt;wsp:rsid wsp:val=&quot;00455660&quot;/&gt;&lt;wsp:rsid wsp:val=&quot;0045568C&quot;/&gt;&lt;wsp:rsid wsp:val=&quot;00455E19&quot;/&gt;&lt;wsp:rsid wsp:val=&quot;00456ADF&quot;/&gt;&lt;wsp:rsid wsp:val=&quot;00456F32&quot;/&gt;&lt;wsp:rsid wsp:val=&quot;004570C2&quot;/&gt;&lt;wsp:rsid wsp:val=&quot;0045728B&quot;/&gt;&lt;wsp:rsid wsp:val=&quot;00461313&quot;/&gt;&lt;wsp:rsid wsp:val=&quot;004635D4&quot;/&gt;&lt;wsp:rsid wsp:val=&quot;00463EE1&quot;/&gt;&lt;wsp:rsid wsp:val=&quot;004655B5&quot;/&gt;&lt;wsp:rsid wsp:val=&quot;0046563C&quot;/&gt;&lt;wsp:rsid wsp:val=&quot;004667AE&quot;/&gt;&lt;wsp:rsid wsp:val=&quot;00466C35&quot;/&gt;&lt;wsp:rsid wsp:val=&quot;00466D60&quot;/&gt;&lt;wsp:rsid wsp:val=&quot;004673AD&quot;/&gt;&lt;wsp:rsid wsp:val=&quot;00471CCF&quot;/&gt;&lt;wsp:rsid wsp:val=&quot;00472ED1&quot;/&gt;&lt;wsp:rsid wsp:val=&quot;00473190&quot;/&gt;&lt;wsp:rsid wsp:val=&quot;00473DA6&quot;/&gt;&lt;wsp:rsid wsp:val=&quot;004749EA&quot;/&gt;&lt;wsp:rsid wsp:val=&quot;00475BA6&quot;/&gt;&lt;wsp:rsid wsp:val=&quot;00476CBE&quot;/&gt;&lt;wsp:rsid wsp:val=&quot;004774F4&quot;/&gt;&lt;wsp:rsid wsp:val=&quot;004777EB&quot;/&gt;&lt;wsp:rsid wsp:val=&quot;00477A04&quot;/&gt;&lt;wsp:rsid wsp:val=&quot;00477BA8&quot;/&gt;&lt;wsp:rsid wsp:val=&quot;00480732&quot;/&gt;&lt;wsp:rsid wsp:val=&quot;0048133A&quot;/&gt;&lt;wsp:rsid wsp:val=&quot;004814C7&quot;/&gt;&lt;wsp:rsid wsp:val=&quot;004842E9&quot;/&gt;&lt;wsp:rsid wsp:val=&quot;00485D08&quot;/&gt;&lt;wsp:rsid wsp:val=&quot;00485E09&quot;/&gt;&lt;wsp:rsid wsp:val=&quot;00486AB2&quot;/&gt;&lt;wsp:rsid wsp:val=&quot;004877B7&quot;/&gt;&lt;wsp:rsid wsp:val=&quot;00487946&quot;/&gt;&lt;wsp:rsid wsp:val=&quot;00490253&quot;/&gt;&lt;wsp:rsid wsp:val=&quot;0049106E&quot;/&gt;&lt;wsp:rsid wsp:val=&quot;004919C1&quot;/&gt;&lt;wsp:rsid wsp:val=&quot;004931DA&quot;/&gt;&lt;wsp:rsid wsp:val=&quot;004957EE&quot;/&gt;&lt;wsp:rsid wsp:val=&quot;00497BDF&quot;/&gt;&lt;wsp:rsid wsp:val=&quot;004A0FF1&quot;/&gt;&lt;wsp:rsid wsp:val=&quot;004A1060&quot;/&gt;&lt;wsp:rsid wsp:val=&quot;004A1571&quot;/&gt;&lt;wsp:rsid wsp:val=&quot;004A20B1&quot;/&gt;&lt;wsp:rsid wsp:val=&quot;004A2EEF&quot;/&gt;&lt;wsp:rsid wsp:val=&quot;004A3CD6&quot;/&gt;&lt;wsp:rsid wsp:val=&quot;004A50E8&quot;/&gt;&lt;wsp:rsid wsp:val=&quot;004A588B&quot;/&gt;&lt;wsp:rsid wsp:val=&quot;004A5B5C&quot;/&gt;&lt;wsp:rsid wsp:val=&quot;004A5D57&quot;/&gt;&lt;wsp:rsid wsp:val=&quot;004A7B10&quot;/&gt;&lt;wsp:rsid wsp:val=&quot;004B085B&quot;/&gt;&lt;wsp:rsid wsp:val=&quot;004B19B1&quot;/&gt;&lt;wsp:rsid wsp:val=&quot;004B3D34&quot;/&gt;&lt;wsp:rsid wsp:val=&quot;004B4C4A&quot;/&gt;&lt;wsp:rsid wsp:val=&quot;004B4E59&quot;/&gt;&lt;wsp:rsid wsp:val=&quot;004B4E65&quot;/&gt;&lt;wsp:rsid wsp:val=&quot;004B5083&quot;/&gt;&lt;wsp:rsid wsp:val=&quot;004B5D74&quot;/&gt;&lt;wsp:rsid wsp:val=&quot;004B602E&quot;/&gt;&lt;wsp:rsid wsp:val=&quot;004B612A&quot;/&gt;&lt;wsp:rsid wsp:val=&quot;004B6FDE&quot;/&gt;&lt;wsp:rsid wsp:val=&quot;004B74AE&quot;/&gt;&lt;wsp:rsid wsp:val=&quot;004B7A67&quot;/&gt;&lt;wsp:rsid wsp:val=&quot;004C17BB&quot;/&gt;&lt;wsp:rsid wsp:val=&quot;004C2CA0&quot;/&gt;&lt;wsp:rsid wsp:val=&quot;004C3439&quot;/&gt;&lt;wsp:rsid wsp:val=&quot;004C3BE7&quot;/&gt;&lt;wsp:rsid wsp:val=&quot;004C4952&quot;/&gt;&lt;wsp:rsid wsp:val=&quot;004C4D40&quot;/&gt;&lt;wsp:rsid wsp:val=&quot;004C4E35&quot;/&gt;&lt;wsp:rsid wsp:val=&quot;004C668A&quot;/&gt;&lt;wsp:rsid wsp:val=&quot;004C67FF&quot;/&gt;&lt;wsp:rsid wsp:val=&quot;004C6975&quot;/&gt;&lt;wsp:rsid wsp:val=&quot;004D08A7&quot;/&gt;&lt;wsp:rsid wsp:val=&quot;004D156A&quot;/&gt;&lt;wsp:rsid wsp:val=&quot;004D25C6&quot;/&gt;&lt;wsp:rsid wsp:val=&quot;004D37EF&quot;/&gt;&lt;wsp:rsid wsp:val=&quot;004D423A&quot;/&gt;&lt;wsp:rsid wsp:val=&quot;004D6142&quot;/&gt;&lt;wsp:rsid wsp:val=&quot;004D74B1&quot;/&gt;&lt;wsp:rsid wsp:val=&quot;004E15B0&quot;/&gt;&lt;wsp:rsid wsp:val=&quot;004E2638&quot;/&gt;&lt;wsp:rsid wsp:val=&quot;004E5194&quot;/&gt;&lt;wsp:rsid wsp:val=&quot;004E5D61&quot;/&gt;&lt;wsp:rsid wsp:val=&quot;004E6F79&quot;/&gt;&lt;wsp:rsid wsp:val=&quot;004E71B1&quot;/&gt;&lt;wsp:rsid wsp:val=&quot;004E790D&quot;/&gt;&lt;wsp:rsid wsp:val=&quot;004F1DD1&quot;/&gt;&lt;wsp:rsid wsp:val=&quot;004F34AB&quot;/&gt;&lt;wsp:rsid wsp:val=&quot;004F48F0&quot;/&gt;&lt;wsp:rsid wsp:val=&quot;004F5C4F&quot;/&gt;&lt;wsp:rsid wsp:val=&quot;004F6D44&quot;/&gt;&lt;wsp:rsid wsp:val=&quot;004F7397&quot;/&gt;&lt;wsp:rsid wsp:val=&quot;00500026&quot;/&gt;&lt;wsp:rsid wsp:val=&quot;00501427&quot;/&gt;&lt;wsp:rsid wsp:val=&quot;00502E64&quot;/&gt;&lt;wsp:rsid wsp:val=&quot;00503B06&quot;/&gt;&lt;wsp:rsid wsp:val=&quot;00505E96&quot;/&gt;&lt;wsp:rsid wsp:val=&quot;00506253&quot;/&gt;&lt;wsp:rsid wsp:val=&quot;0050629D&quot;/&gt;&lt;wsp:rsid wsp:val=&quot;005062D3&quot;/&gt;&lt;wsp:rsid wsp:val=&quot;005063C4&quot;/&gt;&lt;wsp:rsid wsp:val=&quot;005106DE&quot;/&gt;&lt;wsp:rsid wsp:val=&quot;0051174A&quot;/&gt;&lt;wsp:rsid wsp:val=&quot;005121EE&quot;/&gt;&lt;wsp:rsid wsp:val=&quot;005122BB&quot;/&gt;&lt;wsp:rsid wsp:val=&quot;00512406&quot;/&gt;&lt;wsp:rsid wsp:val=&quot;00512BCE&quot;/&gt;&lt;wsp:rsid wsp:val=&quot;00512E8B&quot;/&gt;&lt;wsp:rsid wsp:val=&quot;00514222&quot;/&gt;&lt;wsp:rsid wsp:val=&quot;00516975&quot;/&gt;&lt;wsp:rsid wsp:val=&quot;00517878&quot;/&gt;&lt;wsp:rsid wsp:val=&quot;00520415&quot;/&gt;&lt;wsp:rsid wsp:val=&quot;005205F2&quot;/&gt;&lt;wsp:rsid wsp:val=&quot;00520B53&quot;/&gt;&lt;wsp:rsid wsp:val=&quot;00520CF5&quot;/&gt;&lt;wsp:rsid wsp:val=&quot;005213CD&quot;/&gt;&lt;wsp:rsid wsp:val=&quot;005230F3&quot;/&gt;&lt;wsp:rsid wsp:val=&quot;00525478&quot;/&gt;&lt;wsp:rsid wsp:val=&quot;00527361&quot;/&gt;&lt;wsp:rsid wsp:val=&quot;005276BC&quot;/&gt;&lt;wsp:rsid wsp:val=&quot;00527A20&quot;/&gt;&lt;wsp:rsid wsp:val=&quot;00527EC3&quot;/&gt;&lt;wsp:rsid wsp:val=&quot;00530410&quot;/&gt;&lt;wsp:rsid wsp:val=&quot;00530718&quot;/&gt;&lt;wsp:rsid wsp:val=&quot;00530F11&quot;/&gt;&lt;wsp:rsid wsp:val=&quot;00531557&quot;/&gt;&lt;wsp:rsid wsp:val=&quot;00534531&quot;/&gt;&lt;wsp:rsid wsp:val=&quot;005355C0&quot;/&gt;&lt;wsp:rsid wsp:val=&quot;00535964&quot;/&gt;&lt;wsp:rsid wsp:val=&quot;00535B90&quot;/&gt;&lt;wsp:rsid wsp:val=&quot;0053614D&quot;/&gt;&lt;wsp:rsid wsp:val=&quot;005365F9&quot;/&gt;&lt;wsp:rsid wsp:val=&quot;00540B7A&quot;/&gt;&lt;wsp:rsid wsp:val=&quot;0054147B&quot;/&gt;&lt;wsp:rsid wsp:val=&quot;005420DF&quot;/&gt;&lt;wsp:rsid wsp:val=&quot;00543055&quot;/&gt;&lt;wsp:rsid wsp:val=&quot;00543445&quot;/&gt;&lt;wsp:rsid wsp:val=&quot;00543F08&quot;/&gt;&lt;wsp:rsid wsp:val=&quot;00544DF6&quot;/&gt;&lt;wsp:rsid wsp:val=&quot;00545585&quot;/&gt;&lt;wsp:rsid wsp:val=&quot;005458AA&quot;/&gt;&lt;wsp:rsid wsp:val=&quot;00545A42&quot;/&gt;&lt;wsp:rsid wsp:val=&quot;00550AD8&quot;/&gt;&lt;wsp:rsid wsp:val=&quot;00550C44&quot;/&gt;&lt;wsp:rsid wsp:val=&quot;00554425&quot;/&gt;&lt;wsp:rsid wsp:val=&quot;00554AB7&quot;/&gt;&lt;wsp:rsid wsp:val=&quot;005552BA&quot;/&gt;&lt;wsp:rsid wsp:val=&quot;00555610&quot;/&gt;&lt;wsp:rsid wsp:val=&quot;00555E0D&quot;/&gt;&lt;wsp:rsid wsp:val=&quot;00560F19&quot;/&gt;&lt;wsp:rsid wsp:val=&quot;0056295C&quot;/&gt;&lt;wsp:rsid wsp:val=&quot;00562AA5&quot;/&gt;&lt;wsp:rsid wsp:val=&quot;00562D9D&quot;/&gt;&lt;wsp:rsid wsp:val=&quot;00563E5F&quot;/&gt;&lt;wsp:rsid wsp:val=&quot;00564469&quot;/&gt;&lt;wsp:rsid wsp:val=&quot;00564F54&quot;/&gt;&lt;wsp:rsid wsp:val=&quot;005663C2&quot;/&gt;&lt;wsp:rsid wsp:val=&quot;005705B8&quot;/&gt;&lt;wsp:rsid wsp:val=&quot;00571462&quot;/&gt;&lt;wsp:rsid wsp:val=&quot;00572429&quot;/&gt;&lt;wsp:rsid wsp:val=&quot;00572986&quot;/&gt;&lt;wsp:rsid wsp:val=&quot;00573A26&quot;/&gt;&lt;wsp:rsid wsp:val=&quot;00577046&quot;/&gt;&lt;wsp:rsid wsp:val=&quot;0057733D&quot;/&gt;&lt;wsp:rsid wsp:val=&quot;00577445&quot;/&gt;&lt;wsp:rsid wsp:val=&quot;00577446&quot;/&gt;&lt;wsp:rsid wsp:val=&quot;00577556&quot;/&gt;&lt;wsp:rsid wsp:val=&quot;00580E74&quot;/&gt;&lt;wsp:rsid wsp:val=&quot;005821B5&quot;/&gt;&lt;wsp:rsid wsp:val=&quot;00582FD9&quot;/&gt;&lt;wsp:rsid wsp:val=&quot;00583331&quot;/&gt;&lt;wsp:rsid wsp:val=&quot;00583830&quot;/&gt;&lt;wsp:rsid wsp:val=&quot;00583B03&quot;/&gt;&lt;wsp:rsid wsp:val=&quot;00583C33&quot;/&gt;&lt;wsp:rsid wsp:val=&quot;005852A5&quot;/&gt;&lt;wsp:rsid wsp:val=&quot;0058581E&quot;/&gt;&lt;wsp:rsid wsp:val=&quot;00585D01&quot;/&gt;&lt;wsp:rsid wsp:val=&quot;005918B7&quot;/&gt;&lt;wsp:rsid wsp:val=&quot;00592DF4&quot;/&gt;&lt;wsp:rsid wsp:val=&quot;0059325C&quot;/&gt;&lt;wsp:rsid wsp:val=&quot;005935FB&quot;/&gt;&lt;wsp:rsid wsp:val=&quot;00593C6B&quot;/&gt;&lt;wsp:rsid wsp:val=&quot;005942EC&quot;/&gt;&lt;wsp:rsid wsp:val=&quot;00594452&quot;/&gt;&lt;wsp:rsid wsp:val=&quot;00594960&quot;/&gt;&lt;wsp:rsid wsp:val=&quot;00595134&quot;/&gt;&lt;wsp:rsid wsp:val=&quot;00595511&quot;/&gt;&lt;wsp:rsid wsp:val=&quot;0059696F&quot;/&gt;&lt;wsp:rsid wsp:val=&quot;005974AD&quot;/&gt;&lt;wsp:rsid wsp:val=&quot;005A0087&quot;/&gt;&lt;wsp:rsid wsp:val=&quot;005A04B6&quot;/&gt;&lt;wsp:rsid wsp:val=&quot;005A1C53&quot;/&gt;&lt;wsp:rsid wsp:val=&quot;005A327B&quot;/&gt;&lt;wsp:rsid wsp:val=&quot;005A5948&quot;/&gt;&lt;wsp:rsid wsp:val=&quot;005A61FB&quot;/&gt;&lt;wsp:rsid wsp:val=&quot;005A6257&quot;/&gt;&lt;wsp:rsid wsp:val=&quot;005A684C&quot;/&gt;&lt;wsp:rsid wsp:val=&quot;005A734A&quot;/&gt;&lt;wsp:rsid wsp:val=&quot;005B0217&quot;/&gt;&lt;wsp:rsid wsp:val=&quot;005B0383&quot;/&gt;&lt;wsp:rsid wsp:val=&quot;005B1897&quot;/&gt;&lt;wsp:rsid wsp:val=&quot;005B19D1&quot;/&gt;&lt;wsp:rsid wsp:val=&quot;005B5250&quot;/&gt;&lt;wsp:rsid wsp:val=&quot;005C0BC6&quot;/&gt;&lt;wsp:rsid wsp:val=&quot;005C0FE1&quot;/&gt;&lt;wsp:rsid wsp:val=&quot;005C1275&quot;/&gt;&lt;wsp:rsid wsp:val=&quot;005C191F&quot;/&gt;&lt;wsp:rsid wsp:val=&quot;005C25A5&quot;/&gt;&lt;wsp:rsid wsp:val=&quot;005C28E4&quot;/&gt;&lt;wsp:rsid wsp:val=&quot;005C2C52&quot;/&gt;&lt;wsp:rsid wsp:val=&quot;005C3DBE&quot;/&gt;&lt;wsp:rsid wsp:val=&quot;005C4556&quot;/&gt;&lt;wsp:rsid wsp:val=&quot;005C46F5&quot;/&gt;&lt;wsp:rsid wsp:val=&quot;005C5A74&quot;/&gt;&lt;wsp:rsid wsp:val=&quot;005C63EC&quot;/&gt;&lt;wsp:rsid wsp:val=&quot;005C7044&quot;/&gt;&lt;wsp:rsid wsp:val=&quot;005C7A02&quot;/&gt;&lt;wsp:rsid wsp:val=&quot;005C7D6D&quot;/&gt;&lt;wsp:rsid wsp:val=&quot;005C7DE7&quot;/&gt;&lt;wsp:rsid wsp:val=&quot;005D05CE&quot;/&gt;&lt;wsp:rsid wsp:val=&quot;005D2249&quot;/&gt;&lt;wsp:rsid wsp:val=&quot;005D2F4D&quot;/&gt;&lt;wsp:rsid wsp:val=&quot;005D30BE&quot;/&gt;&lt;wsp:rsid wsp:val=&quot;005D35B2&quot;/&gt;&lt;wsp:rsid wsp:val=&quot;005D3E31&quot;/&gt;&lt;wsp:rsid wsp:val=&quot;005D482E&quot;/&gt;&lt;wsp:rsid wsp:val=&quot;005D60F0&quot;/&gt;&lt;wsp:rsid wsp:val=&quot;005D63F6&quot;/&gt;&lt;wsp:rsid wsp:val=&quot;005D64ED&quot;/&gt;&lt;wsp:rsid wsp:val=&quot;005D69E0&quot;/&gt;&lt;wsp:rsid wsp:val=&quot;005D76C5&quot;/&gt;&lt;wsp:rsid wsp:val=&quot;005E0583&quot;/&gt;&lt;wsp:rsid wsp:val=&quot;005E1D3C&quot;/&gt;&lt;wsp:rsid wsp:val=&quot;005E2004&quot;/&gt;&lt;wsp:rsid wsp:val=&quot;005E3FA6&quot;/&gt;&lt;wsp:rsid wsp:val=&quot;005E60B4&quot;/&gt;&lt;wsp:rsid wsp:val=&quot;005E64FF&quot;/&gt;&lt;wsp:rsid wsp:val=&quot;005F2328&quot;/&gt;&lt;wsp:rsid wsp:val=&quot;005F409E&quot;/&gt;&lt;wsp:rsid wsp:val=&quot;005F45AD&quot;/&gt;&lt;wsp:rsid wsp:val=&quot;005F52CD&quot;/&gt;&lt;wsp:rsid wsp:val=&quot;005F65A0&quot;/&gt;&lt;wsp:rsid wsp:val=&quot;005F7845&quot;/&gt;&lt;wsp:rsid wsp:val=&quot;00600AA9&quot;/&gt;&lt;wsp:rsid wsp:val=&quot;006013A1&quot;/&gt;&lt;wsp:rsid wsp:val=&quot;00602386&quot;/&gt;&lt;wsp:rsid wsp:val=&quot;00606596&quot;/&gt;&lt;wsp:rsid wsp:val=&quot;00606B80&quot;/&gt;&lt;wsp:rsid wsp:val=&quot;00610E81&quot;/&gt;&lt;wsp:rsid wsp:val=&quot;00611158&quot;/&gt;&lt;wsp:rsid wsp:val=&quot;00611381&quot;/&gt;&lt;wsp:rsid wsp:val=&quot;00611F83&quot;/&gt;&lt;wsp:rsid wsp:val=&quot;0061227D&quot;/&gt;&lt;wsp:rsid wsp:val=&quot;006123E3&quot;/&gt;&lt;wsp:rsid wsp:val=&quot;00612797&quot;/&gt;&lt;wsp:rsid wsp:val=&quot;0061319D&quot;/&gt;&lt;wsp:rsid wsp:val=&quot;00615E48&quot;/&gt;&lt;wsp:rsid wsp:val=&quot;00620777&quot;/&gt;&lt;wsp:rsid wsp:val=&quot;00620B6F&quot;/&gt;&lt;wsp:rsid wsp:val=&quot;00620BDF&quot;/&gt;&lt;wsp:rsid wsp:val=&quot;00622591&quot;/&gt;&lt;wsp:rsid wsp:val=&quot;00623543&quot;/&gt;&lt;wsp:rsid wsp:val=&quot;00623853&quot;/&gt;&lt;wsp:rsid wsp:val=&quot;006254C7&quot;/&gt;&lt;wsp:rsid wsp:val=&quot;00625E3D&quot;/&gt;&lt;wsp:rsid wsp:val=&quot;006265E8&quot;/&gt;&lt;wsp:rsid wsp:val=&quot;00626781&quot;/&gt;&lt;wsp:rsid wsp:val=&quot;0062682C&quot;/&gt;&lt;wsp:rsid wsp:val=&quot;00626D6F&quot;/&gt;&lt;wsp:rsid wsp:val=&quot;006270B2&quot;/&gt;&lt;wsp:rsid wsp:val=&quot;00627B7A&quot;/&gt;&lt;wsp:rsid wsp:val=&quot;0063142A&quot;/&gt;&lt;wsp:rsid wsp:val=&quot;00632BCA&quot;/&gt;&lt;wsp:rsid wsp:val=&quot;006354AD&quot;/&gt;&lt;wsp:rsid wsp:val=&quot;00637109&quot;/&gt;&lt;wsp:rsid wsp:val=&quot;006373FB&quot;/&gt;&lt;wsp:rsid wsp:val=&quot;00637DE9&quot;/&gt;&lt;wsp:rsid wsp:val=&quot;0064070A&quot;/&gt;&lt;wsp:rsid wsp:val=&quot;00641261&quot;/&gt;&lt;wsp:rsid wsp:val=&quot;006415F7&quot;/&gt;&lt;wsp:rsid wsp:val=&quot;006417F6&quot;/&gt;&lt;wsp:rsid wsp:val=&quot;00642DDF&quot;/&gt;&lt;wsp:rsid wsp:val=&quot;00646234&quot;/&gt;&lt;wsp:rsid wsp:val=&quot;006476A0&quot;/&gt;&lt;wsp:rsid wsp:val=&quot;00651918&quot;/&gt;&lt;wsp:rsid wsp:val=&quot;00651B7B&quot;/&gt;&lt;wsp:rsid wsp:val=&quot;006542E5&quot;/&gt;&lt;wsp:rsid wsp:val=&quot;006547D2&quot;/&gt;&lt;wsp:rsid wsp:val=&quot;00654ABC&quot;/&gt;&lt;wsp:rsid wsp:val=&quot;00654B7A&quot;/&gt;&lt;wsp:rsid wsp:val=&quot;00654C58&quot;/&gt;&lt;wsp:rsid wsp:val=&quot;00661E1C&quot;/&gt;&lt;wsp:rsid wsp:val=&quot;0066206A&quot;/&gt;&lt;wsp:rsid wsp:val=&quot;00664A25&quot;/&gt;&lt;wsp:rsid wsp:val=&quot;00664F1F&quot;/&gt;&lt;wsp:rsid wsp:val=&quot;00665CF5&quot;/&gt;&lt;wsp:rsid wsp:val=&quot;006667A0&quot;/&gt;&lt;wsp:rsid wsp:val=&quot;0066686E&quot;/&gt;&lt;wsp:rsid wsp:val=&quot;00666CA4&quot;/&gt;&lt;wsp:rsid wsp:val=&quot;0066785D&quot;/&gt;&lt;wsp:rsid wsp:val=&quot;00670FCD&quot;/&gt;&lt;wsp:rsid wsp:val=&quot;00672073&quot;/&gt;&lt;wsp:rsid wsp:val=&quot;0067273A&quot;/&gt;&lt;wsp:rsid wsp:val=&quot;00673B81&quot;/&gt;&lt;wsp:rsid wsp:val=&quot;006749DD&quot;/&gt;&lt;wsp:rsid wsp:val=&quot;00674B4D&quot;/&gt;&lt;wsp:rsid wsp:val=&quot;0067544D&quot;/&gt;&lt;wsp:rsid wsp:val=&quot;00675FA4&quot;/&gt;&lt;wsp:rsid wsp:val=&quot;00676750&quot;/&gt;&lt;wsp:rsid wsp:val=&quot;00676B46&quot;/&gt;&lt;wsp:rsid wsp:val=&quot;006801CD&quot;/&gt;&lt;wsp:rsid wsp:val=&quot;00680660&quot;/&gt;&lt;wsp:rsid wsp:val=&quot;00680961&quot;/&gt;&lt;wsp:rsid wsp:val=&quot;00680B32&quot;/&gt;&lt;wsp:rsid wsp:val=&quot;0068125C&quot;/&gt;&lt;wsp:rsid wsp:val=&quot;00681869&quot;/&gt;&lt;wsp:rsid wsp:val=&quot;00682997&quot;/&gt;&lt;wsp:rsid wsp:val=&quot;0068431B&quot;/&gt;&lt;wsp:rsid wsp:val=&quot;00684F65&quot;/&gt;&lt;wsp:rsid wsp:val=&quot;00685CAD&quot;/&gt;&lt;wsp:rsid wsp:val=&quot;00686024&quot;/&gt;&lt;wsp:rsid wsp:val=&quot;00686637&quot;/&gt;&lt;wsp:rsid wsp:val=&quot;00691F87&quot;/&gt;&lt;wsp:rsid wsp:val=&quot;00692D3A&quot;/&gt;&lt;wsp:rsid wsp:val=&quot;00693D39&quot;/&gt;&lt;wsp:rsid wsp:val=&quot;006951FB&quot;/&gt;&lt;wsp:rsid wsp:val=&quot;00696B11&quot;/&gt;&lt;wsp:rsid wsp:val=&quot;00696CDC&quot;/&gt;&lt;wsp:rsid wsp:val=&quot;00696F3F&quot;/&gt;&lt;wsp:rsid wsp:val=&quot;006A118B&quot;/&gt;&lt;wsp:rsid wsp:val=&quot;006A2BC0&quot;/&gt;&lt;wsp:rsid wsp:val=&quot;006A3C03&quot;/&gt;&lt;wsp:rsid wsp:val=&quot;006A60DB&quot;/&gt;&lt;wsp:rsid wsp:val=&quot;006A6428&quot;/&gt;&lt;wsp:rsid wsp:val=&quot;006A6494&quot;/&gt;&lt;wsp:rsid wsp:val=&quot;006A64F2&quot;/&gt;&lt;wsp:rsid wsp:val=&quot;006A6845&quot;/&gt;&lt;wsp:rsid wsp:val=&quot;006B1313&quot;/&gt;&lt;wsp:rsid wsp:val=&quot;006B2A9E&quot;/&gt;&lt;wsp:rsid wsp:val=&quot;006B490A&quot;/&gt;&lt;wsp:rsid wsp:val=&quot;006B5F3D&quot;/&gt;&lt;wsp:rsid wsp:val=&quot;006B6B32&quot;/&gt;&lt;wsp:rsid wsp:val=&quot;006B6D4E&quot;/&gt;&lt;wsp:rsid wsp:val=&quot;006B6F20&quot;/&gt;&lt;wsp:rsid wsp:val=&quot;006B6FFE&quot;/&gt;&lt;wsp:rsid wsp:val=&quot;006B7595&quot;/&gt;&lt;wsp:rsid wsp:val=&quot;006C069F&quot;/&gt;&lt;wsp:rsid wsp:val=&quot;006C0C40&quot;/&gt;&lt;wsp:rsid wsp:val=&quot;006C0C75&quot;/&gt;&lt;wsp:rsid wsp:val=&quot;006C17C7&quot;/&gt;&lt;wsp:rsid wsp:val=&quot;006C18BF&quot;/&gt;&lt;wsp:rsid wsp:val=&quot;006C35C3&quot;/&gt;&lt;wsp:rsid wsp:val=&quot;006C3C9D&quot;/&gt;&lt;wsp:rsid wsp:val=&quot;006C539A&quot;/&gt;&lt;wsp:rsid wsp:val=&quot;006D0201&quot;/&gt;&lt;wsp:rsid wsp:val=&quot;006D18AB&quot;/&gt;&lt;wsp:rsid wsp:val=&quot;006D235D&quot;/&gt;&lt;wsp:rsid wsp:val=&quot;006D2380&quot;/&gt;&lt;wsp:rsid wsp:val=&quot;006D2780&quot;/&gt;&lt;wsp:rsid wsp:val=&quot;006D2A62&quot;/&gt;&lt;wsp:rsid wsp:val=&quot;006D39F0&quot;/&gt;&lt;wsp:rsid wsp:val=&quot;006D3F66&quot;/&gt;&lt;wsp:rsid wsp:val=&quot;006D49DD&quot;/&gt;&lt;wsp:rsid wsp:val=&quot;006D5C6D&quot;/&gt;&lt;wsp:rsid wsp:val=&quot;006D68CE&quot;/&gt;&lt;wsp:rsid wsp:val=&quot;006E01BF&quot;/&gt;&lt;wsp:rsid wsp:val=&quot;006E18AA&quot;/&gt;&lt;wsp:rsid wsp:val=&quot;006E1BAE&quot;/&gt;&lt;wsp:rsid wsp:val=&quot;006E26B6&quot;/&gt;&lt;wsp:rsid wsp:val=&quot;006E46E5&quot;/&gt;&lt;wsp:rsid wsp:val=&quot;006E48C8&quot;/&gt;&lt;wsp:rsid wsp:val=&quot;006E646A&quot;/&gt;&lt;wsp:rsid wsp:val=&quot;006E6973&quot;/&gt;&lt;wsp:rsid wsp:val=&quot;006E754C&quot;/&gt;&lt;wsp:rsid wsp:val=&quot;006F074C&quot;/&gt;&lt;wsp:rsid wsp:val=&quot;006F076E&quot;/&gt;&lt;wsp:rsid wsp:val=&quot;006F1647&quot;/&gt;&lt;wsp:rsid wsp:val=&quot;006F2474&quot;/&gt;&lt;wsp:rsid wsp:val=&quot;006F2A7C&quot;/&gt;&lt;wsp:rsid wsp:val=&quot;006F2FC4&quot;/&gt;&lt;wsp:rsid wsp:val=&quot;006F37F3&quot;/&gt;&lt;wsp:rsid wsp:val=&quot;006F5D83&quot;/&gt;&lt;wsp:rsid wsp:val=&quot;006F7D75&quot;/&gt;&lt;wsp:rsid wsp:val=&quot;00700029&quot;/&gt;&lt;wsp:rsid wsp:val=&quot;0070147B&quot;/&gt;&lt;wsp:rsid wsp:val=&quot;00702ECA&quot;/&gt;&lt;wsp:rsid wsp:val=&quot;00704956&quot;/&gt;&lt;wsp:rsid wsp:val=&quot;00704CCA&quot;/&gt;&lt;wsp:rsid wsp:val=&quot;0070502E&quot;/&gt;&lt;wsp:rsid wsp:val=&quot;00705FC4&quot;/&gt;&lt;wsp:rsid wsp:val=&quot;00707304&quot;/&gt;&lt;wsp:rsid wsp:val=&quot;00710400&quot;/&gt;&lt;wsp:rsid wsp:val=&quot;00710A73&quot;/&gt;&lt;wsp:rsid wsp:val=&quot;00710B51&quot;/&gt;&lt;wsp:rsid wsp:val=&quot;007116BD&quot;/&gt;&lt;wsp:rsid wsp:val=&quot;00712706&quot;/&gt;&lt;wsp:rsid wsp:val=&quot;007134A2&quot;/&gt;&lt;wsp:rsid wsp:val=&quot;007159EE&quot;/&gt;&lt;wsp:rsid wsp:val=&quot;00716376&quot;/&gt;&lt;wsp:rsid wsp:val=&quot;00717E3F&quot;/&gt;&lt;wsp:rsid wsp:val=&quot;00721FDF&quot;/&gt;&lt;wsp:rsid wsp:val=&quot;00722387&quot;/&gt;&lt;wsp:rsid wsp:val=&quot;0072305A&quot;/&gt;&lt;wsp:rsid wsp:val=&quot;007236E9&quot;/&gt;&lt;wsp:rsid wsp:val=&quot;007243EA&quot;/&gt;&lt;wsp:rsid wsp:val=&quot;00724B32&quot;/&gt;&lt;wsp:rsid wsp:val=&quot;0072608E&quot;/&gt;&lt;wsp:rsid wsp:val=&quot;00730DAC&quot;/&gt;&lt;wsp:rsid wsp:val=&quot;0073211C&quot;/&gt;&lt;wsp:rsid wsp:val=&quot;007323C1&quot;/&gt;&lt;wsp:rsid wsp:val=&quot;00732F5D&quot;/&gt;&lt;wsp:rsid wsp:val=&quot;00733D27&quot;/&gt;&lt;wsp:rsid wsp:val=&quot;00736A2E&quot;/&gt;&lt;wsp:rsid wsp:val=&quot;0073773F&quot;/&gt;&lt;wsp:rsid wsp:val=&quot;007408C2&quot;/&gt;&lt;wsp:rsid wsp:val=&quot;007408ED&quot;/&gt;&lt;wsp:rsid wsp:val=&quot;00741653&quot;/&gt;&lt;wsp:rsid wsp:val=&quot;00743392&quot;/&gt;&lt;wsp:rsid wsp:val=&quot;0074466C&quot;/&gt;&lt;wsp:rsid wsp:val=&quot;00745F3F&quot;/&gt;&lt;wsp:rsid wsp:val=&quot;0074652B&quot;/&gt;&lt;wsp:rsid wsp:val=&quot;00746C88&quot;/&gt;&lt;wsp:rsid wsp:val=&quot;007506DB&quot;/&gt;&lt;wsp:rsid wsp:val=&quot;00750AB8&quot;/&gt;&lt;wsp:rsid wsp:val=&quot;00750D3D&quot;/&gt;&lt;wsp:rsid wsp:val=&quot;00750D63&quot;/&gt;&lt;wsp:rsid wsp:val=&quot;007514C6&quot;/&gt;&lt;wsp:rsid wsp:val=&quot;0075254F&quot;/&gt;&lt;wsp:rsid wsp:val=&quot;0075300D&quot;/&gt;&lt;wsp:rsid wsp:val=&quot;00755D7E&quot;/&gt;&lt;wsp:rsid wsp:val=&quot;007604C3&quot;/&gt;&lt;wsp:rsid wsp:val=&quot;0076126A&quot;/&gt;&lt;wsp:rsid wsp:val=&quot;00764A21&quot;/&gt;&lt;wsp:rsid wsp:val=&quot;00764F67&quot;/&gt;&lt;wsp:rsid wsp:val=&quot;00765AC5&quot;/&gt;&lt;wsp:rsid wsp:val=&quot;007661C9&quot;/&gt;&lt;wsp:rsid wsp:val=&quot;00767C3E&quot;/&gt;&lt;wsp:rsid wsp:val=&quot;00770399&quot;/&gt;&lt;wsp:rsid wsp:val=&quot;0077231B&quot;/&gt;&lt;wsp:rsid wsp:val=&quot;007723B6&quot;/&gt;&lt;wsp:rsid wsp:val=&quot;00772CDD&quot;/&gt;&lt;wsp:rsid wsp:val=&quot;007738A2&quot;/&gt;&lt;wsp:rsid wsp:val=&quot;007746B3&quot;/&gt;&lt;wsp:rsid wsp:val=&quot;0077620C&quot;/&gt;&lt;wsp:rsid wsp:val=&quot;00776E5F&quot;/&gt;&lt;wsp:rsid wsp:val=&quot;00777128&quot;/&gt;&lt;wsp:rsid wsp:val=&quot;0077725E&quot;/&gt;&lt;wsp:rsid wsp:val=&quot;00781CCC&quot;/&gt;&lt;wsp:rsid wsp:val=&quot;007829A7&quot;/&gt;&lt;wsp:rsid wsp:val=&quot;00782D77&quot;/&gt;&lt;wsp:rsid wsp:val=&quot;00785BBD&quot;/&gt;&lt;wsp:rsid wsp:val=&quot;00785BEA&quot;/&gt;&lt;wsp:rsid wsp:val=&quot;007868A0&quot;/&gt;&lt;wsp:rsid wsp:val=&quot;007953DA&quot;/&gt;&lt;wsp:rsid wsp:val=&quot;007958E6&quot;/&gt;&lt;wsp:rsid wsp:val=&quot;00795901&quot;/&gt;&lt;wsp:rsid wsp:val=&quot;00795C1C&quot;/&gt;&lt;wsp:rsid wsp:val=&quot;00795DE5&quot;/&gt;&lt;wsp:rsid wsp:val=&quot;007A0676&quot;/&gt;&lt;wsp:rsid wsp:val=&quot;007A198A&quot;/&gt;&lt;wsp:rsid wsp:val=&quot;007A31DE&quot;/&gt;&lt;wsp:rsid wsp:val=&quot;007A406D&quot;/&gt;&lt;wsp:rsid wsp:val=&quot;007A40D4&quot;/&gt;&lt;wsp:rsid wsp:val=&quot;007A414B&quot;/&gt;&lt;wsp:rsid wsp:val=&quot;007A59A8&quot;/&gt;&lt;wsp:rsid wsp:val=&quot;007A66D3&quot;/&gt;&lt;wsp:rsid wsp:val=&quot;007A7DA0&quot;/&gt;&lt;wsp:rsid wsp:val=&quot;007B2BA7&quot;/&gt;&lt;wsp:rsid wsp:val=&quot;007B2FCF&quot;/&gt;&lt;wsp:rsid wsp:val=&quot;007B3638&quot;/&gt;&lt;wsp:rsid wsp:val=&quot;007B3A08&quot;/&gt;&lt;wsp:rsid wsp:val=&quot;007B42CC&quot;/&gt;&lt;wsp:rsid wsp:val=&quot;007B522F&quot;/&gt;&lt;wsp:rsid wsp:val=&quot;007B54BB&quot;/&gt;&lt;wsp:rsid wsp:val=&quot;007B58F0&quot;/&gt;&lt;wsp:rsid wsp:val=&quot;007B59CB&quot;/&gt;&lt;wsp:rsid wsp:val=&quot;007B6E6B&quot;/&gt;&lt;wsp:rsid wsp:val=&quot;007B7CD1&quot;/&gt;&lt;wsp:rsid wsp:val=&quot;007C035D&quot;/&gt;&lt;wsp:rsid wsp:val=&quot;007C1422&quot;/&gt;&lt;wsp:rsid wsp:val=&quot;007C16C2&quot;/&gt;&lt;wsp:rsid wsp:val=&quot;007C28C5&quot;/&gt;&lt;wsp:rsid wsp:val=&quot;007C28DF&quot;/&gt;&lt;wsp:rsid wsp:val=&quot;007C3D8E&quot;/&gt;&lt;wsp:rsid wsp:val=&quot;007C44BB&quot;/&gt;&lt;wsp:rsid wsp:val=&quot;007C6422&quot;/&gt;&lt;wsp:rsid wsp:val=&quot;007C6E80&quot;/&gt;&lt;wsp:rsid wsp:val=&quot;007C6EC6&quot;/&gt;&lt;wsp:rsid wsp:val=&quot;007D089F&quot;/&gt;&lt;wsp:rsid wsp:val=&quot;007D3747&quot;/&gt;&lt;wsp:rsid wsp:val=&quot;007D4286&quot;/&gt;&lt;wsp:rsid wsp:val=&quot;007D4803&quot;/&gt;&lt;wsp:rsid wsp:val=&quot;007D4966&quot;/&gt;&lt;wsp:rsid wsp:val=&quot;007D4B5C&quot;/&gt;&lt;wsp:rsid wsp:val=&quot;007D577E&quot;/&gt;&lt;wsp:rsid wsp:val=&quot;007D7A5D&quot;/&gt;&lt;wsp:rsid wsp:val=&quot;007E1C0B&quot;/&gt;&lt;wsp:rsid wsp:val=&quot;007E27A1&quot;/&gt;&lt;wsp:rsid wsp:val=&quot;007E736D&quot;/&gt;&lt;wsp:rsid wsp:val=&quot;007E78EF&quot;/&gt;&lt;wsp:rsid wsp:val=&quot;007E79FA&quot;/&gt;&lt;wsp:rsid wsp:val=&quot;007F2FB4&quot;/&gt;&lt;wsp:rsid wsp:val=&quot;007F4687&quot;/&gt;&lt;wsp:rsid wsp:val=&quot;007F55EB&quot;/&gt;&lt;wsp:rsid wsp:val=&quot;007F59C1&quot;/&gt;&lt;wsp:rsid wsp:val=&quot;007F6156&quot;/&gt;&lt;wsp:rsid wsp:val=&quot;0080148F&quot;/&gt;&lt;wsp:rsid wsp:val=&quot;00801C14&quot;/&gt;&lt;wsp:rsid wsp:val=&quot;00802A58&quot;/&gt;&lt;wsp:rsid wsp:val=&quot;0080485D&quot;/&gt;&lt;wsp:rsid wsp:val=&quot;00804BE0&quot;/&gt;&lt;wsp:rsid wsp:val=&quot;00804CAE&quot;/&gt;&lt;wsp:rsid wsp:val=&quot;00804E00&quot;/&gt;&lt;wsp:rsid wsp:val=&quot;008056B2&quot;/&gt;&lt;wsp:rsid wsp:val=&quot;00807761&quot;/&gt;&lt;wsp:rsid wsp:val=&quot;008108EE&quot;/&gt;&lt;wsp:rsid wsp:val=&quot;00814292&quot;/&gt;&lt;wsp:rsid wsp:val=&quot;008173A0&quot;/&gt;&lt;wsp:rsid wsp:val=&quot;00821046&quot;/&gt;&lt;wsp:rsid wsp:val=&quot;00821A32&quot;/&gt;&lt;wsp:rsid wsp:val=&quot;00823306&quot;/&gt;&lt;wsp:rsid wsp:val=&quot;00823496&quot;/&gt;&lt;wsp:rsid wsp:val=&quot;00823A92&quot;/&gt;&lt;wsp:rsid wsp:val=&quot;00823BE3&quot;/&gt;&lt;wsp:rsid wsp:val=&quot;008241C7&quot;/&gt;&lt;wsp:rsid wsp:val=&quot;00824A33&quot;/&gt;&lt;wsp:rsid wsp:val=&quot;0082609B&quot;/&gt;&lt;wsp:rsid wsp:val=&quot;008263C2&quot;/&gt;&lt;wsp:rsid wsp:val=&quot;00826536&quot;/&gt;&lt;wsp:rsid wsp:val=&quot;00826630&quot;/&gt;&lt;wsp:rsid wsp:val=&quot;00827B67&quot;/&gt;&lt;wsp:rsid wsp:val=&quot;00830558&quot;/&gt;&lt;wsp:rsid wsp:val=&quot;00830DA8&quot;/&gt;&lt;wsp:rsid wsp:val=&quot;0083222E&quot;/&gt;&lt;wsp:rsid wsp:val=&quot;00832463&quot;/&gt;&lt;wsp:rsid wsp:val=&quot;00832D20&quot;/&gt;&lt;wsp:rsid wsp:val=&quot;0083507C&quot;/&gt;&lt;wsp:rsid wsp:val=&quot;0083581B&quot;/&gt;&lt;wsp:rsid wsp:val=&quot;00841056&quot;/&gt;&lt;wsp:rsid wsp:val=&quot;00841A7B&quot;/&gt;&lt;wsp:rsid wsp:val=&quot;00841DCD&quot;/&gt;&lt;wsp:rsid wsp:val=&quot;008437D7&quot;/&gt;&lt;wsp:rsid wsp:val=&quot;0084384C&quot;/&gt;&lt;wsp:rsid wsp:val=&quot;00843F5F&quot;/&gt;&lt;wsp:rsid wsp:val=&quot;00844EA0&quot;/&gt;&lt;wsp:rsid wsp:val=&quot;00845040&quot;/&gt;&lt;wsp:rsid wsp:val=&quot;00845142&quot;/&gt;&lt;wsp:rsid wsp:val=&quot;0084676A&quot;/&gt;&lt;wsp:rsid wsp:val=&quot;00847725&quot;/&gt;&lt;wsp:rsid wsp:val=&quot;00850D73&quot;/&gt;&lt;wsp:rsid wsp:val=&quot;008515DE&quot;/&gt;&lt;wsp:rsid wsp:val=&quot;00851A49&quot;/&gt;&lt;wsp:rsid wsp:val=&quot;0085644B&quot;/&gt;&lt;wsp:rsid wsp:val=&quot;00856A79&quot;/&gt;&lt;wsp:rsid wsp:val=&quot;008575D2&quot;/&gt;&lt;wsp:rsid wsp:val=&quot;00857851&quot;/&gt;&lt;wsp:rsid wsp:val=&quot;008621BB&quot;/&gt;&lt;wsp:rsid wsp:val=&quot;00862581&quot;/&gt;&lt;wsp:rsid wsp:val=&quot;00863A72&quot;/&gt;&lt;wsp:rsid wsp:val=&quot;0086495A&quot;/&gt;&lt;wsp:rsid wsp:val=&quot;00866650&quot;/&gt;&lt;wsp:rsid wsp:val=&quot;00867A7A&quot;/&gt;&lt;wsp:rsid wsp:val=&quot;008707CE&quot;/&gt;&lt;wsp:rsid wsp:val=&quot;00871031&quot;/&gt;&lt;wsp:rsid wsp:val=&quot;00872E2D&quot;/&gt;&lt;wsp:rsid wsp:val=&quot;00874C7B&quot;/&gt;&lt;wsp:rsid wsp:val=&quot;00876F6C&quot;/&gt;&lt;wsp:rsid wsp:val=&quot;00877FB5&quot;/&gt;&lt;wsp:rsid wsp:val=&quot;00881511&quot;/&gt;&lt;wsp:rsid wsp:val=&quot;00882153&quot;/&gt;&lt;wsp:rsid wsp:val=&quot;00883D23&quot;/&gt;&lt;wsp:rsid wsp:val=&quot;00883E02&quot;/&gt;&lt;wsp:rsid wsp:val=&quot;008874E5&quot;/&gt;&lt;wsp:rsid wsp:val=&quot;00887E72&quot;/&gt;&lt;wsp:rsid wsp:val=&quot;00887F5D&quot;/&gt;&lt;wsp:rsid wsp:val=&quot;00890A8F&quot;/&gt;&lt;wsp:rsid wsp:val=&quot;008913B2&quot;/&gt;&lt;wsp:rsid wsp:val=&quot;00895EF2&quot;/&gt;&lt;wsp:rsid wsp:val=&quot;00897076&quot;/&gt;&lt;wsp:rsid wsp:val=&quot;008976EA&quot;/&gt;&lt;wsp:rsid wsp:val=&quot;008A1E00&quot;/&gt;&lt;wsp:rsid wsp:val=&quot;008A1F9C&quot;/&gt;&lt;wsp:rsid wsp:val=&quot;008A2283&quot;/&gt;&lt;wsp:rsid wsp:val=&quot;008A4E41&quot;/&gt;&lt;wsp:rsid wsp:val=&quot;008A682E&quot;/&gt;&lt;wsp:rsid wsp:val=&quot;008A6948&quot;/&gt;&lt;wsp:rsid wsp:val=&quot;008A69EB&quot;/&gt;&lt;wsp:rsid wsp:val=&quot;008A7D15&quot;/&gt;&lt;wsp:rsid wsp:val=&quot;008B42A0&quot;/&gt;&lt;wsp:rsid wsp:val=&quot;008B45D8&quot;/&gt;&lt;wsp:rsid wsp:val=&quot;008B4B20&quot;/&gt;&lt;wsp:rsid wsp:val=&quot;008B4BFC&quot;/&gt;&lt;wsp:rsid wsp:val=&quot;008B68FA&quot;/&gt;&lt;wsp:rsid wsp:val=&quot;008B7F82&quot;/&gt;&lt;wsp:rsid wsp:val=&quot;008C1006&quot;/&gt;&lt;wsp:rsid wsp:val=&quot;008C13C8&quot;/&gt;&lt;wsp:rsid wsp:val=&quot;008C14F1&quot;/&gt;&lt;wsp:rsid wsp:val=&quot;008C15EF&quot;/&gt;&lt;wsp:rsid wsp:val=&quot;008C3474&quot;/&gt;&lt;wsp:rsid wsp:val=&quot;008C3DF5&quot;/&gt;&lt;wsp:rsid wsp:val=&quot;008C4297&quot;/&gt;&lt;wsp:rsid wsp:val=&quot;008C4B80&quot;/&gt;&lt;wsp:rsid wsp:val=&quot;008C546C&quot;/&gt;&lt;wsp:rsid wsp:val=&quot;008C5E7D&quot;/&gt;&lt;wsp:rsid wsp:val=&quot;008C5E97&quot;/&gt;&lt;wsp:rsid wsp:val=&quot;008C7786&quot;/&gt;&lt;wsp:rsid wsp:val=&quot;008C77DD&quot;/&gt;&lt;wsp:rsid wsp:val=&quot;008D07FA&quot;/&gt;&lt;wsp:rsid wsp:val=&quot;008D1543&quot;/&gt;&lt;wsp:rsid wsp:val=&quot;008D400B&quot;/&gt;&lt;wsp:rsid wsp:val=&quot;008D428F&quot;/&gt;&lt;wsp:rsid wsp:val=&quot;008D611F&quot;/&gt;&lt;wsp:rsid wsp:val=&quot;008D63A1&quot;/&gt;&lt;wsp:rsid wsp:val=&quot;008D69DB&quot;/&gt;&lt;wsp:rsid wsp:val=&quot;008D70B2&quot;/&gt;&lt;wsp:rsid wsp:val=&quot;008D725F&quot;/&gt;&lt;wsp:rsid wsp:val=&quot;008E10F1&quot;/&gt;&lt;wsp:rsid wsp:val=&quot;008E2C03&quot;/&gt;&lt;wsp:rsid wsp:val=&quot;008E3EDC&quot;/&gt;&lt;wsp:rsid wsp:val=&quot;008E4D6F&quot;/&gt;&lt;wsp:rsid wsp:val=&quot;008E6F9D&quot;/&gt;&lt;wsp:rsid wsp:val=&quot;008E765D&quot;/&gt;&lt;wsp:rsid wsp:val=&quot;008E7943&quot;/&gt;&lt;wsp:rsid wsp:val=&quot;008F0241&quot;/&gt;&lt;wsp:rsid wsp:val=&quot;008F2222&quot;/&gt;&lt;wsp:rsid wsp:val=&quot;008F29CF&quot;/&gt;&lt;wsp:rsid wsp:val=&quot;008F4448&quot;/&gt;&lt;wsp:rsid wsp:val=&quot;008F6439&quot;/&gt;&lt;wsp:rsid wsp:val=&quot;008F7449&quot;/&gt;&lt;wsp:rsid wsp:val=&quot;0090026E&quot;/&gt;&lt;wsp:rsid wsp:val=&quot;009006EB&quot;/&gt;&lt;wsp:rsid wsp:val=&quot;00901469&quot;/&gt;&lt;wsp:rsid wsp:val=&quot;00901BA0&quot;/&gt;&lt;wsp:rsid wsp:val=&quot;009027FE&quot;/&gt;&lt;wsp:rsid wsp:val=&quot;0090305A&quot;/&gt;&lt;wsp:rsid wsp:val=&quot;00903077&quot;/&gt;&lt;wsp:rsid wsp:val=&quot;00904935&quot;/&gt;&lt;wsp:rsid wsp:val=&quot;00905982&quot;/&gt;&lt;wsp:rsid wsp:val=&quot;00907136&quot;/&gt;&lt;wsp:rsid wsp:val=&quot;009105BD&quot;/&gt;&lt;wsp:rsid wsp:val=&quot;00913117&quot;/&gt;&lt;wsp:rsid wsp:val=&quot;009132A7&quot;/&gt;&lt;wsp:rsid wsp:val=&quot;00913705&quot;/&gt;&lt;wsp:rsid wsp:val=&quot;00913D26&quot;/&gt;&lt;wsp:rsid wsp:val=&quot;00914160&quot;/&gt;&lt;wsp:rsid wsp:val=&quot;00914310&quot;/&gt;&lt;wsp:rsid wsp:val=&quot;0091502D&quot;/&gt;&lt;wsp:rsid wsp:val=&quot;00916C97&quot;/&gt;&lt;wsp:rsid wsp:val=&quot;00921FFC&quot;/&gt;&lt;wsp:rsid wsp:val=&quot;00922B66&quot;/&gt;&lt;wsp:rsid wsp:val=&quot;00925845&quot;/&gt;&lt;wsp:rsid wsp:val=&quot;00925DD7&quot;/&gt;&lt;wsp:rsid wsp:val=&quot;00926D37&quot;/&gt;&lt;wsp:rsid wsp:val=&quot;00926E5D&quot;/&gt;&lt;wsp:rsid wsp:val=&quot;00931288&quot;/&gt;&lt;wsp:rsid wsp:val=&quot;009318C7&quot;/&gt;&lt;wsp:rsid wsp:val=&quot;009329CC&quot;/&gt;&lt;wsp:rsid wsp:val=&quot;00936CA4&quot;/&gt;&lt;wsp:rsid wsp:val=&quot;00936E80&quot;/&gt;&lt;wsp:rsid wsp:val=&quot;00936FFF&quot;/&gt;&lt;wsp:rsid wsp:val=&quot;009377F6&quot;/&gt;&lt;wsp:rsid wsp:val=&quot;009401EA&quot;/&gt;&lt;wsp:rsid wsp:val=&quot;009415B5&quot;/&gt;&lt;wsp:rsid wsp:val=&quot;009434D8&quot;/&gt;&lt;wsp:rsid wsp:val=&quot;00945905&quot;/&gt;&lt;wsp:rsid wsp:val=&quot;00946E3A&quot;/&gt;&lt;wsp:rsid wsp:val=&quot;00950B88&quot;/&gt;&lt;wsp:rsid wsp:val=&quot;009515FA&quot;/&gt;&lt;wsp:rsid wsp:val=&quot;00954151&quot;/&gt;&lt;wsp:rsid wsp:val=&quot;009558C1&quot;/&gt;&lt;wsp:rsid wsp:val=&quot;00957F4E&quot;/&gt;&lt;wsp:rsid wsp:val=&quot;00960117&quot;/&gt;&lt;wsp:rsid wsp:val=&quot;0096228C&quot;/&gt;&lt;wsp:rsid wsp:val=&quot;00962400&quot;/&gt;&lt;wsp:rsid wsp:val=&quot;009624AA&quot;/&gt;&lt;wsp:rsid wsp:val=&quot;00963ACE&quot;/&gt;&lt;wsp:rsid wsp:val=&quot;00964584&quot;/&gt;&lt;wsp:rsid wsp:val=&quot;00965082&quot;/&gt;&lt;wsp:rsid wsp:val=&quot;009665BF&quot;/&gt;&lt;wsp:rsid wsp:val=&quot;00966E7B&quot;/&gt;&lt;wsp:rsid wsp:val=&quot;009716D7&quot;/&gt;&lt;wsp:rsid wsp:val=&quot;00971EDA&quot;/&gt;&lt;wsp:rsid wsp:val=&quot;0097259D&quot;/&gt;&lt;wsp:rsid wsp:val=&quot;009734A5&quot;/&gt;&lt;wsp:rsid wsp:val=&quot;00973DA7&quot;/&gt;&lt;wsp:rsid wsp:val=&quot;0097477E&quot;/&gt;&lt;wsp:rsid wsp:val=&quot;00974D28&quot;/&gt;&lt;wsp:rsid wsp:val=&quot;00976179&quot;/&gt;&lt;wsp:rsid wsp:val=&quot;009778FC&quot;/&gt;&lt;wsp:rsid wsp:val=&quot;0098095B&quot;/&gt;&lt;wsp:rsid wsp:val=&quot;009811CC&quot;/&gt;&lt;wsp:rsid wsp:val=&quot;00982238&quot;/&gt;&lt;wsp:rsid wsp:val=&quot;009824D3&quot;/&gt;&lt;wsp:rsid wsp:val=&quot;00982FF8&quot;/&gt;&lt;wsp:rsid wsp:val=&quot;009835E4&quot;/&gt;&lt;wsp:rsid wsp:val=&quot;009846B2&quot;/&gt;&lt;wsp:rsid wsp:val=&quot;00986521&quot;/&gt;&lt;wsp:rsid wsp:val=&quot;0098663F&quot;/&gt;&lt;wsp:rsid wsp:val=&quot;00986747&quot;/&gt;&lt;wsp:rsid wsp:val=&quot;00990257&quot;/&gt;&lt;wsp:rsid wsp:val=&quot;00992300&quot;/&gt;&lt;wsp:rsid wsp:val=&quot;009926F7&quot;/&gt;&lt;wsp:rsid wsp:val=&quot;0099288B&quot;/&gt;&lt;wsp:rsid wsp:val=&quot;00994918&quot;/&gt;&lt;wsp:rsid wsp:val=&quot;00995ACB&quot;/&gt;&lt;wsp:rsid wsp:val=&quot;00996A3E&quot;/&gt;&lt;wsp:rsid wsp:val=&quot;009971A3&quot;/&gt;&lt;wsp:rsid wsp:val=&quot;0099740B&quot;/&gt;&lt;wsp:rsid wsp:val=&quot;009A024A&quot;/&gt;&lt;wsp:rsid wsp:val=&quot;009A4921&quot;/&gt;&lt;wsp:rsid wsp:val=&quot;009A57CE&quot;/&gt;&lt;wsp:rsid wsp:val=&quot;009A5E68&quot;/&gt;&lt;wsp:rsid wsp:val=&quot;009A770C&quot;/&gt;&lt;wsp:rsid wsp:val=&quot;009A7907&quot;/&gt;&lt;wsp:rsid wsp:val=&quot;009B12AE&quot;/&gt;&lt;wsp:rsid wsp:val=&quot;009B1AB1&quot;/&gt;&lt;wsp:rsid wsp:val=&quot;009B1AC6&quot;/&gt;&lt;wsp:rsid wsp:val=&quot;009B4DC5&quot;/&gt;&lt;wsp:rsid wsp:val=&quot;009B5159&quot;/&gt;&lt;wsp:rsid wsp:val=&quot;009B5790&quot;/&gt;&lt;wsp:rsid wsp:val=&quot;009C0683&quot;/&gt;&lt;wsp:rsid wsp:val=&quot;009C2B1D&quot;/&gt;&lt;wsp:rsid wsp:val=&quot;009C368D&quot;/&gt;&lt;wsp:rsid wsp:val=&quot;009C5B17&quot;/&gt;&lt;wsp:rsid wsp:val=&quot;009C7D11&quot;/&gt;&lt;wsp:rsid wsp:val=&quot;009D0ACA&quot;/&gt;&lt;wsp:rsid wsp:val=&quot;009D3D8C&quot;/&gt;&lt;wsp:rsid wsp:val=&quot;009D42B8&quot;/&gt;&lt;wsp:rsid wsp:val=&quot;009D4B0F&quot;/&gt;&lt;wsp:rsid wsp:val=&quot;009D578D&quot;/&gt;&lt;wsp:rsid wsp:val=&quot;009D5B90&quot;/&gt;&lt;wsp:rsid wsp:val=&quot;009D66F0&quot;/&gt;&lt;wsp:rsid wsp:val=&quot;009D6A87&quot;/&gt;&lt;wsp:rsid wsp:val=&quot;009D6A8A&quot;/&gt;&lt;wsp:rsid wsp:val=&quot;009E19CD&quot;/&gt;&lt;wsp:rsid wsp:val=&quot;009E2CA5&quot;/&gt;&lt;wsp:rsid wsp:val=&quot;009E2D8B&quot;/&gt;&lt;wsp:rsid wsp:val=&quot;009E317F&quot;/&gt;&lt;wsp:rsid wsp:val=&quot;009E4550&quot;/&gt;&lt;wsp:rsid wsp:val=&quot;009E45B3&quot;/&gt;&lt;wsp:rsid wsp:val=&quot;009E460D&quot;/&gt;&lt;wsp:rsid wsp:val=&quot;009E4B94&quot;/&gt;&lt;wsp:rsid wsp:val=&quot;009E6639&quot;/&gt;&lt;wsp:rsid wsp:val=&quot;009E692C&quot;/&gt;&lt;wsp:rsid wsp:val=&quot;009E7FED&quot;/&gt;&lt;wsp:rsid wsp:val=&quot;009F0296&quot;/&gt;&lt;wsp:rsid wsp:val=&quot;009F0482&quot;/&gt;&lt;wsp:rsid wsp:val=&quot;009F05A2&quot;/&gt;&lt;wsp:rsid wsp:val=&quot;009F0F12&quot;/&gt;&lt;wsp:rsid wsp:val=&quot;009F1CC5&quot;/&gt;&lt;wsp:rsid wsp:val=&quot;009F2A8F&quot;/&gt;&lt;wsp:rsid wsp:val=&quot;009F4465&quot;/&gt;&lt;wsp:rsid wsp:val=&quot;009F51ED&quot;/&gt;&lt;wsp:rsid wsp:val=&quot;009F6073&quot;/&gt;&lt;wsp:rsid wsp:val=&quot;009F6E68&quot;/&gt;&lt;wsp:rsid wsp:val=&quot;009F6F40&quot;/&gt;&lt;wsp:rsid wsp:val=&quot;00A00080&quot;/&gt;&lt;wsp:rsid wsp:val=&quot;00A021FF&quot;/&gt;&lt;wsp:rsid wsp:val=&quot;00A02278&quot;/&gt;&lt;wsp:rsid wsp:val=&quot;00A02D43&quot;/&gt;&lt;wsp:rsid wsp:val=&quot;00A033F0&quot;/&gt;&lt;wsp:rsid wsp:val=&quot;00A045DF&quot;/&gt;&lt;wsp:rsid wsp:val=&quot;00A04BC6&quot;/&gt;&lt;wsp:rsid wsp:val=&quot;00A0736A&quot;/&gt;&lt;wsp:rsid wsp:val=&quot;00A106DC&quot;/&gt;&lt;wsp:rsid wsp:val=&quot;00A11CB2&quot;/&gt;&lt;wsp:rsid wsp:val=&quot;00A11CF3&quot;/&gt;&lt;wsp:rsid wsp:val=&quot;00A1230F&quot;/&gt;&lt;wsp:rsid wsp:val=&quot;00A12DA0&quot;/&gt;&lt;wsp:rsid wsp:val=&quot;00A14AAA&quot;/&gt;&lt;wsp:rsid wsp:val=&quot;00A15200&quot;/&gt;&lt;wsp:rsid wsp:val=&quot;00A1692F&quot;/&gt;&lt;wsp:rsid wsp:val=&quot;00A16D98&quot;/&gt;&lt;wsp:rsid wsp:val=&quot;00A1745F&quot;/&gt;&lt;wsp:rsid wsp:val=&quot;00A20391&quot;/&gt;&lt;wsp:rsid wsp:val=&quot;00A204DD&quot;/&gt;&lt;wsp:rsid wsp:val=&quot;00A21766&quot;/&gt;&lt;wsp:rsid wsp:val=&quot;00A21B96&quot;/&gt;&lt;wsp:rsid wsp:val=&quot;00A21F7D&quot;/&gt;&lt;wsp:rsid wsp:val=&quot;00A22C59&quot;/&gt;&lt;wsp:rsid wsp:val=&quot;00A2342A&quot;/&gt;&lt;wsp:rsid wsp:val=&quot;00A23A3F&quot;/&gt;&lt;wsp:rsid wsp:val=&quot;00A24E72&quot;/&gt;&lt;wsp:rsid wsp:val=&quot;00A25135&quot;/&gt;&lt;wsp:rsid wsp:val=&quot;00A25DC4&quot;/&gt;&lt;wsp:rsid wsp:val=&quot;00A2662C&quot;/&gt;&lt;wsp:rsid wsp:val=&quot;00A268ED&quot;/&gt;&lt;wsp:rsid wsp:val=&quot;00A27596&quot;/&gt;&lt;wsp:rsid wsp:val=&quot;00A2799C&quot;/&gt;&lt;wsp:rsid wsp:val=&quot;00A308E9&quot;/&gt;&lt;wsp:rsid wsp:val=&quot;00A31B54&quot;/&gt;&lt;wsp:rsid wsp:val=&quot;00A31DDE&quot;/&gt;&lt;wsp:rsid wsp:val=&quot;00A320A5&quot;/&gt;&lt;wsp:rsid wsp:val=&quot;00A334F8&quot;/&gt;&lt;wsp:rsid wsp:val=&quot;00A34ECD&quot;/&gt;&lt;wsp:rsid wsp:val=&quot;00A34ED8&quot;/&gt;&lt;wsp:rsid wsp:val=&quot;00A361D2&quot;/&gt;&lt;wsp:rsid wsp:val=&quot;00A3734A&quot;/&gt;&lt;wsp:rsid wsp:val=&quot;00A374B4&quot;/&gt;&lt;wsp:rsid wsp:val=&quot;00A37758&quot;/&gt;&lt;wsp:rsid wsp:val=&quot;00A37777&quot;/&gt;&lt;wsp:rsid wsp:val=&quot;00A40E71&quot;/&gt;&lt;wsp:rsid wsp:val=&quot;00A41508&quot;/&gt;&lt;wsp:rsid wsp:val=&quot;00A42FF3&quot;/&gt;&lt;wsp:rsid wsp:val=&quot;00A432E1&quot;/&gt;&lt;wsp:rsid wsp:val=&quot;00A43652&quot;/&gt;&lt;wsp:rsid wsp:val=&quot;00A44BCA&quot;/&gt;&lt;wsp:rsid wsp:val=&quot;00A4508B&quot;/&gt;&lt;wsp:rsid wsp:val=&quot;00A4604C&quot;/&gt;&lt;wsp:rsid wsp:val=&quot;00A51599&quot;/&gt;&lt;wsp:rsid wsp:val=&quot;00A528D3&quot;/&gt;&lt;wsp:rsid wsp:val=&quot;00A55220&quot;/&gt;&lt;wsp:rsid wsp:val=&quot;00A55FF9&quot;/&gt;&lt;wsp:rsid wsp:val=&quot;00A56B4D&quot;/&gt;&lt;wsp:rsid wsp:val=&quot;00A61A07&quot;/&gt;&lt;wsp:rsid wsp:val=&quot;00A627E5&quot;/&gt;&lt;wsp:rsid wsp:val=&quot;00A628FB&quot;/&gt;&lt;wsp:rsid wsp:val=&quot;00A6326F&quot;/&gt;&lt;wsp:rsid wsp:val=&quot;00A6460F&quot;/&gt;&lt;wsp:rsid wsp:val=&quot;00A66417&quot;/&gt;&lt;wsp:rsid wsp:val=&quot;00A7074A&quot;/&gt;&lt;wsp:rsid wsp:val=&quot;00A724E6&quot;/&gt;&lt;wsp:rsid wsp:val=&quot;00A72543&quot;/&gt;&lt;wsp:rsid wsp:val=&quot;00A73859&quot;/&gt;&lt;wsp:rsid wsp:val=&quot;00A7455A&quot;/&gt;&lt;wsp:rsid wsp:val=&quot;00A750F1&quot;/&gt;&lt;wsp:rsid wsp:val=&quot;00A75791&quot;/&gt;&lt;wsp:rsid wsp:val=&quot;00A7648C&quot;/&gt;&lt;wsp:rsid wsp:val=&quot;00A8082F&quot;/&gt;&lt;wsp:rsid wsp:val=&quot;00A816D2&quot;/&gt;&lt;wsp:rsid wsp:val=&quot;00A81D70&quot;/&gt;&lt;wsp:rsid wsp:val=&quot;00A83E4C&quot;/&gt;&lt;wsp:rsid wsp:val=&quot;00A84B41&quot;/&gt;&lt;wsp:rsid wsp:val=&quot;00A85320&quot;/&gt;&lt;wsp:rsid wsp:val=&quot;00A853A9&quot;/&gt;&lt;wsp:rsid wsp:val=&quot;00A86D41&quot;/&gt;&lt;wsp:rsid wsp:val=&quot;00A87A96&quot;/&gt;&lt;wsp:rsid wsp:val=&quot;00A9120A&quot;/&gt;&lt;wsp:rsid wsp:val=&quot;00A91807&quot;/&gt;&lt;wsp:rsid wsp:val=&quot;00A9195A&quot;/&gt;&lt;wsp:rsid wsp:val=&quot;00A93694&quot;/&gt;&lt;wsp:rsid wsp:val=&quot;00A94340&quot;/&gt;&lt;wsp:rsid wsp:val=&quot;00A94A7F&quot;/&gt;&lt;wsp:rsid wsp:val=&quot;00A967DA&quot;/&gt;&lt;wsp:rsid wsp:val=&quot;00AA0C43&quot;/&gt;&lt;wsp:rsid wsp:val=&quot;00AA0C64&quot;/&gt;&lt;wsp:rsid wsp:val=&quot;00AA45BA&quot;/&gt;&lt;wsp:rsid wsp:val=&quot;00AA4AF0&quot;/&gt;&lt;wsp:rsid wsp:val=&quot;00AA63E5&quot;/&gt;&lt;wsp:rsid wsp:val=&quot;00AA7702&quot;/&gt;&lt;wsp:rsid wsp:val=&quot;00AA7F23&quot;/&gt;&lt;wsp:rsid wsp:val=&quot;00AB01A4&quot;/&gt;&lt;wsp:rsid wsp:val=&quot;00AB0439&quot;/&gt;&lt;wsp:rsid wsp:val=&quot;00AB099F&quot;/&gt;&lt;wsp:rsid wsp:val=&quot;00AB636D&quot;/&gt;&lt;wsp:rsid wsp:val=&quot;00AB7754&quot;/&gt;&lt;wsp:rsid wsp:val=&quot;00AC1D0B&quot;/&gt;&lt;wsp:rsid wsp:val=&quot;00AC1D47&quot;/&gt;&lt;wsp:rsid wsp:val=&quot;00AC3CF5&quot;/&gt;&lt;wsp:rsid wsp:val=&quot;00AC48A2&quot;/&gt;&lt;wsp:rsid wsp:val=&quot;00AC6140&quot;/&gt;&lt;wsp:rsid wsp:val=&quot;00AD0043&quot;/&gt;&lt;wsp:rsid wsp:val=&quot;00AD0C43&quot;/&gt;&lt;wsp:rsid wsp:val=&quot;00AD1E6B&quot;/&gt;&lt;wsp:rsid wsp:val=&quot;00AD2070&quot;/&gt;&lt;wsp:rsid wsp:val=&quot;00AD3174&quot;/&gt;&lt;wsp:rsid wsp:val=&quot;00AD34D3&quot;/&gt;&lt;wsp:rsid wsp:val=&quot;00AD424D&quot;/&gt;&lt;wsp:rsid wsp:val=&quot;00AD7B77&quot;/&gt;&lt;wsp:rsid wsp:val=&quot;00AE079D&quot;/&gt;&lt;wsp:rsid wsp:val=&quot;00AE07CB&quot;/&gt;&lt;wsp:rsid wsp:val=&quot;00AE20C3&quot;/&gt;&lt;wsp:rsid wsp:val=&quot;00AE220F&quot;/&gt;&lt;wsp:rsid wsp:val=&quot;00AE2265&quot;/&gt;&lt;wsp:rsid wsp:val=&quot;00AE3F52&quot;/&gt;&lt;wsp:rsid wsp:val=&quot;00AE582D&quot;/&gt;&lt;wsp:rsid wsp:val=&quot;00AE660C&quot;/&gt;&lt;wsp:rsid wsp:val=&quot;00AE66F4&quot;/&gt;&lt;wsp:rsid wsp:val=&quot;00AE6831&quot;/&gt;&lt;wsp:rsid wsp:val=&quot;00AE7D53&quot;/&gt;&lt;wsp:rsid wsp:val=&quot;00AE7E95&quot;/&gt;&lt;wsp:rsid wsp:val=&quot;00AF15FB&quot;/&gt;&lt;wsp:rsid wsp:val=&quot;00AF16F8&quot;/&gt;&lt;wsp:rsid wsp:val=&quot;00AF275E&quot;/&gt;&lt;wsp:rsid wsp:val=&quot;00AF33BA&quot;/&gt;&lt;wsp:rsid wsp:val=&quot;00AF3A74&quot;/&gt;&lt;wsp:rsid wsp:val=&quot;00AF3F36&quot;/&gt;&lt;wsp:rsid wsp:val=&quot;00AF40EF&quot;/&gt;&lt;wsp:rsid wsp:val=&quot;00AF4618&quot;/&gt;&lt;wsp:rsid wsp:val=&quot;00AF4A47&quot;/&gt;&lt;wsp:rsid wsp:val=&quot;00AF5E49&quot;/&gt;&lt;wsp:rsid wsp:val=&quot;00AF71FB&quot;/&gt;&lt;wsp:rsid wsp:val=&quot;00AF7BB2&quot;/&gt;&lt;wsp:rsid wsp:val=&quot;00B00014&quot;/&gt;&lt;wsp:rsid wsp:val=&quot;00B00958&quot;/&gt;&lt;wsp:rsid wsp:val=&quot;00B01CEB&quot;/&gt;&lt;wsp:rsid wsp:val=&quot;00B04861&quot;/&gt;&lt;wsp:rsid wsp:val=&quot;00B04C58&quot;/&gt;&lt;wsp:rsid wsp:val=&quot;00B050EC&quot;/&gt;&lt;wsp:rsid wsp:val=&quot;00B0550F&quot;/&gt;&lt;wsp:rsid wsp:val=&quot;00B05792&quot;/&gt;&lt;wsp:rsid wsp:val=&quot;00B060CB&quot;/&gt;&lt;wsp:rsid wsp:val=&quot;00B068C2&quot;/&gt;&lt;wsp:rsid wsp:val=&quot;00B07246&quot;/&gt;&lt;wsp:rsid wsp:val=&quot;00B076D7&quot;/&gt;&lt;wsp:rsid wsp:val=&quot;00B10714&quot;/&gt;&lt;wsp:rsid wsp:val=&quot;00B13E06&quot;/&gt;&lt;wsp:rsid wsp:val=&quot;00B14F89&quot;/&gt;&lt;wsp:rsid wsp:val=&quot;00B150B1&quot;/&gt;&lt;wsp:rsid wsp:val=&quot;00B1535A&quot;/&gt;&lt;wsp:rsid wsp:val=&quot;00B15738&quot;/&gt;&lt;wsp:rsid wsp:val=&quot;00B16C02&quot;/&gt;&lt;wsp:rsid wsp:val=&quot;00B1719D&quot;/&gt;&lt;wsp:rsid wsp:val=&quot;00B17C44&quot;/&gt;&lt;wsp:rsid wsp:val=&quot;00B21EAD&quot;/&gt;&lt;wsp:rsid wsp:val=&quot;00B24CEE&quot;/&gt;&lt;wsp:rsid wsp:val=&quot;00B30B26&quot;/&gt;&lt;wsp:rsid wsp:val=&quot;00B30D07&quot;/&gt;&lt;wsp:rsid wsp:val=&quot;00B315A7&quot;/&gt;&lt;wsp:rsid wsp:val=&quot;00B32050&quot;/&gt;&lt;wsp:rsid wsp:val=&quot;00B323B3&quot;/&gt;&lt;wsp:rsid wsp:val=&quot;00B3323E&quot;/&gt;&lt;wsp:rsid wsp:val=&quot;00B33368&quot;/&gt;&lt;wsp:rsid wsp:val=&quot;00B349F5&quot;/&gt;&lt;wsp:rsid wsp:val=&quot;00B34FCE&quot;/&gt;&lt;wsp:rsid wsp:val=&quot;00B35AEF&quot;/&gt;&lt;wsp:rsid wsp:val=&quot;00B375FE&quot;/&gt;&lt;wsp:rsid wsp:val=&quot;00B3795C&quot;/&gt;&lt;wsp:rsid wsp:val=&quot;00B4005B&quot;/&gt;&lt;wsp:rsid wsp:val=&quot;00B42A60&quot;/&gt;&lt;wsp:rsid wsp:val=&quot;00B44E47&quot;/&gt;&lt;wsp:rsid wsp:val=&quot;00B45696&quot;/&gt;&lt;wsp:rsid wsp:val=&quot;00B476F7&quot;/&gt;&lt;wsp:rsid wsp:val=&quot;00B47C37&quot;/&gt;&lt;wsp:rsid wsp:val=&quot;00B5043A&quot;/&gt;&lt;wsp:rsid wsp:val=&quot;00B511CA&quot;/&gt;&lt;wsp:rsid wsp:val=&quot;00B511F4&quot;/&gt;&lt;wsp:rsid wsp:val=&quot;00B5148F&quot;/&gt;&lt;wsp:rsid wsp:val=&quot;00B5182C&quot;/&gt;&lt;wsp:rsid wsp:val=&quot;00B535C8&quot;/&gt;&lt;wsp:rsid wsp:val=&quot;00B53EEF&quot;/&gt;&lt;wsp:rsid wsp:val=&quot;00B56E7F&quot;/&gt;&lt;wsp:rsid wsp:val=&quot;00B612FE&quot;/&gt;&lt;wsp:rsid wsp:val=&quot;00B6136D&quot;/&gt;&lt;wsp:rsid wsp:val=&quot;00B61485&quot;/&gt;&lt;wsp:rsid wsp:val=&quot;00B6165E&quot;/&gt;&lt;wsp:rsid wsp:val=&quot;00B62DAD&quot;/&gt;&lt;wsp:rsid wsp:val=&quot;00B62E90&quot;/&gt;&lt;wsp:rsid wsp:val=&quot;00B64602&quot;/&gt;&lt;wsp:rsid wsp:val=&quot;00B67ADC&quot;/&gt;&lt;wsp:rsid wsp:val=&quot;00B67F70&quot;/&gt;&lt;wsp:rsid wsp:val=&quot;00B703FD&quot;/&gt;&lt;wsp:rsid wsp:val=&quot;00B71B53&quot;/&gt;&lt;wsp:rsid wsp:val=&quot;00B72413&quot;/&gt;&lt;wsp:rsid wsp:val=&quot;00B73CDE&quot;/&gt;&lt;wsp:rsid wsp:val=&quot;00B75B7F&quot;/&gt;&lt;wsp:rsid wsp:val=&quot;00B77FAC&quot;/&gt;&lt;wsp:rsid wsp:val=&quot;00B81538&quot;/&gt;&lt;wsp:rsid wsp:val=&quot;00B833A0&quot;/&gt;&lt;wsp:rsid wsp:val=&quot;00B855C9&quot;/&gt;&lt;wsp:rsid wsp:val=&quot;00B8623E&quot;/&gt;&lt;wsp:rsid wsp:val=&quot;00B87D89&quot;/&gt;&lt;wsp:rsid wsp:val=&quot;00B90287&quot;/&gt;&lt;wsp:rsid wsp:val=&quot;00B9064D&quot;/&gt;&lt;wsp:rsid wsp:val=&quot;00B9182E&quot;/&gt;&lt;wsp:rsid wsp:val=&quot;00B92EF7&quot;/&gt;&lt;wsp:rsid wsp:val=&quot;00B957EA&quot;/&gt;&lt;wsp:rsid wsp:val=&quot;00B9610C&quot;/&gt;&lt;wsp:rsid wsp:val=&quot;00B9746B&quot;/&gt;&lt;wsp:rsid wsp:val=&quot;00B9748C&quot;/&gt;&lt;wsp:rsid wsp:val=&quot;00BA03EB&quot;/&gt;&lt;wsp:rsid wsp:val=&quot;00BA1284&quot;/&gt;&lt;wsp:rsid wsp:val=&quot;00BA46D6&quot;/&gt;&lt;wsp:rsid wsp:val=&quot;00BA58D9&quot;/&gt;&lt;wsp:rsid wsp:val=&quot;00BA5C45&quot;/&gt;&lt;wsp:rsid wsp:val=&quot;00BA5E3D&quot;/&gt;&lt;wsp:rsid wsp:val=&quot;00BA6FD2&quot;/&gt;&lt;wsp:rsid wsp:val=&quot;00BA733E&quot;/&gt;&lt;wsp:rsid wsp:val=&quot;00BA7454&quot;/&gt;&lt;wsp:rsid wsp:val=&quot;00BB1722&quot;/&gt;&lt;wsp:rsid wsp:val=&quot;00BB2EC2&quot;/&gt;&lt;wsp:rsid wsp:val=&quot;00BB3454&quot;/&gt;&lt;wsp:rsid wsp:val=&quot;00BB5152&quot;/&gt;&lt;wsp:rsid wsp:val=&quot;00BB5C76&quot;/&gt;&lt;wsp:rsid wsp:val=&quot;00BB76F6&quot;/&gt;&lt;wsp:rsid wsp:val=&quot;00BC08EE&quot;/&gt;&lt;wsp:rsid wsp:val=&quot;00BC1047&quot;/&gt;&lt;wsp:rsid wsp:val=&quot;00BC1C68&quot;/&gt;&lt;wsp:rsid wsp:val=&quot;00BC228F&quot;/&gt;&lt;wsp:rsid wsp:val=&quot;00BC2877&quot;/&gt;&lt;wsp:rsid wsp:val=&quot;00BC40F5&quot;/&gt;&lt;wsp:rsid wsp:val=&quot;00BC4936&quot;/&gt;&lt;wsp:rsid wsp:val=&quot;00BC6213&quot;/&gt;&lt;wsp:rsid wsp:val=&quot;00BC6FBF&quot;/&gt;&lt;wsp:rsid wsp:val=&quot;00BD0BBE&quot;/&gt;&lt;wsp:rsid wsp:val=&quot;00BD152E&quot;/&gt;&lt;wsp:rsid wsp:val=&quot;00BD2C04&quot;/&gt;&lt;wsp:rsid wsp:val=&quot;00BD450F&quot;/&gt;&lt;wsp:rsid wsp:val=&quot;00BD4FA6&quot;/&gt;&lt;wsp:rsid wsp:val=&quot;00BD528B&quot;/&gt;&lt;wsp:rsid wsp:val=&quot;00BD5FCC&quot;/&gt;&lt;wsp:rsid wsp:val=&quot;00BD673D&quot;/&gt;&lt;wsp:rsid wsp:val=&quot;00BD6A2B&quot;/&gt;&lt;wsp:rsid wsp:val=&quot;00BD6CEE&quot;/&gt;&lt;wsp:rsid wsp:val=&quot;00BD6EAC&quot;/&gt;&lt;wsp:rsid wsp:val=&quot;00BE128B&quot;/&gt;&lt;wsp:rsid wsp:val=&quot;00BE221C&quot;/&gt;&lt;wsp:rsid wsp:val=&quot;00BE2263&quot;/&gt;&lt;wsp:rsid wsp:val=&quot;00BE3862&quot;/&gt;&lt;wsp:rsid wsp:val=&quot;00BE4124&quot;/&gt;&lt;wsp:rsid wsp:val=&quot;00BE5694&quot;/&gt;&lt;wsp:rsid wsp:val=&quot;00BE7AC2&quot;/&gt;&lt;wsp:rsid wsp:val=&quot;00BF013B&quot;/&gt;&lt;wsp:rsid wsp:val=&quot;00BF0E69&quot;/&gt;&lt;wsp:rsid wsp:val=&quot;00BF15F0&quot;/&gt;&lt;wsp:rsid wsp:val=&quot;00BF17AA&quot;/&gt;&lt;wsp:rsid wsp:val=&quot;00BF1C50&quot;/&gt;&lt;wsp:rsid wsp:val=&quot;00BF238B&quot;/&gt;&lt;wsp:rsid wsp:val=&quot;00BF33D0&quot;/&gt;&lt;wsp:rsid wsp:val=&quot;00BF4CF4&quot;/&gt;&lt;wsp:rsid wsp:val=&quot;00BF5277&quot;/&gt;&lt;wsp:rsid wsp:val=&quot;00BF5FDE&quot;/&gt;&lt;wsp:rsid wsp:val=&quot;00BF6DF3&quot;/&gt;&lt;wsp:rsid wsp:val=&quot;00C0473A&quot;/&gt;&lt;wsp:rsid wsp:val=&quot;00C047B6&quot;/&gt;&lt;wsp:rsid wsp:val=&quot;00C0483E&quot;/&gt;&lt;wsp:rsid wsp:val=&quot;00C05D71&quot;/&gt;&lt;wsp:rsid wsp:val=&quot;00C06EDA&quot;/&gt;&lt;wsp:rsid wsp:val=&quot;00C10638&quot;/&gt;&lt;wsp:rsid wsp:val=&quot;00C106DD&quot;/&gt;&lt;wsp:rsid wsp:val=&quot;00C14638&quot;/&gt;&lt;wsp:rsid wsp:val=&quot;00C14A7D&quot;/&gt;&lt;wsp:rsid wsp:val=&quot;00C1539C&quot;/&gt;&lt;wsp:rsid wsp:val=&quot;00C15AD5&quot;/&gt;&lt;wsp:rsid wsp:val=&quot;00C15EE7&quot;/&gt;&lt;wsp:rsid wsp:val=&quot;00C162B8&quot;/&gt;&lt;wsp:rsid wsp:val=&quot;00C163BA&quot;/&gt;&lt;wsp:rsid wsp:val=&quot;00C17F35&quot;/&gt;&lt;wsp:rsid wsp:val=&quot;00C211C5&quot;/&gt;&lt;wsp:rsid wsp:val=&quot;00C23775&quot;/&gt;&lt;wsp:rsid wsp:val=&quot;00C242B2&quot;/&gt;&lt;wsp:rsid wsp:val=&quot;00C24ED1&quot;/&gt;&lt;wsp:rsid wsp:val=&quot;00C25EB4&quot;/&gt;&lt;wsp:rsid wsp:val=&quot;00C26F20&quot;/&gt;&lt;wsp:rsid wsp:val=&quot;00C27BA2&quot;/&gt;&lt;wsp:rsid wsp:val=&quot;00C30A31&quot;/&gt;&lt;wsp:rsid wsp:val=&quot;00C30F51&quot;/&gt;&lt;wsp:rsid wsp:val=&quot;00C322D3&quot;/&gt;&lt;wsp:rsid wsp:val=&quot;00C32A27&quot;/&gt;&lt;wsp:rsid wsp:val=&quot;00C33033&quot;/&gt;&lt;wsp:rsid wsp:val=&quot;00C335F4&quot;/&gt;&lt;wsp:rsid wsp:val=&quot;00C348FC&quot;/&gt;&lt;wsp:rsid wsp:val=&quot;00C35739&quot;/&gt;&lt;wsp:rsid wsp:val=&quot;00C35E7B&quot;/&gt;&lt;wsp:rsid wsp:val=&quot;00C35FBB&quot;/&gt;&lt;wsp:rsid wsp:val=&quot;00C43A1A&quot;/&gt;&lt;wsp:rsid wsp:val=&quot;00C44BDD&quot;/&gt;&lt;wsp:rsid wsp:val=&quot;00C45B49&quot;/&gt;&lt;wsp:rsid wsp:val=&quot;00C46A58&quot;/&gt;&lt;wsp:rsid wsp:val=&quot;00C51951&quot;/&gt;&lt;wsp:rsid wsp:val=&quot;00C51BAD&quot;/&gt;&lt;wsp:rsid wsp:val=&quot;00C524B5&quot;/&gt;&lt;wsp:rsid wsp:val=&quot;00C53966&quot;/&gt;&lt;wsp:rsid wsp:val=&quot;00C540EF&quot;/&gt;&lt;wsp:rsid wsp:val=&quot;00C549B6&quot;/&gt;&lt;wsp:rsid wsp:val=&quot;00C55C61&quot;/&gt;&lt;wsp:rsid wsp:val=&quot;00C569EF&quot;/&gt;&lt;wsp:rsid wsp:val=&quot;00C57730&quot;/&gt;&lt;wsp:rsid wsp:val=&quot;00C61FFF&quot;/&gt;&lt;wsp:rsid wsp:val=&quot;00C6445E&quot;/&gt;&lt;wsp:rsid wsp:val=&quot;00C65087&quot;/&gt;&lt;wsp:rsid wsp:val=&quot;00C65BF7&quot;/&gt;&lt;wsp:rsid wsp:val=&quot;00C66900&quot;/&gt;&lt;wsp:rsid wsp:val=&quot;00C70FD6&quot;/&gt;&lt;wsp:rsid wsp:val=&quot;00C717E5&quot;/&gt;&lt;wsp:rsid wsp:val=&quot;00C739A0&quot;/&gt;&lt;wsp:rsid wsp:val=&quot;00C74610&quot;/&gt;&lt;wsp:rsid wsp:val=&quot;00C74BA3&quot;/&gt;&lt;wsp:rsid wsp:val=&quot;00C75200&quot;/&gt;&lt;wsp:rsid wsp:val=&quot;00C757AA&quot;/&gt;&lt;wsp:rsid wsp:val=&quot;00C75E95&quot;/&gt;&lt;wsp:rsid wsp:val=&quot;00C75F0C&quot;/&gt;&lt;wsp:rsid wsp:val=&quot;00C763EF&quot;/&gt;&lt;wsp:rsid wsp:val=&quot;00C7715E&quot;/&gt;&lt;wsp:rsid wsp:val=&quot;00C81701&quot;/&gt;&lt;wsp:rsid wsp:val=&quot;00C81B69&quot;/&gt;&lt;wsp:rsid wsp:val=&quot;00C829D6&quot;/&gt;&lt;wsp:rsid wsp:val=&quot;00C82B74&quot;/&gt;&lt;wsp:rsid wsp:val=&quot;00C82F15&quot;/&gt;&lt;wsp:rsid wsp:val=&quot;00C82F9C&quot;/&gt;&lt;wsp:rsid wsp:val=&quot;00C83356&quot;/&gt;&lt;wsp:rsid wsp:val=&quot;00C83C8D&quot;/&gt;&lt;wsp:rsid wsp:val=&quot;00C84D5D&quot;/&gt;&lt;wsp:rsid wsp:val=&quot;00C85327&quot;/&gt;&lt;wsp:rsid wsp:val=&quot;00C8624C&quot;/&gt;&lt;wsp:rsid wsp:val=&quot;00C864BB&quot;/&gt;&lt;wsp:rsid wsp:val=&quot;00C87210&quot;/&gt;&lt;wsp:rsid wsp:val=&quot;00C87C27&quot;/&gt;&lt;wsp:rsid wsp:val=&quot;00C902AE&quot;/&gt;&lt;wsp:rsid wsp:val=&quot;00C913D3&quot;/&gt;&lt;wsp:rsid wsp:val=&quot;00C91461&quot;/&gt;&lt;wsp:rsid wsp:val=&quot;00C94010&quot;/&gt;&lt;wsp:rsid wsp:val=&quot;00C949FF&quot;/&gt;&lt;wsp:rsid wsp:val=&quot;00C97512&quot;/&gt;&lt;wsp:rsid wsp:val=&quot;00CA24D9&quot;/&gt;&lt;wsp:rsid wsp:val=&quot;00CA2ACD&quot;/&gt;&lt;wsp:rsid wsp:val=&quot;00CA393E&quot;/&gt;&lt;wsp:rsid wsp:val=&quot;00CA476D&quot;/&gt;&lt;wsp:rsid wsp:val=&quot;00CA5347&quot;/&gt;&lt;wsp:rsid wsp:val=&quot;00CA65EF&quot;/&gt;&lt;wsp:rsid wsp:val=&quot;00CA7F35&quot;/&gt;&lt;wsp:rsid wsp:val=&quot;00CB1A23&quot;/&gt;&lt;wsp:rsid wsp:val=&quot;00CB2925&quot;/&gt;&lt;wsp:rsid wsp:val=&quot;00CB3391&quot;/&gt;&lt;wsp:rsid wsp:val=&quot;00CB398A&quot;/&gt;&lt;wsp:rsid wsp:val=&quot;00CB43C7&quot;/&gt;&lt;wsp:rsid wsp:val=&quot;00CB63AC&quot;/&gt;&lt;wsp:rsid wsp:val=&quot;00CB68E1&quot;/&gt;&lt;wsp:rsid wsp:val=&quot;00CC0874&quot;/&gt;&lt;wsp:rsid wsp:val=&quot;00CC4C78&quot;/&gt;&lt;wsp:rsid wsp:val=&quot;00CC5D96&quot;/&gt;&lt;wsp:rsid wsp:val=&quot;00CC7EB0&quot;/&gt;&lt;wsp:rsid wsp:val=&quot;00CD13C6&quot;/&gt;&lt;wsp:rsid wsp:val=&quot;00CD1DFA&quot;/&gt;&lt;wsp:rsid wsp:val=&quot;00CD1EAB&quot;/&gt;&lt;wsp:rsid wsp:val=&quot;00CD27A5&quot;/&gt;&lt;wsp:rsid wsp:val=&quot;00CD3B7E&quot;/&gt;&lt;wsp:rsid wsp:val=&quot;00CD4AEF&quot;/&gt;&lt;wsp:rsid wsp:val=&quot;00CD59D0&quot;/&gt;&lt;wsp:rsid wsp:val=&quot;00CD6EF1&quot;/&gt;&lt;wsp:rsid wsp:val=&quot;00CD79A2&quot;/&gt;&lt;wsp:rsid wsp:val=&quot;00CE038E&quot;/&gt;&lt;wsp:rsid wsp:val=&quot;00CE1456&quot;/&gt;&lt;wsp:rsid wsp:val=&quot;00CE16AC&quot;/&gt;&lt;wsp:rsid wsp:val=&quot;00CE1F44&quot;/&gt;&lt;wsp:rsid wsp:val=&quot;00CE2322&quot;/&gt;&lt;wsp:rsid wsp:val=&quot;00CE2D54&quot;/&gt;&lt;wsp:rsid wsp:val=&quot;00CE542A&quot;/&gt;&lt;wsp:rsid wsp:val=&quot;00CE5503&quot;/&gt;&lt;wsp:rsid wsp:val=&quot;00CE67AB&quot;/&gt;&lt;wsp:rsid wsp:val=&quot;00CE7E55&quot;/&gt;&lt;wsp:rsid wsp:val=&quot;00CF033E&quot;/&gt;&lt;wsp:rsid wsp:val=&quot;00CF1E46&quot;/&gt;&lt;wsp:rsid wsp:val=&quot;00CF2943&quot;/&gt;&lt;wsp:rsid wsp:val=&quot;00CF2A4D&quot;/&gt;&lt;wsp:rsid wsp:val=&quot;00CF4E53&quot;/&gt;&lt;wsp:rsid wsp:val=&quot;00CF50C5&quot;/&gt;&lt;wsp:rsid wsp:val=&quot;00CF798F&quot;/&gt;&lt;wsp:rsid wsp:val=&quot;00CF7A80&quot;/&gt;&lt;wsp:rsid wsp:val=&quot;00D00171&quot;/&gt;&lt;wsp:rsid wsp:val=&quot;00D006A7&quot;/&gt;&lt;wsp:rsid wsp:val=&quot;00D03BE3&quot;/&gt;&lt;wsp:rsid wsp:val=&quot;00D04AF4&quot;/&gt;&lt;wsp:rsid wsp:val=&quot;00D055E5&quot;/&gt;&lt;wsp:rsid wsp:val=&quot;00D06A35&quot;/&gt;&lt;wsp:rsid wsp:val=&quot;00D0770B&quot;/&gt;&lt;wsp:rsid wsp:val=&quot;00D10698&quot;/&gt;&lt;wsp:rsid wsp:val=&quot;00D10A64&quot;/&gt;&lt;wsp:rsid wsp:val=&quot;00D11654&quot;/&gt;&lt;wsp:rsid wsp:val=&quot;00D11674&quot;/&gt;&lt;wsp:rsid wsp:val=&quot;00D1414D&quot;/&gt;&lt;wsp:rsid wsp:val=&quot;00D14D67&quot;/&gt;&lt;wsp:rsid wsp:val=&quot;00D16610&quot;/&gt;&lt;wsp:rsid wsp:val=&quot;00D16A7A&quot;/&gt;&lt;wsp:rsid wsp:val=&quot;00D1784F&quot;/&gt;&lt;wsp:rsid wsp:val=&quot;00D17AB5&quot;/&gt;&lt;wsp:rsid wsp:val=&quot;00D206EA&quot;/&gt;&lt;wsp:rsid wsp:val=&quot;00D2146F&quot;/&gt;&lt;wsp:rsid wsp:val=&quot;00D22B92&quot;/&gt;&lt;wsp:rsid wsp:val=&quot;00D2442F&quot;/&gt;&lt;wsp:rsid wsp:val=&quot;00D247D7&quot;/&gt;&lt;wsp:rsid wsp:val=&quot;00D26824&quot;/&gt;&lt;wsp:rsid wsp:val=&quot;00D27BA1&quot;/&gt;&lt;wsp:rsid wsp:val=&quot;00D30005&quot;/&gt;&lt;wsp:rsid wsp:val=&quot;00D31C3D&quot;/&gt;&lt;wsp:rsid wsp:val=&quot;00D31DB3&quot;/&gt;&lt;wsp:rsid wsp:val=&quot;00D3269B&quot;/&gt;&lt;wsp:rsid wsp:val=&quot;00D33E6E&quot;/&gt;&lt;wsp:rsid wsp:val=&quot;00D3664D&quot;/&gt;&lt;wsp:rsid wsp:val=&quot;00D36967&quot;/&gt;&lt;wsp:rsid wsp:val=&quot;00D40423&quot;/&gt;&lt;wsp:rsid wsp:val=&quot;00D40D42&quot;/&gt;&lt;wsp:rsid wsp:val=&quot;00D412F2&quot;/&gt;&lt;wsp:rsid wsp:val=&quot;00D42B20&quot;/&gt;&lt;wsp:rsid wsp:val=&quot;00D43079&quot;/&gt;&lt;wsp:rsid wsp:val=&quot;00D43715&quot;/&gt;&lt;wsp:rsid wsp:val=&quot;00D46F7C&quot;/&gt;&lt;wsp:rsid wsp:val=&quot;00D50789&quot;/&gt;&lt;wsp:rsid wsp:val=&quot;00D50E92&quot;/&gt;&lt;wsp:rsid wsp:val=&quot;00D51FA9&quot;/&gt;&lt;wsp:rsid wsp:val=&quot;00D52C74&quot;/&gt;&lt;wsp:rsid wsp:val=&quot;00D53ACF&quot;/&gt;&lt;wsp:rsid wsp:val=&quot;00D56538&quot;/&gt;&lt;wsp:rsid wsp:val=&quot;00D605F8&quot;/&gt;&lt;wsp:rsid wsp:val=&quot;00D61DC8&quot;/&gt;&lt;wsp:rsid wsp:val=&quot;00D643D6&quot;/&gt;&lt;wsp:rsid wsp:val=&quot;00D65289&quot;/&gt;&lt;wsp:rsid wsp:val=&quot;00D67661&quot;/&gt;&lt;wsp:rsid wsp:val=&quot;00D703D3&quot;/&gt;&lt;wsp:rsid wsp:val=&quot;00D712D4&quot;/&gt;&lt;wsp:rsid wsp:val=&quot;00D72063&quot;/&gt;&lt;wsp:rsid wsp:val=&quot;00D7405D&quot;/&gt;&lt;wsp:rsid wsp:val=&quot;00D751C6&quot;/&gt;&lt;wsp:rsid wsp:val=&quot;00D817FF&quot;/&gt;&lt;wsp:rsid wsp:val=&quot;00D8208C&quot;/&gt;&lt;wsp:rsid wsp:val=&quot;00D82BA9&quot;/&gt;&lt;wsp:rsid wsp:val=&quot;00D8318E&quot;/&gt;&lt;wsp:rsid wsp:val=&quot;00D841A8&quot;/&gt;&lt;wsp:rsid wsp:val=&quot;00D8503C&quot;/&gt;&lt;wsp:rsid wsp:val=&quot;00D87AF6&quot;/&gt;&lt;wsp:rsid wsp:val=&quot;00D87CA2&quot;/&gt;&lt;wsp:rsid wsp:val=&quot;00D91624&quot;/&gt;&lt;wsp:rsid wsp:val=&quot;00D91DE1&quot;/&gt;&lt;wsp:rsid wsp:val=&quot;00D91F8F&quot;/&gt;&lt;wsp:rsid wsp:val=&quot;00D92572&quot;/&gt;&lt;wsp:rsid wsp:val=&quot;00D929E6&quot;/&gt;&lt;wsp:rsid wsp:val=&quot;00D934A7&quot;/&gt;&lt;wsp:rsid wsp:val=&quot;00D9391A&quot;/&gt;&lt;wsp:rsid wsp:val=&quot;00D9484A&quot;/&gt;&lt;wsp:rsid wsp:val=&quot;00D95BDC&quot;/&gt;&lt;wsp:rsid wsp:val=&quot;00D97322&quot;/&gt;&lt;wsp:rsid wsp:val=&quot;00DA126F&quot;/&gt;&lt;wsp:rsid wsp:val=&quot;00DA1355&quot;/&gt;&lt;wsp:rsid wsp:val=&quot;00DA17A7&quot;/&gt;&lt;wsp:rsid wsp:val=&quot;00DA1E35&quot;/&gt;&lt;wsp:rsid wsp:val=&quot;00DA1ECC&quot;/&gt;&lt;wsp:rsid wsp:val=&quot;00DA20B2&quot;/&gt;&lt;wsp:rsid wsp:val=&quot;00DA3880&quot;/&gt;&lt;wsp:rsid wsp:val=&quot;00DA5330&quot;/&gt;&lt;wsp:rsid wsp:val=&quot;00DA5578&quot;/&gt;&lt;wsp:rsid wsp:val=&quot;00DA5AD6&quot;/&gt;&lt;wsp:rsid wsp:val=&quot;00DA5F63&quot;/&gt;&lt;wsp:rsid wsp:val=&quot;00DA7B96&quot;/&gt;&lt;wsp:rsid wsp:val=&quot;00DB0200&quot;/&gt;&lt;wsp:rsid wsp:val=&quot;00DB1F3A&quot;/&gt;&lt;wsp:rsid wsp:val=&quot;00DB6A6E&quot;/&gt;&lt;wsp:rsid wsp:val=&quot;00DB71A3&quot;/&gt;&lt;wsp:rsid wsp:val=&quot;00DB77A8&quot;/&gt;&lt;wsp:rsid wsp:val=&quot;00DC012D&quot;/&gt;&lt;wsp:rsid wsp:val=&quot;00DC0D87&quot;/&gt;&lt;wsp:rsid wsp:val=&quot;00DC208B&quot;/&gt;&lt;wsp:rsid wsp:val=&quot;00DC48BB&quot;/&gt;&lt;wsp:rsid wsp:val=&quot;00DC4CE8&quot;/&gt;&lt;wsp:rsid wsp:val=&quot;00DC56E2&quot;/&gt;&lt;wsp:rsid wsp:val=&quot;00DC59F6&quot;/&gt;&lt;wsp:rsid wsp:val=&quot;00DD07F9&quot;/&gt;&lt;wsp:rsid wsp:val=&quot;00DD26C7&quot;/&gt;&lt;wsp:rsid wsp:val=&quot;00DD632F&quot;/&gt;&lt;wsp:rsid wsp:val=&quot;00DD68F9&quot;/&gt;&lt;wsp:rsid wsp:val=&quot;00DD699C&quot;/&gt;&lt;wsp:rsid wsp:val=&quot;00DD6C8E&quot;/&gt;&lt;wsp:rsid wsp:val=&quot;00DD73A7&quot;/&gt;&lt;wsp:rsid wsp:val=&quot;00DD748B&quot;/&gt;&lt;wsp:rsid wsp:val=&quot;00DE1A4C&quot;/&gt;&lt;wsp:rsid wsp:val=&quot;00DE4C4C&quot;/&gt;&lt;wsp:rsid wsp:val=&quot;00DE559C&quot;/&gt;&lt;wsp:rsid wsp:val=&quot;00DE615E&quot;/&gt;&lt;wsp:rsid wsp:val=&quot;00DE6FF6&quot;/&gt;&lt;wsp:rsid wsp:val=&quot;00DF0029&quot;/&gt;&lt;wsp:rsid wsp:val=&quot;00DF04BA&quot;/&gt;&lt;wsp:rsid wsp:val=&quot;00DF077C&quot;/&gt;&lt;wsp:rsid wsp:val=&quot;00DF1712&quot;/&gt;&lt;wsp:rsid wsp:val=&quot;00DF3DB4&quot;/&gt;&lt;wsp:rsid wsp:val=&quot;00DF4F50&quot;/&gt;&lt;wsp:rsid wsp:val=&quot;00DF591F&quot;/&gt;&lt;wsp:rsid wsp:val=&quot;00E004D2&quot;/&gt;&lt;wsp:rsid wsp:val=&quot;00E00649&quot;/&gt;&lt;wsp:rsid wsp:val=&quot;00E01101&quot;/&gt;&lt;wsp:rsid wsp:val=&quot;00E0111A&quot;/&gt;&lt;wsp:rsid wsp:val=&quot;00E014D0&quot;/&gt;&lt;wsp:rsid wsp:val=&quot;00E017D4&quot;/&gt;&lt;wsp:rsid wsp:val=&quot;00E01D37&quot;/&gt;&lt;wsp:rsid wsp:val=&quot;00E0220A&quot;/&gt;&lt;wsp:rsid wsp:val=&quot;00E04DAF&quot;/&gt;&lt;wsp:rsid wsp:val=&quot;00E056D3&quot;/&gt;&lt;wsp:rsid wsp:val=&quot;00E06645&quot;/&gt;&lt;wsp:rsid wsp:val=&quot;00E0695C&quot;/&gt;&lt;wsp:rsid wsp:val=&quot;00E10B4D&quot;/&gt;&lt;wsp:rsid wsp:val=&quot;00E11F28&quot;/&gt;&lt;wsp:rsid wsp:val=&quot;00E12007&quot;/&gt;&lt;wsp:rsid wsp:val=&quot;00E154A3&quot;/&gt;&lt;wsp:rsid wsp:val=&quot;00E174C3&quot;/&gt;&lt;wsp:rsid wsp:val=&quot;00E17E56&quot;/&gt;&lt;wsp:rsid wsp:val=&quot;00E200A2&quot;/&gt;&lt;wsp:rsid wsp:val=&quot;00E2232A&quot;/&gt;&lt;wsp:rsid wsp:val=&quot;00E24191&quot;/&gt;&lt;wsp:rsid wsp:val=&quot;00E2468A&quot;/&gt;&lt;wsp:rsid wsp:val=&quot;00E24FFD&quot;/&gt;&lt;wsp:rsid wsp:val=&quot;00E2590F&quot;/&gt;&lt;wsp:rsid wsp:val=&quot;00E25F7F&quot;/&gt;&lt;wsp:rsid wsp:val=&quot;00E263E2&quot;/&gt;&lt;wsp:rsid wsp:val=&quot;00E27D30&quot;/&gt;&lt;wsp:rsid wsp:val=&quot;00E30EEF&quot;/&gt;&lt;wsp:rsid wsp:val=&quot;00E318DE&quot;/&gt;&lt;wsp:rsid wsp:val=&quot;00E3290A&quot;/&gt;&lt;wsp:rsid wsp:val=&quot;00E3330F&quot;/&gt;&lt;wsp:rsid wsp:val=&quot;00E34649&quot;/&gt;&lt;wsp:rsid wsp:val=&quot;00E34F42&quot;/&gt;&lt;wsp:rsid wsp:val=&quot;00E36B7B&quot;/&gt;&lt;wsp:rsid wsp:val=&quot;00E40533&quot;/&gt;&lt;wsp:rsid wsp:val=&quot;00E42730&quot;/&gt;&lt;wsp:rsid wsp:val=&quot;00E42982&quot;/&gt;&lt;wsp:rsid wsp:val=&quot;00E43335&quot;/&gt;&lt;wsp:rsid wsp:val=&quot;00E4346A&quot;/&gt;&lt;wsp:rsid wsp:val=&quot;00E45E20&quot;/&gt;&lt;wsp:rsid wsp:val=&quot;00E463D2&quot;/&gt;&lt;wsp:rsid wsp:val=&quot;00E466B1&quot;/&gt;&lt;wsp:rsid wsp:val=&quot;00E46B7D&quot;/&gt;&lt;wsp:rsid wsp:val=&quot;00E526BE&quot;/&gt;&lt;wsp:rsid wsp:val=&quot;00E527AE&quot;/&gt;&lt;wsp:rsid wsp:val=&quot;00E52929&quot;/&gt;&lt;wsp:rsid wsp:val=&quot;00E52E5A&quot;/&gt;&lt;wsp:rsid wsp:val=&quot;00E53432&quot;/&gt;&lt;wsp:rsid wsp:val=&quot;00E53F3A&quot;/&gt;&lt;wsp:rsid wsp:val=&quot;00E553B3&quot;/&gt;&lt;wsp:rsid wsp:val=&quot;00E556DA&quot;/&gt;&lt;wsp:rsid wsp:val=&quot;00E565C9&quot;/&gt;&lt;wsp:rsid wsp:val=&quot;00E56D90&quot;/&gt;&lt;wsp:rsid wsp:val=&quot;00E575C2&quot;/&gt;&lt;wsp:rsid wsp:val=&quot;00E60021&quot;/&gt;&lt;wsp:rsid wsp:val=&quot;00E6085D&quot;/&gt;&lt;wsp:rsid wsp:val=&quot;00E60BC5&quot;/&gt;&lt;wsp:rsid wsp:val=&quot;00E610E9&quot;/&gt;&lt;wsp:rsid wsp:val=&quot;00E6578B&quot;/&gt;&lt;wsp:rsid wsp:val=&quot;00E66DCD&quot;/&gt;&lt;wsp:rsid wsp:val=&quot;00E67286&quot;/&gt;&lt;wsp:rsid wsp:val=&quot;00E67CD2&quot;/&gt;&lt;wsp:rsid wsp:val=&quot;00E7006E&quot;/&gt;&lt;wsp:rsid wsp:val=&quot;00E70967&quot;/&gt;&lt;wsp:rsid wsp:val=&quot;00E7227F&quot;/&gt;&lt;wsp:rsid wsp:val=&quot;00E731EA&quot;/&gt;&lt;wsp:rsid wsp:val=&quot;00E737BC&quot;/&gt;&lt;wsp:rsid wsp:val=&quot;00E73D68&quot;/&gt;&lt;wsp:rsid wsp:val=&quot;00E74769&quot;/&gt;&lt;wsp:rsid wsp:val=&quot;00E75211&quot;/&gt;&lt;wsp:rsid wsp:val=&quot;00E758AC&quot;/&gt;&lt;wsp:rsid wsp:val=&quot;00E75D29&quot;/&gt;&lt;wsp:rsid wsp:val=&quot;00E812E1&quot;/&gt;&lt;wsp:rsid wsp:val=&quot;00E817C4&quot;/&gt;&lt;wsp:rsid wsp:val=&quot;00E81F69&quot;/&gt;&lt;wsp:rsid wsp:val=&quot;00E83148&quot;/&gt;&lt;wsp:rsid wsp:val=&quot;00E84344&quot;/&gt;&lt;wsp:rsid wsp:val=&quot;00E85296&quot;/&gt;&lt;wsp:rsid wsp:val=&quot;00E87C8E&quot;/&gt;&lt;wsp:rsid wsp:val=&quot;00E90F76&quot;/&gt;&lt;wsp:rsid wsp:val=&quot;00E91562&quot;/&gt;&lt;wsp:rsid wsp:val=&quot;00E92CEB&quot;/&gt;&lt;wsp:rsid wsp:val=&quot;00E94E2F&quot;/&gt;&lt;wsp:rsid wsp:val=&quot;00E9519A&quot;/&gt;&lt;wsp:rsid wsp:val=&quot;00E9698B&quot;/&gt;&lt;wsp:rsid wsp:val=&quot;00E96DCB&quot;/&gt;&lt;wsp:rsid wsp:val=&quot;00E9714C&quot;/&gt;&lt;wsp:rsid wsp:val=&quot;00EA0825&quot;/&gt;&lt;wsp:rsid wsp:val=&quot;00EA3065&quot;/&gt;&lt;wsp:rsid wsp:val=&quot;00EA3597&quot;/&gt;&lt;wsp:rsid wsp:val=&quot;00EA4E26&quot;/&gt;&lt;wsp:rsid wsp:val=&quot;00EA60F0&quot;/&gt;&lt;wsp:rsid wsp:val=&quot;00EA617C&quot;/&gt;&lt;wsp:rsid wsp:val=&quot;00EA6A11&quot;/&gt;&lt;wsp:rsid wsp:val=&quot;00EB0FED&quot;/&gt;&lt;wsp:rsid wsp:val=&quot;00EB4588&quot;/&gt;&lt;wsp:rsid wsp:val=&quot;00EB4BC2&quot;/&gt;&lt;wsp:rsid wsp:val=&quot;00EB54A0&quot;/&gt;&lt;wsp:rsid wsp:val=&quot;00EB57C6&quot;/&gt;&lt;wsp:rsid wsp:val=&quot;00EB5D85&quot;/&gt;&lt;wsp:rsid wsp:val=&quot;00EB6016&quot;/&gt;&lt;wsp:rsid wsp:val=&quot;00EB68E6&quot;/&gt;&lt;wsp:rsid wsp:val=&quot;00EB698D&quot;/&gt;&lt;wsp:rsid wsp:val=&quot;00EC004E&quot;/&gt;&lt;wsp:rsid wsp:val=&quot;00EC0BC6&quot;/&gt;&lt;wsp:rsid wsp:val=&quot;00EC1E02&quot;/&gt;&lt;wsp:rsid wsp:val=&quot;00EC2A05&quot;/&gt;&lt;wsp:rsid wsp:val=&quot;00EC3A45&quot;/&gt;&lt;wsp:rsid wsp:val=&quot;00EC401D&quot;/&gt;&lt;wsp:rsid wsp:val=&quot;00EC5941&quot;/&gt;&lt;wsp:rsid wsp:val=&quot;00EC787C&quot;/&gt;&lt;wsp:rsid wsp:val=&quot;00EC7989&quot;/&gt;&lt;wsp:rsid wsp:val=&quot;00EC7CF7&quot;/&gt;&lt;wsp:rsid wsp:val=&quot;00ED0540&quot;/&gt;&lt;wsp:rsid wsp:val=&quot;00ED0989&quot;/&gt;&lt;wsp:rsid wsp:val=&quot;00ED26FA&quot;/&gt;&lt;wsp:rsid wsp:val=&quot;00ED3206&quot;/&gt;&lt;wsp:rsid wsp:val=&quot;00ED3A57&quot;/&gt;&lt;wsp:rsid wsp:val=&quot;00ED47E0&quot;/&gt;&lt;wsp:rsid wsp:val=&quot;00ED48D4&quot;/&gt;&lt;wsp:rsid wsp:val=&quot;00ED6183&quot;/&gt;&lt;wsp:rsid wsp:val=&quot;00ED71F5&quot;/&gt;&lt;wsp:rsid wsp:val=&quot;00ED7DAA&quot;/&gt;&lt;wsp:rsid wsp:val=&quot;00EE1D05&quot;/&gt;&lt;wsp:rsid wsp:val=&quot;00EE3441&quot;/&gt;&lt;wsp:rsid wsp:val=&quot;00EE34F2&quot;/&gt;&lt;wsp:rsid wsp:val=&quot;00EE446E&quot;/&gt;&lt;wsp:rsid wsp:val=&quot;00EE5EC1&quot;/&gt;&lt;wsp:rsid wsp:val=&quot;00EE76EE&quot;/&gt;&lt;wsp:rsid wsp:val=&quot;00EF03DB&quot;/&gt;&lt;wsp:rsid wsp:val=&quot;00EF1095&quot;/&gt;&lt;wsp:rsid wsp:val=&quot;00EF16A8&quot;/&gt;&lt;wsp:rsid wsp:val=&quot;00EF34A6&quot;/&gt;&lt;wsp:rsid wsp:val=&quot;00EF3A80&quot;/&gt;&lt;wsp:rsid wsp:val=&quot;00EF50D3&quot;/&gt;&lt;wsp:rsid wsp:val=&quot;00EF540B&quot;/&gt;&lt;wsp:rsid wsp:val=&quot;00F003E2&quot;/&gt;&lt;wsp:rsid wsp:val=&quot;00F00B37&quot;/&gt;&lt;wsp:rsid wsp:val=&quot;00F01AF0&quot;/&gt;&lt;wsp:rsid wsp:val=&quot;00F01DAC&quot;/&gt;&lt;wsp:rsid wsp:val=&quot;00F02839&quot;/&gt;&lt;wsp:rsid wsp:val=&quot;00F03A30&quot;/&gt;&lt;wsp:rsid wsp:val=&quot;00F03AD7&quot;/&gt;&lt;wsp:rsid wsp:val=&quot;00F040D1&quot;/&gt;&lt;wsp:rsid wsp:val=&quot;00F052FA&quot;/&gt;&lt;wsp:rsid wsp:val=&quot;00F05383&quot;/&gt;&lt;wsp:rsid wsp:val=&quot;00F056B0&quot;/&gt;&lt;wsp:rsid wsp:val=&quot;00F0667B&quot;/&gt;&lt;wsp:rsid wsp:val=&quot;00F06AEC&quot;/&gt;&lt;wsp:rsid wsp:val=&quot;00F07172&quot;/&gt;&lt;wsp:rsid wsp:val=&quot;00F10295&quot;/&gt;&lt;wsp:rsid wsp:val=&quot;00F1055A&quot;/&gt;&lt;wsp:rsid wsp:val=&quot;00F1116F&quot;/&gt;&lt;wsp:rsid wsp:val=&quot;00F11708&quot;/&gt;&lt;wsp:rsid wsp:val=&quot;00F11726&quot;/&gt;&lt;wsp:rsid wsp:val=&quot;00F12851&quot;/&gt;&lt;wsp:rsid wsp:val=&quot;00F13CAD&quot;/&gt;&lt;wsp:rsid wsp:val=&quot;00F1590C&quot;/&gt;&lt;wsp:rsid wsp:val=&quot;00F15CF6&quot;/&gt;&lt;wsp:rsid wsp:val=&quot;00F16352&quot;/&gt;&lt;wsp:rsid wsp:val=&quot;00F21BD4&quot;/&gt;&lt;wsp:rsid wsp:val=&quot;00F222D4&quot;/&gt;&lt;wsp:rsid wsp:val=&quot;00F2369C&quot;/&gt;&lt;wsp:rsid wsp:val=&quot;00F25038&quot;/&gt;&lt;wsp:rsid wsp:val=&quot;00F25FE5&quot;/&gt;&lt;wsp:rsid wsp:val=&quot;00F26AAA&quot;/&gt;&lt;wsp:rsid wsp:val=&quot;00F303BA&quot;/&gt;&lt;wsp:rsid wsp:val=&quot;00F3132E&quot;/&gt;&lt;wsp:rsid wsp:val=&quot;00F313A8&quot;/&gt;&lt;wsp:rsid wsp:val=&quot;00F337DA&quot;/&gt;&lt;wsp:rsid wsp:val=&quot;00F338C2&quot;/&gt;&lt;wsp:rsid wsp:val=&quot;00F33D61&quot;/&gt;&lt;wsp:rsid wsp:val=&quot;00F3503A&quot;/&gt;&lt;wsp:rsid wsp:val=&quot;00F3533D&quot;/&gt;&lt;wsp:rsid wsp:val=&quot;00F3584C&quot;/&gt;&lt;wsp:rsid wsp:val=&quot;00F35C59&quot;/&gt;&lt;wsp:rsid wsp:val=&quot;00F40B1F&quot;/&gt;&lt;wsp:rsid wsp:val=&quot;00F415C7&quot;/&gt;&lt;wsp:rsid wsp:val=&quot;00F41A84&quot;/&gt;&lt;wsp:rsid wsp:val=&quot;00F42F9D&quot;/&gt;&lt;wsp:rsid wsp:val=&quot;00F43D11&quot;/&gt;&lt;wsp:rsid wsp:val=&quot;00F448F2&quot;/&gt;&lt;wsp:rsid wsp:val=&quot;00F4525C&quot;/&gt;&lt;wsp:rsid wsp:val=&quot;00F45D12&quot;/&gt;&lt;wsp:rsid wsp:val=&quot;00F509E6&quot;/&gt;&lt;wsp:rsid wsp:val=&quot;00F528A8&quot;/&gt;&lt;wsp:rsid wsp:val=&quot;00F52B48&quot;/&gt;&lt;wsp:rsid wsp:val=&quot;00F53945&quot;/&gt;&lt;wsp:rsid wsp:val=&quot;00F53A4D&quot;/&gt;&lt;wsp:rsid wsp:val=&quot;00F550CB&quot;/&gt;&lt;wsp:rsid wsp:val=&quot;00F57C3B&quot;/&gt;&lt;wsp:rsid wsp:val=&quot;00F61DD8&quot;/&gt;&lt;wsp:rsid wsp:val=&quot;00F6213D&quot;/&gt;&lt;wsp:rsid wsp:val=&quot;00F62A2B&quot;/&gt;&lt;wsp:rsid wsp:val=&quot;00F62B02&quot;/&gt;&lt;wsp:rsid wsp:val=&quot;00F63257&quot;/&gt;&lt;wsp:rsid wsp:val=&quot;00F634AE&quot;/&gt;&lt;wsp:rsid wsp:val=&quot;00F64D8C&quot;/&gt;&lt;wsp:rsid wsp:val=&quot;00F6612E&quot;/&gt;&lt;wsp:rsid wsp:val=&quot;00F6677E&quot;/&gt;&lt;wsp:rsid wsp:val=&quot;00F7157A&quot;/&gt;&lt;wsp:rsid wsp:val=&quot;00F71B29&quot;/&gt;&lt;wsp:rsid wsp:val=&quot;00F73F90&quot;/&gt;&lt;wsp:rsid wsp:val=&quot;00F7789F&quot;/&gt;&lt;wsp:rsid wsp:val=&quot;00F77F74&quot;/&gt;&lt;wsp:rsid wsp:val=&quot;00F82CC1&quot;/&gt;&lt;wsp:rsid wsp:val=&quot;00F82E64&quot;/&gt;&lt;wsp:rsid wsp:val=&quot;00F834DF&quot;/&gt;&lt;wsp:rsid wsp:val=&quot;00F83916&quot;/&gt;&lt;wsp:rsid wsp:val=&quot;00F842A3&quot;/&gt;&lt;wsp:rsid wsp:val=&quot;00F84B24&quot;/&gt;&lt;wsp:rsid wsp:val=&quot;00F86764&quot;/&gt;&lt;wsp:rsid wsp:val=&quot;00F90A1B&quot;/&gt;&lt;wsp:rsid wsp:val=&quot;00F911A8&quot;/&gt;&lt;wsp:rsid wsp:val=&quot;00F919CD&quot;/&gt;&lt;wsp:rsid wsp:val=&quot;00F93053&quot;/&gt;&lt;wsp:rsid wsp:val=&quot;00F93F9B&quot;/&gt;&lt;wsp:rsid wsp:val=&quot;00F940EE&quot;/&gt;&lt;wsp:rsid wsp:val=&quot;00F941BD&quot;/&gt;&lt;wsp:rsid wsp:val=&quot;00F94E05&quot;/&gt;&lt;wsp:rsid wsp:val=&quot;00F961A8&quot;/&gt;&lt;wsp:rsid wsp:val=&quot;00F9622D&quot;/&gt;&lt;wsp:rsid wsp:val=&quot;00FA14BE&quot;/&gt;&lt;wsp:rsid wsp:val=&quot;00FA17C9&quot;/&gt;&lt;wsp:rsid wsp:val=&quot;00FA21E3&quot;/&gt;&lt;wsp:rsid wsp:val=&quot;00FA2866&quot;/&gt;&lt;wsp:rsid wsp:val=&quot;00FA35D6&quot;/&gt;&lt;wsp:rsid wsp:val=&quot;00FA35F8&quot;/&gt;&lt;wsp:rsid wsp:val=&quot;00FA49AC&quot;/&gt;&lt;wsp:rsid wsp:val=&quot;00FA4D90&quot;/&gt;&lt;wsp:rsid wsp:val=&quot;00FA5632&quot;/&gt;&lt;wsp:rsid wsp:val=&quot;00FA7C8A&quot;/&gt;&lt;wsp:rsid wsp:val=&quot;00FA7CE2&quot;/&gt;&lt;wsp:rsid wsp:val=&quot;00FB0D45&quot;/&gt;&lt;wsp:rsid wsp:val=&quot;00FB21CC&quot;/&gt;&lt;wsp:rsid wsp:val=&quot;00FB4E76&quot;/&gt;&lt;wsp:rsid wsp:val=&quot;00FB64CB&quot;/&gt;&lt;wsp:rsid wsp:val=&quot;00FC0FEA&quot;/&gt;&lt;wsp:rsid wsp:val=&quot;00FC1620&quot;/&gt;&lt;wsp:rsid wsp:val=&quot;00FC2D20&quot;/&gt;&lt;wsp:rsid wsp:val=&quot;00FC4AAA&quot;/&gt;&lt;wsp:rsid wsp:val=&quot;00FC4AD3&quot;/&gt;&lt;wsp:rsid wsp:val=&quot;00FC619F&quot;/&gt;&lt;wsp:rsid wsp:val=&quot;00FC630F&quot;/&gt;&lt;wsp:rsid wsp:val=&quot;00FC6A62&quot;/&gt;&lt;wsp:rsid wsp:val=&quot;00FC6FB2&quot;/&gt;&lt;wsp:rsid wsp:val=&quot;00FC7DDC&quot;/&gt;&lt;wsp:rsid wsp:val=&quot;00FC7F7E&quot;/&gt;&lt;wsp:rsid wsp:val=&quot;00FD0F2A&quot;/&gt;&lt;wsp:rsid wsp:val=&quot;00FD1690&quot;/&gt;&lt;wsp:rsid wsp:val=&quot;00FD2D61&quot;/&gt;&lt;wsp:rsid wsp:val=&quot;00FD452D&quot;/&gt;&lt;wsp:rsid wsp:val=&quot;00FD4E17&quot;/&gt;&lt;wsp:rsid wsp:val=&quot;00FD5846&quot;/&gt;&lt;wsp:rsid wsp:val=&quot;00FD624C&quot;/&gt;&lt;wsp:rsid wsp:val=&quot;00FD6457&quot;/&gt;&lt;wsp:rsid wsp:val=&quot;00FD70BC&quot;/&gt;&lt;wsp:rsid wsp:val=&quot;00FD763F&quot;/&gt;&lt;wsp:rsid wsp:val=&quot;00FE0F1C&quot;/&gt;&lt;wsp:rsid wsp:val=&quot;00FE0FFA&quot;/&gt;&lt;wsp:rsid wsp:val=&quot;00FE1AFA&quot;/&gt;&lt;wsp:rsid wsp:val=&quot;00FE1F6C&quot;/&gt;&lt;wsp:rsid wsp:val=&quot;00FE226C&quot;/&gt;&lt;wsp:rsid wsp:val=&quot;00FE24BD&quot;/&gt;&lt;wsp:rsid wsp:val=&quot;00FE3AE0&quot;/&gt;&lt;wsp:rsid wsp:val=&quot;00FE443E&quot;/&gt;&lt;wsp:rsid wsp:val=&quot;00FE4E37&quot;/&gt;&lt;wsp:rsid wsp:val=&quot;00FE50CD&quot;/&gt;&lt;wsp:rsid wsp:val=&quot;00FF023D&quot;/&gt;&lt;wsp:rsid wsp:val=&quot;00FF1DB3&quot;/&gt;&lt;wsp:rsid wsp:val=&quot;00FF5C7F&quot;/&gt;&lt;wsp:rsid wsp:val=&quot;00FF67C5&quot;/&gt;&lt;wsp:rsid wsp:val=&quot;00FF70AD&quot;/&gt;&lt;wsp:rsid wsp:val=&quot;00FF7A3F&quot;/&gt;&lt;wsp:rsid wsp:val=&quot;00FF7A9A&quot;/&gt;&lt;/wsp:rsids&gt;&lt;/w:docPr&gt;&lt;w:body&gt;&lt;wx:sect&gt;&lt;w:p wsp:rsidR=&quot;00000000&quot; wsp:rsidRDefault=&quot;00B068C2&quot; wsp:rsidP=&quot;00B068C2&quot;&gt;&lt;m:oMathPara&gt;&lt;m:oMath&gt;&lt;m:sSub&gt;&lt;m:sSubPr&gt;&lt;m:ctrlPr&gt;&lt;aml:annotation aml:id=&quot;0&quot; w:type=&quot;Word.Insertion&quot; aml:author=&quot;       &quot; aml:createdate=&quot;2014-09-18T16:22:00Z&quot;&gt;&lt;aml:content&gt;&lt;w:rPr&gt;&lt;w:rFonts w:ascii=&quot;Cambria Math&quot; w:h-ansi=&quot;Cambria Math&quot;/&gt;&lt;wx:font wx:val=&quot;Cambria Math&quot;/&gt;&lt;w:i/&gt;&lt;/w:rPr&gt;&lt;/aml:content&gt;&lt;/aml:annotation&gt;&lt;/m:ctrlPr&gt;&lt;/m:sSubPr&gt;&lt;m:e&gt;&lt;m:r&gt;&lt;w:rPr&gt;&lt;w:rFonts w:ascii=&quot;Cambria Math&quot; w:h-ansi=&quot;Cambria Math&quot;/&gt;&lt;wx:font wx:val=&quot;Cambria Math&quot;/&gt;&lt;w:i/&gt;&lt;/w:rPr&gt;&lt;m:t&gt;ìÄ&lt;/m:t&gt;&lt;/m:r&gt;&lt;/m:e&gt;&lt;m:sub&gt;&lt;m:acc&gt;&lt;m:accPr&gt;&lt;m:chr m:val=&quot;íÉ&quot;/&gt;&lt;m:ctrlPr&gt;&lt;aml:annotation aml:id=&quot;1&quot; w:type=&quot;Word.Insertion&quot; aml:author=&quot;       &quot; aml:createdate=&quot;2014-09-18T16:22:00Z&quot;&gt;&lt;aml:content&gt;&lt;w:rPr&gt;&lt;w:rFonts w:ascii=&quot;Cambria Math&quot; w:h-ansi=&quot;Cambria Math&quot;/&gt;&lt;wx:font wx:val=&quot;Cambria Math&quot;/&gt;&lt;w:i/&gt;&lt;/w:rPr&gt;&lt;/aml:content&gt;&lt;/aml:annotation&gt;&lt;/m:ctrlPr&gt;&lt;/m:accPr&gt;&lt;m:e&gt;&lt;m:r&gt;&lt;w:rPr&gt;&lt;w:rFonts w:ascii=&quot;Cambria Math&quot; w:h-ansi=&quot;Cambria Math&quot;/&gt;&lt;wx:font wx:val=&quot;Cambria Math&quot;/&gt;&lt;w:i/&gt;&lt;/w:rPr&gt;&lt;m:t&gt;X&lt;/m:t&gt;&lt;/m:r&gt;&lt;/m:e&gt;&lt;/m:acc&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ins>
      <w:r w:rsidRPr="00843F5F">
        <w:rPr>
          <w:highlight w:val="yellow"/>
        </w:rPr>
        <w:fldChar w:fldCharType="end"/>
      </w:r>
      <w:r w:rsidRPr="00843F5F">
        <w:rPr>
          <w:highlight w:val="yellow"/>
        </w:rPr>
        <w:t>)</w:t>
      </w:r>
    </w:p>
    <w:p w14:paraId="6A421662" w14:textId="77777777" w:rsidR="00843F5F" w:rsidRPr="00843F5F" w:rsidRDefault="00843F5F" w:rsidP="00843F5F">
      <w:pPr>
        <w:rPr>
          <w:highlight w:val="yellow"/>
        </w:rPr>
      </w:pPr>
    </w:p>
    <w:p w14:paraId="046195AE"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r w:rsidRPr="00843F5F">
        <w:rPr>
          <w:rFonts w:ascii="Cambria" w:eastAsia="ＭＳ 明朝" w:hAnsi="Cambria"/>
          <w:highlight w:val="yellow"/>
        </w:rPr>
        <w:tab/>
      </w:r>
      <w:r w:rsidRPr="00843F5F">
        <w:rPr>
          <w:color w:val="000000"/>
          <w:highlight w:val="yellow"/>
        </w:rPr>
        <w:t xml:space="preserve"> CI</w:t>
      </w:r>
      <w:r w:rsidRPr="00843F5F">
        <w:rPr>
          <w:color w:val="000000"/>
          <w:highlight w:val="yellow"/>
          <w:vertAlign w:val="subscript"/>
        </w:rPr>
        <w:t>(95%)</w:t>
      </w:r>
      <w:r w:rsidRPr="00843F5F">
        <w:rPr>
          <w:color w:val="000000"/>
          <w:highlight w:val="yellow"/>
        </w:rPr>
        <w:t xml:space="preserve"> = sample mean </w:t>
      </w:r>
      <w:r w:rsidRPr="00843F5F">
        <w:rPr>
          <w:color w:val="000000"/>
          <w:highlight w:val="yellow"/>
          <w:u w:val="single"/>
        </w:rPr>
        <w:t>+</w:t>
      </w:r>
      <w:r w:rsidRPr="00843F5F">
        <w:rPr>
          <w:color w:val="000000"/>
          <w:highlight w:val="yellow"/>
        </w:rPr>
        <w:t xml:space="preserve"> z score(standard error of the mean)</w:t>
      </w:r>
    </w:p>
    <w:p w14:paraId="2EB7F327"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p>
    <w:p w14:paraId="61F7E8D2"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r w:rsidRPr="00843F5F">
        <w:rPr>
          <w:color w:val="000000"/>
          <w:highlight w:val="yellow"/>
        </w:rPr>
        <w:t xml:space="preserve">       CI</w:t>
      </w:r>
      <w:r w:rsidRPr="00843F5F">
        <w:rPr>
          <w:color w:val="000000"/>
          <w:highlight w:val="yellow"/>
          <w:vertAlign w:val="subscript"/>
        </w:rPr>
        <w:t>(95%)</w:t>
      </w:r>
      <w:r w:rsidRPr="00843F5F">
        <w:rPr>
          <w:color w:val="000000"/>
          <w:highlight w:val="yellow"/>
        </w:rPr>
        <w:t xml:space="preserve"> = 1.5 </w:t>
      </w:r>
      <w:r w:rsidRPr="00843F5F">
        <w:rPr>
          <w:color w:val="000000"/>
          <w:highlight w:val="yellow"/>
          <w:u w:val="single"/>
        </w:rPr>
        <w:t>+</w:t>
      </w:r>
      <w:r w:rsidRPr="00843F5F">
        <w:rPr>
          <w:color w:val="000000"/>
          <w:highlight w:val="yellow"/>
        </w:rPr>
        <w:t xml:space="preserve"> (1.96)(0.145)</w:t>
      </w:r>
    </w:p>
    <w:p w14:paraId="7EABAF54"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p>
    <w:p w14:paraId="1B723110"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r w:rsidRPr="00843F5F">
        <w:rPr>
          <w:color w:val="000000"/>
          <w:highlight w:val="yellow"/>
        </w:rPr>
        <w:tab/>
        <w:t xml:space="preserve"> CI</w:t>
      </w:r>
      <w:r w:rsidRPr="00843F5F">
        <w:rPr>
          <w:color w:val="000000"/>
          <w:highlight w:val="yellow"/>
          <w:vertAlign w:val="subscript"/>
        </w:rPr>
        <w:t>(95%)</w:t>
      </w:r>
      <w:r w:rsidRPr="00843F5F">
        <w:rPr>
          <w:color w:val="000000"/>
          <w:highlight w:val="yellow"/>
        </w:rPr>
        <w:t xml:space="preserve"> = 1.5 </w:t>
      </w:r>
      <w:r w:rsidRPr="00843F5F">
        <w:rPr>
          <w:color w:val="000000"/>
          <w:highlight w:val="yellow"/>
          <w:u w:val="single"/>
        </w:rPr>
        <w:t>+</w:t>
      </w:r>
      <w:r w:rsidRPr="00843F5F">
        <w:rPr>
          <w:color w:val="000000"/>
          <w:highlight w:val="yellow"/>
        </w:rPr>
        <w:t xml:space="preserve"> (.2842)</w:t>
      </w:r>
    </w:p>
    <w:p w14:paraId="06D0FCEC" w14:textId="77777777" w:rsidR="00843F5F" w:rsidRPr="00843F5F" w:rsidRDefault="00843F5F" w:rsidP="00843F5F">
      <w:pPr>
        <w:pStyle w:val="Footer"/>
        <w:tabs>
          <w:tab w:val="clear" w:pos="4320"/>
          <w:tab w:val="clear" w:pos="8640"/>
        </w:tabs>
        <w:autoSpaceDE/>
        <w:autoSpaceDN/>
        <w:ind w:left="634" w:hanging="364"/>
        <w:rPr>
          <w:color w:val="000000"/>
          <w:highlight w:val="yellow"/>
        </w:rPr>
      </w:pPr>
    </w:p>
    <w:p w14:paraId="1A838F80" w14:textId="77777777" w:rsidR="00843F5F" w:rsidRPr="00E47816" w:rsidRDefault="00843F5F" w:rsidP="00843F5F">
      <w:pPr>
        <w:pStyle w:val="Footer"/>
        <w:tabs>
          <w:tab w:val="clear" w:pos="4320"/>
          <w:tab w:val="clear" w:pos="8640"/>
        </w:tabs>
        <w:autoSpaceDE/>
        <w:autoSpaceDN/>
        <w:ind w:left="634" w:hanging="364"/>
        <w:rPr>
          <w:color w:val="FF0000"/>
        </w:rPr>
      </w:pPr>
      <w:r w:rsidRPr="00843F5F">
        <w:rPr>
          <w:color w:val="FF0000"/>
          <w:highlight w:val="yellow"/>
        </w:rPr>
        <w:tab/>
        <w:t xml:space="preserve"> CI</w:t>
      </w:r>
      <w:r w:rsidRPr="00843F5F">
        <w:rPr>
          <w:color w:val="FF0000"/>
          <w:highlight w:val="yellow"/>
          <w:vertAlign w:val="subscript"/>
        </w:rPr>
        <w:t>(95%)</w:t>
      </w:r>
      <w:r w:rsidRPr="00843F5F">
        <w:rPr>
          <w:color w:val="FF0000"/>
          <w:highlight w:val="yellow"/>
        </w:rPr>
        <w:t xml:space="preserve"> = 1.2158 - 1.7842</w:t>
      </w:r>
    </w:p>
    <w:p w14:paraId="4424E9F5" w14:textId="77777777" w:rsidR="00CE2D54" w:rsidRDefault="00CE2D54" w:rsidP="00CE2D54">
      <w:pPr>
        <w:contextualSpacing/>
      </w:pPr>
    </w:p>
    <w:p w14:paraId="57302848" w14:textId="77777777" w:rsidR="00C717E5" w:rsidRPr="00223A7A" w:rsidRDefault="00F62A2B" w:rsidP="00CE2D54">
      <w:pPr>
        <w:numPr>
          <w:ilvl w:val="0"/>
          <w:numId w:val="2"/>
        </w:numPr>
        <w:contextualSpacing/>
        <w:rPr>
          <w:bCs/>
        </w:rPr>
      </w:pPr>
      <w:r>
        <w:lastRenderedPageBreak/>
        <w:t>Question 4. Henry preformed a two-tailed test for an experiment in which N = 24.  He could not find his table of t critical values, but he remembered the t</w:t>
      </w:r>
      <w:r>
        <w:rPr>
          <w:vertAlign w:val="subscript"/>
        </w:rPr>
        <w:t>cv</w:t>
      </w:r>
      <w:r>
        <w:t xml:space="preserve"> at df = 13.  He decided to compare his t</w:t>
      </w:r>
      <w:r>
        <w:rPr>
          <w:vertAlign w:val="subscript"/>
        </w:rPr>
        <w:t>obt</w:t>
      </w:r>
      <w:r>
        <w:t xml:space="preserve"> with this t</w:t>
      </w:r>
      <w:r>
        <w:rPr>
          <w:vertAlign w:val="subscript"/>
        </w:rPr>
        <w:t>cv</w:t>
      </w:r>
      <w:r>
        <w:t>.  Is he more likely to make a Type I or a Ty</w:t>
      </w:r>
      <w:r w:rsidR="00A41508">
        <w:t>pe II error in this situation?</w:t>
      </w:r>
    </w:p>
    <w:p w14:paraId="6D86288C" w14:textId="77777777" w:rsidR="00223A7A" w:rsidRDefault="00223A7A" w:rsidP="00CE2D54">
      <w:pPr>
        <w:contextualSpacing/>
        <w:rPr>
          <w:color w:val="3366FF"/>
        </w:rPr>
      </w:pPr>
      <w:r>
        <w:tab/>
      </w:r>
      <w:r>
        <w:tab/>
      </w:r>
      <w:r>
        <w:tab/>
      </w:r>
      <w:r>
        <w:tab/>
      </w:r>
      <w:r>
        <w:tab/>
      </w:r>
      <w:r w:rsidR="00407A45">
        <w:rPr>
          <w:color w:val="3366FF"/>
        </w:rPr>
        <w:t>t</w:t>
      </w:r>
      <w:r w:rsidR="00407A45">
        <w:rPr>
          <w:color w:val="3366FF"/>
          <w:vertAlign w:val="subscript"/>
        </w:rPr>
        <w:t>cv</w:t>
      </w:r>
      <w:r w:rsidR="00A334F8">
        <w:rPr>
          <w:color w:val="3366FF"/>
        </w:rPr>
        <w:t xml:space="preserve">: </w:t>
      </w:r>
      <w:r w:rsidR="00407A45">
        <w:rPr>
          <w:color w:val="3366FF"/>
        </w:rPr>
        <w:t xml:space="preserve">±2.1604 at df </w:t>
      </w:r>
      <w:r w:rsidR="00407A45" w:rsidRPr="00407A45">
        <w:rPr>
          <w:color w:val="3366FF"/>
        </w:rPr>
        <w:t>= 13</w:t>
      </w:r>
    </w:p>
    <w:p w14:paraId="4ECE6D42" w14:textId="77777777" w:rsidR="00407A45" w:rsidRDefault="00407A45" w:rsidP="00CE2D54">
      <w:pPr>
        <w:contextualSpacing/>
        <w:rPr>
          <w:color w:val="3366FF"/>
        </w:rPr>
      </w:pPr>
      <w:r>
        <w:rPr>
          <w:color w:val="3366FF"/>
        </w:rPr>
        <w:tab/>
      </w:r>
      <w:r>
        <w:rPr>
          <w:color w:val="3366FF"/>
        </w:rPr>
        <w:tab/>
      </w:r>
      <w:r>
        <w:rPr>
          <w:color w:val="3366FF"/>
        </w:rPr>
        <w:tab/>
      </w:r>
      <w:r>
        <w:rPr>
          <w:color w:val="3366FF"/>
        </w:rPr>
        <w:tab/>
      </w:r>
      <w:r>
        <w:rPr>
          <w:color w:val="3366FF"/>
        </w:rPr>
        <w:tab/>
        <w:t xml:space="preserve">df = 24 – 1 = 23 </w:t>
      </w:r>
    </w:p>
    <w:p w14:paraId="6042541E" w14:textId="77777777" w:rsidR="00407A45" w:rsidRDefault="00407A45" w:rsidP="00CE2D54">
      <w:pPr>
        <w:contextualSpacing/>
        <w:rPr>
          <w:bCs/>
        </w:rPr>
      </w:pPr>
      <w:r>
        <w:rPr>
          <w:color w:val="3366FF"/>
        </w:rPr>
        <w:tab/>
      </w:r>
      <w:r>
        <w:rPr>
          <w:color w:val="3366FF"/>
        </w:rPr>
        <w:tab/>
      </w:r>
      <w:r>
        <w:rPr>
          <w:color w:val="3366FF"/>
        </w:rPr>
        <w:tab/>
      </w:r>
      <w:r>
        <w:rPr>
          <w:color w:val="3366FF"/>
        </w:rPr>
        <w:tab/>
      </w:r>
      <w:r>
        <w:rPr>
          <w:color w:val="3366FF"/>
        </w:rPr>
        <w:tab/>
        <w:t>t</w:t>
      </w:r>
      <w:r>
        <w:rPr>
          <w:color w:val="3366FF"/>
          <w:vertAlign w:val="subscript"/>
        </w:rPr>
        <w:t>obt</w:t>
      </w:r>
      <w:r>
        <w:rPr>
          <w:color w:val="3366FF"/>
        </w:rPr>
        <w:t>: ±2.069 at df = 2</w:t>
      </w:r>
      <w:r w:rsidRPr="00407A45">
        <w:rPr>
          <w:color w:val="3366FF"/>
        </w:rPr>
        <w:t>3</w:t>
      </w:r>
    </w:p>
    <w:p w14:paraId="6BA1E640" w14:textId="77777777" w:rsidR="00843F5F" w:rsidRPr="009B2945" w:rsidRDefault="00843F5F" w:rsidP="00843F5F">
      <w:pPr>
        <w:pStyle w:val="Footer"/>
        <w:ind w:left="634" w:hanging="360"/>
        <w:rPr>
          <w:color w:val="FF0000"/>
        </w:rPr>
      </w:pPr>
      <w:r w:rsidRPr="009B2945">
        <w:rPr>
          <w:color w:val="FF0000"/>
        </w:rPr>
        <w:t>If you look at the critical t-table in the appendix, you will see that the critical values</w:t>
      </w:r>
    </w:p>
    <w:p w14:paraId="3D0B1FE8" w14:textId="77777777" w:rsidR="00843F5F" w:rsidRPr="009B2945" w:rsidRDefault="00843F5F" w:rsidP="00843F5F">
      <w:pPr>
        <w:pStyle w:val="Footer"/>
        <w:ind w:left="634" w:hanging="360"/>
        <w:rPr>
          <w:color w:val="FF0000"/>
        </w:rPr>
      </w:pPr>
      <w:r w:rsidRPr="009B2945">
        <w:rPr>
          <w:color w:val="FF0000"/>
        </w:rPr>
        <w:t>decrease as df increase. Thus, with larger df, you will have a lower critical t-value.</w:t>
      </w:r>
    </w:p>
    <w:p w14:paraId="6ED3EE74" w14:textId="77777777" w:rsidR="00843F5F" w:rsidRPr="009B2945" w:rsidRDefault="00843F5F" w:rsidP="00843F5F">
      <w:pPr>
        <w:pStyle w:val="Footer"/>
        <w:ind w:left="634" w:hanging="360"/>
        <w:rPr>
          <w:color w:val="FF0000"/>
        </w:rPr>
      </w:pPr>
      <w:r w:rsidRPr="009B2945">
        <w:rPr>
          <w:color w:val="FF0000"/>
        </w:rPr>
        <w:t>Because we are reading the critical t-value for df of 13 instead of 23 (for the sample),</w:t>
      </w:r>
    </w:p>
    <w:p w14:paraId="536FDCEA" w14:textId="77777777" w:rsidR="00843F5F" w:rsidRPr="009B2945" w:rsidRDefault="00843F5F" w:rsidP="00843F5F">
      <w:pPr>
        <w:pStyle w:val="Footer"/>
        <w:ind w:left="634" w:hanging="360"/>
        <w:rPr>
          <w:color w:val="FF0000"/>
        </w:rPr>
      </w:pPr>
      <w:r w:rsidRPr="009B2945">
        <w:rPr>
          <w:color w:val="FF0000"/>
        </w:rPr>
        <w:t>then we are using a higher critical t-value to compare to our observed value. Thus, we</w:t>
      </w:r>
    </w:p>
    <w:p w14:paraId="057AD1C1" w14:textId="77777777" w:rsidR="00843F5F" w:rsidRPr="009B2945" w:rsidRDefault="00843F5F" w:rsidP="00843F5F">
      <w:pPr>
        <w:pStyle w:val="Footer"/>
        <w:ind w:left="634" w:hanging="360"/>
        <w:rPr>
          <w:color w:val="FF0000"/>
        </w:rPr>
      </w:pPr>
      <w:r w:rsidRPr="009B2945">
        <w:rPr>
          <w:color w:val="FF0000"/>
        </w:rPr>
        <w:t>are less likely to reject the null hypothesis with a smaller degrees of freedom. As</w:t>
      </w:r>
    </w:p>
    <w:p w14:paraId="53CD9D4C" w14:textId="77777777" w:rsidR="00843F5F" w:rsidRPr="009B2945" w:rsidRDefault="00843F5F" w:rsidP="00843F5F">
      <w:pPr>
        <w:pStyle w:val="Footer"/>
        <w:ind w:left="634" w:hanging="360"/>
        <w:rPr>
          <w:color w:val="FF0000"/>
        </w:rPr>
      </w:pPr>
      <w:r w:rsidRPr="009B2945">
        <w:rPr>
          <w:color w:val="FF0000"/>
        </w:rPr>
        <w:t>such, we are more likely to make a type II error, failing to reject the null hypothesis</w:t>
      </w:r>
    </w:p>
    <w:p w14:paraId="121851B1" w14:textId="77777777" w:rsidR="00843F5F" w:rsidRDefault="00843F5F" w:rsidP="00843F5F">
      <w:pPr>
        <w:pStyle w:val="Footer"/>
        <w:ind w:left="634" w:hanging="360"/>
        <w:rPr>
          <w:color w:val="FF0000"/>
        </w:rPr>
      </w:pPr>
      <w:r w:rsidRPr="009B2945">
        <w:rPr>
          <w:color w:val="FF0000"/>
        </w:rPr>
        <w:t>when it is false.</w:t>
      </w:r>
    </w:p>
    <w:p w14:paraId="4A02A80D" w14:textId="77777777" w:rsidR="00843F5F" w:rsidRDefault="00843F5F" w:rsidP="00843F5F">
      <w:pPr>
        <w:pStyle w:val="Footer"/>
        <w:ind w:left="634" w:hanging="360"/>
        <w:rPr>
          <w:color w:val="FF0000"/>
        </w:rPr>
      </w:pPr>
    </w:p>
    <w:p w14:paraId="62F5CFC4" w14:textId="77777777" w:rsidR="00843F5F" w:rsidRPr="009B2945" w:rsidRDefault="00843F5F" w:rsidP="00843F5F">
      <w:pPr>
        <w:pStyle w:val="Footer"/>
        <w:ind w:left="634" w:hanging="360"/>
        <w:rPr>
          <w:color w:val="FF0000"/>
        </w:rPr>
      </w:pPr>
      <w:r w:rsidRPr="009B2945">
        <w:rPr>
          <w:color w:val="FF0000"/>
        </w:rPr>
        <w:t>Henry is more likely to make a Type II error.  A type II error occurs when the</w:t>
      </w:r>
    </w:p>
    <w:p w14:paraId="0B307244" w14:textId="77777777" w:rsidR="00843F5F" w:rsidRPr="009B2945" w:rsidRDefault="00843F5F" w:rsidP="00843F5F">
      <w:pPr>
        <w:pStyle w:val="Footer"/>
        <w:ind w:left="634" w:hanging="360"/>
        <w:rPr>
          <w:color w:val="FF0000"/>
        </w:rPr>
      </w:pPr>
      <w:r w:rsidRPr="009B2945">
        <w:rPr>
          <w:color w:val="FF0000"/>
        </w:rPr>
        <w:t>researcher fails to reject Ho but in it should have been rejected.  As the degrees of</w:t>
      </w:r>
    </w:p>
    <w:p w14:paraId="5C9C48EF" w14:textId="77777777" w:rsidR="00843F5F" w:rsidRPr="009B2945" w:rsidRDefault="00843F5F" w:rsidP="00843F5F">
      <w:pPr>
        <w:pStyle w:val="Footer"/>
        <w:ind w:left="634" w:hanging="360"/>
        <w:rPr>
          <w:color w:val="FF0000"/>
        </w:rPr>
      </w:pPr>
      <w:r w:rsidRPr="009B2945">
        <w:rPr>
          <w:color w:val="FF0000"/>
        </w:rPr>
        <w:t>freedom increase, the critical values decrease.  He is using a critical value based on a</w:t>
      </w:r>
    </w:p>
    <w:p w14:paraId="72A6D56F" w14:textId="77777777" w:rsidR="00843F5F" w:rsidRPr="009B2945" w:rsidRDefault="00843F5F" w:rsidP="00843F5F">
      <w:pPr>
        <w:pStyle w:val="Footer"/>
        <w:ind w:left="634" w:hanging="360"/>
        <w:rPr>
          <w:color w:val="FF0000"/>
        </w:rPr>
      </w:pPr>
      <w:r w:rsidRPr="009B2945">
        <w:rPr>
          <w:color w:val="FF0000"/>
        </w:rPr>
        <w:t>df=13 which is 2.093.  He should have used df=23 which is 2.069.  He is more likely</w:t>
      </w:r>
    </w:p>
    <w:p w14:paraId="0556F0A6" w14:textId="77777777" w:rsidR="00843F5F" w:rsidRDefault="00843F5F" w:rsidP="00843F5F">
      <w:pPr>
        <w:pStyle w:val="Footer"/>
        <w:ind w:left="634" w:hanging="360"/>
        <w:rPr>
          <w:color w:val="FF0000"/>
        </w:rPr>
      </w:pPr>
      <w:r w:rsidRPr="009B2945">
        <w:rPr>
          <w:color w:val="FF0000"/>
        </w:rPr>
        <w:t>to fail to reject Ho because of the larger critical value.</w:t>
      </w:r>
    </w:p>
    <w:p w14:paraId="735AC461" w14:textId="77777777" w:rsidR="00843F5F" w:rsidRDefault="00843F5F" w:rsidP="00843F5F">
      <w:pPr>
        <w:pStyle w:val="Footer"/>
        <w:ind w:left="634" w:hanging="360"/>
        <w:rPr>
          <w:color w:val="FF0000"/>
        </w:rPr>
      </w:pPr>
    </w:p>
    <w:p w14:paraId="7C2CA04A" w14:textId="77777777" w:rsidR="00C717E5" w:rsidRPr="00C717E5" w:rsidRDefault="00C717E5" w:rsidP="00CE2D54">
      <w:pPr>
        <w:contextualSpacing/>
        <w:rPr>
          <w:bCs/>
        </w:rPr>
      </w:pPr>
    </w:p>
    <w:p w14:paraId="570E3C2E" w14:textId="77777777" w:rsidR="00C717E5" w:rsidRDefault="00F62A2B" w:rsidP="00CE2D54">
      <w:pPr>
        <w:numPr>
          <w:ilvl w:val="0"/>
          <w:numId w:val="2"/>
        </w:numPr>
        <w:contextualSpacing/>
        <w:rPr>
          <w:bCs/>
        </w:rPr>
      </w:pPr>
      <w:r>
        <w:t xml:space="preserve">Question 6. </w:t>
      </w:r>
      <w:r w:rsidR="00C717E5">
        <w:t xml:space="preserve"> </w:t>
      </w:r>
      <w:r>
        <w:t xml:space="preserve">A researcher hypothesizes that individuals who listen to classical music </w:t>
      </w:r>
      <w:commentRangeStart w:id="40"/>
      <w:r>
        <w:t xml:space="preserve">will score differently form </w:t>
      </w:r>
      <w:commentRangeEnd w:id="40"/>
      <w:r w:rsidR="00843F5F">
        <w:rPr>
          <w:rStyle w:val="CommentReference"/>
        </w:rPr>
        <w:commentReference w:id="40"/>
      </w:r>
      <w:r>
        <w:t xml:space="preserve">the general population on a test of spatial ability.  On a standardized test of spatial ability, </w:t>
      </w:r>
      <w:r w:rsidRPr="00F62A2B">
        <w:t>μ</w:t>
      </w:r>
      <w:r>
        <w:t xml:space="preserve"> = 58.  A random sample of 14 individuals who listen to classical music is given the same test.  Their scores on the test are 52, 59, 63, 65, 58, 55, 62, 63, 53, 59, 57, 61, 60, 59.</w:t>
      </w:r>
    </w:p>
    <w:p w14:paraId="58278FF2" w14:textId="77777777" w:rsidR="00C717E5" w:rsidRPr="00C717E5" w:rsidRDefault="00C717E5" w:rsidP="00CE2D54">
      <w:pPr>
        <w:contextualSpacing/>
        <w:rPr>
          <w:bCs/>
        </w:rPr>
      </w:pPr>
    </w:p>
    <w:p w14:paraId="00CA0B96" w14:textId="77777777" w:rsidR="001264CF" w:rsidRPr="00CE2D54" w:rsidRDefault="001264CF" w:rsidP="00CE2D54">
      <w:pPr>
        <w:numPr>
          <w:ilvl w:val="0"/>
          <w:numId w:val="3"/>
        </w:numPr>
        <w:contextualSpacing/>
      </w:pPr>
      <w:r>
        <w:t>Is this a one- or two-tailed test?</w:t>
      </w:r>
      <w:r w:rsidR="000D4B8B">
        <w:t xml:space="preserve">  </w:t>
      </w:r>
      <w:r w:rsidR="000D4B8B" w:rsidRPr="000D4B8B">
        <w:rPr>
          <w:color w:val="3366FF"/>
        </w:rPr>
        <w:t>Two-tailed test.</w:t>
      </w:r>
    </w:p>
    <w:p w14:paraId="622B36B5" w14:textId="77777777" w:rsidR="00CE2D54" w:rsidRDefault="00CE2D54" w:rsidP="00CE2D54">
      <w:pPr>
        <w:ind w:left="2160"/>
        <w:contextualSpacing/>
      </w:pPr>
    </w:p>
    <w:p w14:paraId="2EDEA6F5" w14:textId="77777777" w:rsidR="003A44D7" w:rsidRPr="00CE2D54" w:rsidRDefault="001264CF" w:rsidP="00CE2D54">
      <w:pPr>
        <w:numPr>
          <w:ilvl w:val="0"/>
          <w:numId w:val="3"/>
        </w:numPr>
        <w:contextualSpacing/>
        <w:rPr>
          <w:bCs/>
        </w:rPr>
      </w:pPr>
      <w:r>
        <w:t>What are H</w:t>
      </w:r>
      <w:r w:rsidRPr="00B75B7F">
        <w:rPr>
          <w:vertAlign w:val="subscript"/>
        </w:rPr>
        <w:t xml:space="preserve">0 </w:t>
      </w:r>
      <w:r w:rsidRPr="00B75B7F">
        <w:rPr>
          <w:bCs/>
        </w:rPr>
        <w:t xml:space="preserve">and </w:t>
      </w:r>
      <w:r>
        <w:t>H</w:t>
      </w:r>
      <w:r w:rsidRPr="00B75B7F">
        <w:rPr>
          <w:vertAlign w:val="subscript"/>
        </w:rPr>
        <w:t xml:space="preserve">a </w:t>
      </w:r>
      <w:r w:rsidRPr="00B75B7F">
        <w:rPr>
          <w:bCs/>
        </w:rPr>
        <w:t>for this study?</w:t>
      </w:r>
      <w:r w:rsidR="000D4B8B" w:rsidRPr="00B75B7F">
        <w:rPr>
          <w:bCs/>
        </w:rPr>
        <w:t xml:space="preserve">  </w:t>
      </w:r>
      <w:r w:rsidR="00B75B7F">
        <w:rPr>
          <w:bCs/>
          <w:color w:val="3366FF"/>
        </w:rPr>
        <w:t>H</w:t>
      </w:r>
      <w:r w:rsidR="00B75B7F">
        <w:rPr>
          <w:bCs/>
          <w:color w:val="3366FF"/>
          <w:vertAlign w:val="subscript"/>
        </w:rPr>
        <w:t>0</w:t>
      </w:r>
      <w:r w:rsidR="00B75B7F">
        <w:rPr>
          <w:bCs/>
          <w:color w:val="3366FF"/>
        </w:rPr>
        <w:t xml:space="preserve">: </w:t>
      </w:r>
      <w:r w:rsidR="00B75B7F" w:rsidRPr="00845040">
        <w:rPr>
          <w:bCs/>
          <w:color w:val="3366FF"/>
        </w:rPr>
        <w:t>µ</w:t>
      </w:r>
      <w:r w:rsidR="00B75B7F">
        <w:rPr>
          <w:bCs/>
          <w:color w:val="3366FF"/>
        </w:rPr>
        <w:t xml:space="preserve"> = 58 and H</w:t>
      </w:r>
      <w:r w:rsidR="00B75B7F">
        <w:rPr>
          <w:bCs/>
          <w:color w:val="3366FF"/>
          <w:vertAlign w:val="subscript"/>
        </w:rPr>
        <w:t>a</w:t>
      </w:r>
      <w:r w:rsidR="00B75B7F">
        <w:rPr>
          <w:bCs/>
          <w:color w:val="3366FF"/>
        </w:rPr>
        <w:t xml:space="preserve">: µ </w:t>
      </w:r>
      <w:r w:rsidR="00126235" w:rsidRPr="00126235">
        <w:rPr>
          <w:bCs/>
          <w:color w:val="3366FF"/>
        </w:rPr>
        <w:t>≠</w:t>
      </w:r>
      <w:r w:rsidR="00126235">
        <w:rPr>
          <w:bCs/>
          <w:color w:val="3366FF"/>
        </w:rPr>
        <w:t xml:space="preserve"> 58</w:t>
      </w:r>
    </w:p>
    <w:p w14:paraId="2EB7C4D8" w14:textId="77777777" w:rsidR="00CE2D54" w:rsidRDefault="00CE2D54" w:rsidP="00CE2D54">
      <w:pPr>
        <w:ind w:left="2160"/>
        <w:contextualSpacing/>
        <w:rPr>
          <w:bCs/>
        </w:rPr>
      </w:pPr>
    </w:p>
    <w:p w14:paraId="5B076304" w14:textId="77777777" w:rsidR="00BF013B" w:rsidRPr="00843F5F" w:rsidRDefault="001264CF" w:rsidP="00CE2D54">
      <w:pPr>
        <w:numPr>
          <w:ilvl w:val="0"/>
          <w:numId w:val="3"/>
        </w:numPr>
        <w:contextualSpacing/>
        <w:rPr>
          <w:bCs/>
          <w:highlight w:val="yellow"/>
        </w:rPr>
      </w:pPr>
      <w:r w:rsidRPr="00843F5F">
        <w:rPr>
          <w:bCs/>
          <w:highlight w:val="yellow"/>
        </w:rPr>
        <w:t>Compute t</w:t>
      </w:r>
      <w:r w:rsidRPr="00843F5F">
        <w:rPr>
          <w:bCs/>
          <w:highlight w:val="yellow"/>
          <w:vertAlign w:val="subscript"/>
        </w:rPr>
        <w:t>obt</w:t>
      </w:r>
      <w:r w:rsidRPr="00843F5F">
        <w:rPr>
          <w:bCs/>
          <w:highlight w:val="yellow"/>
        </w:rPr>
        <w:t>.</w:t>
      </w:r>
      <w:r w:rsidR="003A44D7" w:rsidRPr="00843F5F">
        <w:rPr>
          <w:bCs/>
          <w:highlight w:val="yellow"/>
        </w:rPr>
        <w:t xml:space="preserve">  </w:t>
      </w:r>
      <w:r w:rsidR="00BF013B" w:rsidRPr="00843F5F">
        <w:rPr>
          <w:color w:val="3366FF"/>
          <w:highlight w:val="yellow"/>
        </w:rPr>
        <w:t>Example: t</w:t>
      </w:r>
      <w:r w:rsidR="009401EA" w:rsidRPr="00843F5F">
        <w:rPr>
          <w:color w:val="3366FF"/>
          <w:highlight w:val="yellow"/>
          <w:vertAlign w:val="subscript"/>
        </w:rPr>
        <w:t>obt</w:t>
      </w:r>
      <w:r w:rsidR="00BF013B" w:rsidRPr="00843F5F">
        <w:rPr>
          <w:color w:val="3366FF"/>
          <w:highlight w:val="yellow"/>
          <w:vertAlign w:val="subscript"/>
        </w:rPr>
        <w:t xml:space="preserve"> </w:t>
      </w:r>
      <w:r w:rsidR="00BF013B" w:rsidRPr="00843F5F">
        <w:rPr>
          <w:color w:val="3366FF"/>
          <w:highlight w:val="yellow"/>
        </w:rPr>
        <w:t>= (x̅ -</w:t>
      </w:r>
      <w:r w:rsidR="00BF013B" w:rsidRPr="00843F5F">
        <w:rPr>
          <w:bCs/>
          <w:color w:val="3366FF"/>
          <w:highlight w:val="yellow"/>
        </w:rPr>
        <w:t xml:space="preserve"> µ)</w:t>
      </w:r>
      <w:r w:rsidR="003A44D7" w:rsidRPr="00843F5F">
        <w:rPr>
          <w:color w:val="3366FF"/>
          <w:highlight w:val="yellow"/>
        </w:rPr>
        <w:t xml:space="preserve"> *</w:t>
      </w:r>
      <w:r w:rsidR="00BF013B" w:rsidRPr="00843F5F">
        <w:rPr>
          <w:color w:val="3366FF"/>
          <w:highlight w:val="yellow"/>
        </w:rPr>
        <w:t xml:space="preserve"> ((√n)</w:t>
      </w:r>
      <w:r w:rsidR="003A44D7" w:rsidRPr="00843F5F">
        <w:rPr>
          <w:color w:val="3366FF"/>
          <w:highlight w:val="yellow"/>
        </w:rPr>
        <w:t xml:space="preserve"> ÷ sd</w:t>
      </w:r>
      <w:r w:rsidR="00BF013B" w:rsidRPr="00843F5F">
        <w:rPr>
          <w:color w:val="3366FF"/>
          <w:highlight w:val="yellow"/>
        </w:rPr>
        <w:t>)</w:t>
      </w:r>
    </w:p>
    <w:p w14:paraId="456E7468" w14:textId="77777777" w:rsidR="00CE2D54" w:rsidRPr="00843F5F" w:rsidRDefault="00CE2D54" w:rsidP="00CE2D54">
      <w:pPr>
        <w:ind w:left="2160"/>
        <w:contextualSpacing/>
        <w:rPr>
          <w:bCs/>
          <w:highlight w:val="yellow"/>
        </w:rPr>
      </w:pPr>
    </w:p>
    <w:p w14:paraId="39749F76" w14:textId="77777777" w:rsidR="003A44D7" w:rsidRPr="00843F5F" w:rsidRDefault="003A44D7" w:rsidP="00CE2D54">
      <w:pPr>
        <w:ind w:left="2160"/>
        <w:contextualSpacing/>
        <w:rPr>
          <w:bCs/>
          <w:color w:val="3366FF"/>
          <w:highlight w:val="yellow"/>
        </w:rPr>
      </w:pPr>
      <w:r w:rsidRPr="00843F5F">
        <w:rPr>
          <w:bCs/>
          <w:color w:val="3366FF"/>
          <w:highlight w:val="yellow"/>
        </w:rPr>
        <w:t>Standard Deviation = Find the m</w:t>
      </w:r>
      <w:r w:rsidR="00FF5C7F" w:rsidRPr="00843F5F">
        <w:rPr>
          <w:bCs/>
          <w:color w:val="3366FF"/>
          <w:highlight w:val="yellow"/>
        </w:rPr>
        <w:t xml:space="preserve">ean.  </w:t>
      </w:r>
      <w:r w:rsidRPr="00843F5F">
        <w:rPr>
          <w:bCs/>
          <w:color w:val="3366FF"/>
          <w:highlight w:val="yellow"/>
        </w:rPr>
        <w:t xml:space="preserve">Then for each number: subtract the </w:t>
      </w:r>
      <w:r w:rsidR="00FF5C7F" w:rsidRPr="00843F5F">
        <w:rPr>
          <w:bCs/>
          <w:color w:val="3366FF"/>
          <w:highlight w:val="yellow"/>
        </w:rPr>
        <w:t>m</w:t>
      </w:r>
      <w:r w:rsidRPr="00843F5F">
        <w:rPr>
          <w:bCs/>
          <w:color w:val="3366FF"/>
          <w:highlight w:val="yellow"/>
        </w:rPr>
        <w:t>ean and square the result.  Then work out the mean of</w:t>
      </w:r>
      <w:r w:rsidR="00FF5C7F" w:rsidRPr="00843F5F">
        <w:rPr>
          <w:bCs/>
          <w:color w:val="3366FF"/>
          <w:highlight w:val="yellow"/>
        </w:rPr>
        <w:t xml:space="preserve"> those squared differences.  Finally, find</w:t>
      </w:r>
      <w:r w:rsidRPr="00843F5F">
        <w:rPr>
          <w:bCs/>
          <w:color w:val="3366FF"/>
          <w:highlight w:val="yellow"/>
        </w:rPr>
        <w:t xml:space="preserve"> the square root of that </w:t>
      </w:r>
      <w:r w:rsidR="00FF5C7F" w:rsidRPr="00843F5F">
        <w:rPr>
          <w:bCs/>
          <w:color w:val="3366FF"/>
          <w:highlight w:val="yellow"/>
        </w:rPr>
        <w:t>number.</w:t>
      </w:r>
    </w:p>
    <w:p w14:paraId="4A163800" w14:textId="77777777" w:rsidR="00FF5C7F" w:rsidRPr="00843F5F" w:rsidRDefault="00FF5C7F" w:rsidP="00CE2D54">
      <w:pPr>
        <w:ind w:left="2160"/>
        <w:contextualSpacing/>
        <w:rPr>
          <w:bCs/>
          <w:color w:val="3366FF"/>
          <w:highlight w:val="yellow"/>
        </w:rPr>
      </w:pPr>
    </w:p>
    <w:p w14:paraId="516F3270" w14:textId="77777777" w:rsidR="009401EA" w:rsidRPr="00843F5F" w:rsidRDefault="00BF013B" w:rsidP="00CE2D54">
      <w:pPr>
        <w:ind w:left="2160"/>
        <w:contextualSpacing/>
        <w:rPr>
          <w:color w:val="3366FF"/>
          <w:highlight w:val="yellow"/>
        </w:rPr>
      </w:pPr>
      <w:r w:rsidRPr="00843F5F">
        <w:rPr>
          <w:color w:val="3366FF"/>
          <w:highlight w:val="yellow"/>
        </w:rPr>
        <w:tab/>
      </w:r>
      <w:r w:rsidRPr="00843F5F">
        <w:rPr>
          <w:color w:val="3366FF"/>
          <w:highlight w:val="yellow"/>
        </w:rPr>
        <w:tab/>
      </w:r>
      <w:r w:rsidRPr="00843F5F">
        <w:rPr>
          <w:color w:val="3366FF"/>
          <w:highlight w:val="yellow"/>
        </w:rPr>
        <w:tab/>
      </w:r>
      <w:r w:rsidR="00C81B69" w:rsidRPr="00843F5F">
        <w:rPr>
          <w:color w:val="3366FF"/>
          <w:highlight w:val="yellow"/>
        </w:rPr>
        <w:t>t = (46</w:t>
      </w:r>
      <w:r w:rsidR="00FF5C7F" w:rsidRPr="00843F5F">
        <w:rPr>
          <w:color w:val="3366FF"/>
          <w:highlight w:val="yellow"/>
        </w:rPr>
        <w:t xml:space="preserve"> - 58) *</w:t>
      </w:r>
      <w:r w:rsidR="00126235" w:rsidRPr="00843F5F">
        <w:rPr>
          <w:color w:val="3366FF"/>
          <w:highlight w:val="yellow"/>
        </w:rPr>
        <w:t xml:space="preserve"> ((√14)</w:t>
      </w:r>
      <w:r w:rsidR="00FF5C7F" w:rsidRPr="00843F5F">
        <w:rPr>
          <w:color w:val="3366FF"/>
          <w:highlight w:val="yellow"/>
        </w:rPr>
        <w:t xml:space="preserve"> ÷ </w:t>
      </w:r>
      <w:r w:rsidR="00C81B69" w:rsidRPr="00843F5F">
        <w:rPr>
          <w:color w:val="3366FF"/>
          <w:highlight w:val="yellow"/>
        </w:rPr>
        <w:t>1.252</w:t>
      </w:r>
      <w:r w:rsidR="00FF5C7F" w:rsidRPr="00843F5F">
        <w:rPr>
          <w:color w:val="3366FF"/>
          <w:highlight w:val="yellow"/>
        </w:rPr>
        <w:t xml:space="preserve"> </w:t>
      </w:r>
      <w:r w:rsidR="00126235" w:rsidRPr="00843F5F">
        <w:rPr>
          <w:color w:val="3366FF"/>
          <w:highlight w:val="yellow"/>
        </w:rPr>
        <w:t>)</w:t>
      </w:r>
      <w:r w:rsidR="00126235" w:rsidRPr="00843F5F">
        <w:rPr>
          <w:highlight w:val="yellow"/>
        </w:rPr>
        <w:br/>
      </w:r>
      <w:r w:rsidR="00126235" w:rsidRPr="00843F5F">
        <w:rPr>
          <w:highlight w:val="yellow"/>
        </w:rPr>
        <w:tab/>
      </w:r>
      <w:r w:rsidR="00126235" w:rsidRPr="00843F5F">
        <w:rPr>
          <w:highlight w:val="yellow"/>
        </w:rPr>
        <w:tab/>
      </w:r>
      <w:r w:rsidR="00126235" w:rsidRPr="00843F5F">
        <w:rPr>
          <w:highlight w:val="yellow"/>
        </w:rPr>
        <w:tab/>
      </w:r>
      <w:r w:rsidR="00C81B69" w:rsidRPr="00843F5F">
        <w:rPr>
          <w:color w:val="3366FF"/>
          <w:highlight w:val="yellow"/>
        </w:rPr>
        <w:t>t = -12 * (</w:t>
      </w:r>
      <w:r w:rsidR="009401EA" w:rsidRPr="00843F5F">
        <w:rPr>
          <w:color w:val="3366FF"/>
          <w:highlight w:val="yellow"/>
        </w:rPr>
        <w:t>3.74</w:t>
      </w:r>
      <w:r w:rsidR="00C81B69" w:rsidRPr="00843F5F">
        <w:rPr>
          <w:color w:val="3366FF"/>
          <w:highlight w:val="yellow"/>
        </w:rPr>
        <w:t xml:space="preserve"> ÷ 1.252</w:t>
      </w:r>
      <w:r w:rsidR="009401EA" w:rsidRPr="00843F5F">
        <w:rPr>
          <w:color w:val="3366FF"/>
          <w:highlight w:val="yellow"/>
        </w:rPr>
        <w:t>)</w:t>
      </w:r>
    </w:p>
    <w:p w14:paraId="31EED5BE" w14:textId="77777777" w:rsidR="009401EA" w:rsidRPr="00843F5F" w:rsidRDefault="00C81B69" w:rsidP="00CE2D54">
      <w:pPr>
        <w:ind w:left="2160"/>
        <w:contextualSpacing/>
        <w:rPr>
          <w:color w:val="3366FF"/>
          <w:highlight w:val="yellow"/>
        </w:rPr>
      </w:pPr>
      <w:r w:rsidRPr="00843F5F">
        <w:rPr>
          <w:color w:val="3366FF"/>
          <w:highlight w:val="yellow"/>
        </w:rPr>
        <w:tab/>
      </w:r>
      <w:r w:rsidRPr="00843F5F">
        <w:rPr>
          <w:color w:val="3366FF"/>
          <w:highlight w:val="yellow"/>
        </w:rPr>
        <w:tab/>
      </w:r>
      <w:r w:rsidRPr="00843F5F">
        <w:rPr>
          <w:color w:val="3366FF"/>
          <w:highlight w:val="yellow"/>
        </w:rPr>
        <w:tab/>
        <w:t>t = -12 * 2.987</w:t>
      </w:r>
    </w:p>
    <w:p w14:paraId="328AB8CF" w14:textId="77777777" w:rsidR="00126235" w:rsidRPr="009401EA" w:rsidRDefault="009401EA" w:rsidP="00CE2D54">
      <w:pPr>
        <w:ind w:left="2160"/>
        <w:contextualSpacing/>
        <w:rPr>
          <w:color w:val="3366FF"/>
        </w:rPr>
      </w:pPr>
      <w:r w:rsidRPr="00843F5F">
        <w:rPr>
          <w:color w:val="3366FF"/>
          <w:highlight w:val="yellow"/>
        </w:rPr>
        <w:tab/>
      </w:r>
      <w:r w:rsidRPr="00843F5F">
        <w:rPr>
          <w:color w:val="3366FF"/>
          <w:highlight w:val="yellow"/>
        </w:rPr>
        <w:tab/>
      </w:r>
      <w:r w:rsidRPr="00843F5F">
        <w:rPr>
          <w:color w:val="3366FF"/>
          <w:highlight w:val="yellow"/>
        </w:rPr>
        <w:tab/>
        <w:t>t</w:t>
      </w:r>
      <w:r w:rsidRPr="00843F5F">
        <w:rPr>
          <w:color w:val="3366FF"/>
          <w:highlight w:val="yellow"/>
          <w:vertAlign w:val="subscript"/>
        </w:rPr>
        <w:t>obt</w:t>
      </w:r>
      <w:r w:rsidR="00C81B69" w:rsidRPr="00843F5F">
        <w:rPr>
          <w:color w:val="3366FF"/>
          <w:highlight w:val="yellow"/>
        </w:rPr>
        <w:t xml:space="preserve"> = -35.844</w:t>
      </w:r>
    </w:p>
    <w:p w14:paraId="0EE0AE6D" w14:textId="77777777" w:rsidR="00126235" w:rsidRPr="00126235" w:rsidRDefault="00126235" w:rsidP="00CE2D54">
      <w:pPr>
        <w:contextualSpacing/>
        <w:rPr>
          <w:bCs/>
        </w:rPr>
      </w:pPr>
    </w:p>
    <w:p w14:paraId="5C903B2D" w14:textId="77777777" w:rsidR="003A44D7" w:rsidRPr="003A44D7" w:rsidRDefault="001264CF" w:rsidP="00CE2D54">
      <w:pPr>
        <w:numPr>
          <w:ilvl w:val="0"/>
          <w:numId w:val="3"/>
        </w:numPr>
        <w:contextualSpacing/>
        <w:rPr>
          <w:bCs/>
        </w:rPr>
      </w:pPr>
      <w:r w:rsidRPr="00126235">
        <w:rPr>
          <w:bCs/>
        </w:rPr>
        <w:t>What is t</w:t>
      </w:r>
      <w:r w:rsidRPr="00126235">
        <w:rPr>
          <w:bCs/>
          <w:vertAlign w:val="subscript"/>
        </w:rPr>
        <w:t>cv</w:t>
      </w:r>
      <w:r w:rsidRPr="00126235">
        <w:rPr>
          <w:bCs/>
        </w:rPr>
        <w:t>?</w:t>
      </w:r>
      <w:r w:rsidR="009401EA">
        <w:rPr>
          <w:bCs/>
        </w:rPr>
        <w:t xml:space="preserve">  </w:t>
      </w:r>
    </w:p>
    <w:p w14:paraId="243B144D" w14:textId="77777777" w:rsidR="00093448" w:rsidRDefault="00093448" w:rsidP="00CE2D54">
      <w:pPr>
        <w:contextualSpacing/>
        <w:rPr>
          <w:color w:val="3366FF"/>
        </w:rPr>
      </w:pPr>
      <w:r>
        <w:rPr>
          <w:color w:val="3366FF"/>
        </w:rPr>
        <w:tab/>
      </w:r>
      <w:r>
        <w:rPr>
          <w:color w:val="3366FF"/>
        </w:rPr>
        <w:tab/>
      </w:r>
      <w:r>
        <w:rPr>
          <w:color w:val="3366FF"/>
        </w:rPr>
        <w:tab/>
      </w:r>
      <w:r>
        <w:rPr>
          <w:color w:val="3366FF"/>
        </w:rPr>
        <w:tab/>
      </w:r>
      <w:r>
        <w:rPr>
          <w:color w:val="3366FF"/>
        </w:rPr>
        <w:tab/>
        <w:t>df = 14 – 1 = 13</w:t>
      </w:r>
    </w:p>
    <w:p w14:paraId="0986977B" w14:textId="77777777" w:rsidR="00093448" w:rsidRDefault="00093448" w:rsidP="00CE2D54">
      <w:pPr>
        <w:contextualSpacing/>
        <w:rPr>
          <w:color w:val="3366FF"/>
        </w:rPr>
      </w:pPr>
      <w:r>
        <w:rPr>
          <w:color w:val="3366FF"/>
        </w:rPr>
        <w:tab/>
      </w:r>
      <w:r>
        <w:rPr>
          <w:color w:val="3366FF"/>
        </w:rPr>
        <w:tab/>
      </w:r>
      <w:r>
        <w:rPr>
          <w:color w:val="3366FF"/>
        </w:rPr>
        <w:tab/>
      </w:r>
      <w:r>
        <w:rPr>
          <w:color w:val="3366FF"/>
        </w:rPr>
        <w:tab/>
      </w:r>
      <w:r>
        <w:rPr>
          <w:color w:val="3366FF"/>
        </w:rPr>
        <w:tab/>
        <w:t>t</w:t>
      </w:r>
      <w:r>
        <w:rPr>
          <w:color w:val="3366FF"/>
          <w:vertAlign w:val="subscript"/>
        </w:rPr>
        <w:t>cv</w:t>
      </w:r>
      <w:r>
        <w:rPr>
          <w:color w:val="3366FF"/>
        </w:rPr>
        <w:t xml:space="preserve">: ±2.1604 at df </w:t>
      </w:r>
      <w:r w:rsidRPr="00407A45">
        <w:rPr>
          <w:color w:val="3366FF"/>
        </w:rPr>
        <w:t>= 13</w:t>
      </w:r>
    </w:p>
    <w:p w14:paraId="0B6E046E" w14:textId="77777777" w:rsidR="00093448" w:rsidRPr="00126235" w:rsidRDefault="00093448" w:rsidP="00CE2D54">
      <w:pPr>
        <w:ind w:left="2160"/>
        <w:contextualSpacing/>
        <w:rPr>
          <w:bCs/>
        </w:rPr>
      </w:pPr>
    </w:p>
    <w:p w14:paraId="16ACB306" w14:textId="77777777" w:rsidR="001264CF" w:rsidRPr="00976179" w:rsidRDefault="001264CF" w:rsidP="00CE2D54">
      <w:pPr>
        <w:numPr>
          <w:ilvl w:val="0"/>
          <w:numId w:val="3"/>
        </w:numPr>
        <w:contextualSpacing/>
        <w:rPr>
          <w:bCs/>
          <w:color w:val="3366FF"/>
        </w:rPr>
      </w:pPr>
      <w:r>
        <w:rPr>
          <w:bCs/>
        </w:rPr>
        <w:t>Should H</w:t>
      </w:r>
      <w:r>
        <w:rPr>
          <w:bCs/>
          <w:vertAlign w:val="subscript"/>
        </w:rPr>
        <w:t>o</w:t>
      </w:r>
      <w:r>
        <w:rPr>
          <w:bCs/>
        </w:rPr>
        <w:t xml:space="preserve"> be rejected?</w:t>
      </w:r>
      <w:r w:rsidR="00C81B69">
        <w:rPr>
          <w:bCs/>
        </w:rPr>
        <w:t xml:space="preserve">  </w:t>
      </w:r>
      <w:r w:rsidR="00C81B69" w:rsidRPr="00F63257">
        <w:rPr>
          <w:bCs/>
          <w:color w:val="3366FF"/>
        </w:rPr>
        <w:t>Yes, because</w:t>
      </w:r>
      <w:r w:rsidRPr="00F63257">
        <w:rPr>
          <w:bCs/>
          <w:color w:val="3366FF"/>
        </w:rPr>
        <w:t xml:space="preserve"> </w:t>
      </w:r>
      <w:r w:rsidR="00F63257" w:rsidRPr="00F63257">
        <w:rPr>
          <w:color w:val="3366FF"/>
        </w:rPr>
        <w:t>t</w:t>
      </w:r>
      <w:r w:rsidR="00F63257" w:rsidRPr="00F63257">
        <w:rPr>
          <w:color w:val="3366FF"/>
          <w:vertAlign w:val="subscript"/>
        </w:rPr>
        <w:t>obt</w:t>
      </w:r>
      <w:r w:rsidR="00F63257" w:rsidRPr="00F63257">
        <w:rPr>
          <w:color w:val="3366FF"/>
        </w:rPr>
        <w:t xml:space="preserve"> = -</w:t>
      </w:r>
      <w:commentRangeStart w:id="41"/>
      <w:r w:rsidR="00F63257" w:rsidRPr="00F63257">
        <w:rPr>
          <w:color w:val="3366FF"/>
        </w:rPr>
        <w:t>35.844</w:t>
      </w:r>
      <w:r w:rsidR="00F63257">
        <w:rPr>
          <w:color w:val="3366FF"/>
        </w:rPr>
        <w:t xml:space="preserve"> is less than 13.</w:t>
      </w:r>
      <w:r>
        <w:rPr>
          <w:bCs/>
        </w:rPr>
        <w:t xml:space="preserve"> </w:t>
      </w:r>
      <w:commentRangeEnd w:id="41"/>
      <w:r w:rsidR="00843F5F">
        <w:rPr>
          <w:rStyle w:val="CommentReference"/>
        </w:rPr>
        <w:commentReference w:id="41"/>
      </w:r>
      <w:r>
        <w:rPr>
          <w:bCs/>
        </w:rPr>
        <w:t>What should the research conclude?</w:t>
      </w:r>
      <w:r w:rsidR="00F63257">
        <w:rPr>
          <w:bCs/>
        </w:rPr>
        <w:t xml:space="preserve">  </w:t>
      </w:r>
      <w:r w:rsidR="00F63257" w:rsidRPr="00976179">
        <w:rPr>
          <w:bCs/>
          <w:color w:val="3366FF"/>
        </w:rPr>
        <w:t>The researcher should conclude that H</w:t>
      </w:r>
      <w:r w:rsidR="00F63257" w:rsidRPr="00976179">
        <w:rPr>
          <w:bCs/>
          <w:color w:val="3366FF"/>
          <w:vertAlign w:val="subscript"/>
        </w:rPr>
        <w:t>0</w:t>
      </w:r>
      <w:r w:rsidR="00F63257" w:rsidRPr="00976179">
        <w:rPr>
          <w:bCs/>
          <w:color w:val="3366FF"/>
        </w:rPr>
        <w:t xml:space="preserve"> will be rejected</w:t>
      </w:r>
      <w:r w:rsidR="00976179">
        <w:rPr>
          <w:bCs/>
          <w:color w:val="3366FF"/>
        </w:rPr>
        <w:t xml:space="preserve"> and it </w:t>
      </w:r>
      <w:commentRangeStart w:id="42"/>
      <w:r w:rsidR="00976179">
        <w:rPr>
          <w:bCs/>
          <w:color w:val="3366FF"/>
        </w:rPr>
        <w:t xml:space="preserve">will likely </w:t>
      </w:r>
      <w:commentRangeEnd w:id="42"/>
      <w:r w:rsidR="00843F5F">
        <w:rPr>
          <w:rStyle w:val="CommentReference"/>
        </w:rPr>
        <w:commentReference w:id="42"/>
      </w:r>
      <w:r w:rsidR="00976179">
        <w:rPr>
          <w:bCs/>
          <w:color w:val="3366FF"/>
        </w:rPr>
        <w:t>be a Type I error.</w:t>
      </w:r>
    </w:p>
    <w:p w14:paraId="7A5CB675" w14:textId="77777777" w:rsidR="00976179" w:rsidRDefault="00976179" w:rsidP="00CE2D54">
      <w:pPr>
        <w:ind w:left="2160"/>
        <w:contextualSpacing/>
        <w:rPr>
          <w:bCs/>
        </w:rPr>
      </w:pPr>
    </w:p>
    <w:p w14:paraId="51D09912" w14:textId="77777777" w:rsidR="001264CF" w:rsidRPr="00555E0D" w:rsidRDefault="001264CF" w:rsidP="00CE2D54">
      <w:pPr>
        <w:numPr>
          <w:ilvl w:val="0"/>
          <w:numId w:val="3"/>
        </w:numPr>
        <w:contextualSpacing/>
        <w:rPr>
          <w:bCs/>
        </w:rPr>
      </w:pPr>
      <w:r>
        <w:rPr>
          <w:bCs/>
        </w:rPr>
        <w:t>Determine the 95% confidence interval for the population mean, based on the sample mean.</w:t>
      </w:r>
      <w:r w:rsidR="00BE7AC2">
        <w:rPr>
          <w:bCs/>
        </w:rPr>
        <w:t xml:space="preserve">  </w:t>
      </w:r>
      <w:r w:rsidR="00BE7AC2" w:rsidRPr="00BE7AC2">
        <w:rPr>
          <w:bCs/>
          <w:color w:val="3366FF"/>
        </w:rPr>
        <w:t xml:space="preserve">Example: CI = </w:t>
      </w:r>
      <w:r w:rsidR="00BE7AC2" w:rsidRPr="00BE7AC2">
        <w:rPr>
          <w:color w:val="3366FF"/>
        </w:rPr>
        <w:t>(x̅ ± t</w:t>
      </w:r>
      <w:r w:rsidR="00BE7AC2" w:rsidRPr="00BE7AC2">
        <w:rPr>
          <w:color w:val="3366FF"/>
          <w:vertAlign w:val="subscript"/>
        </w:rPr>
        <w:t>cv</w:t>
      </w:r>
      <w:r w:rsidR="00BB3454">
        <w:rPr>
          <w:bCs/>
          <w:color w:val="3366FF"/>
        </w:rPr>
        <w:t>) * (</w:t>
      </w:r>
      <w:r w:rsidR="00BB3454" w:rsidRPr="004E5194">
        <w:rPr>
          <w:color w:val="3366FF"/>
        </w:rPr>
        <w:t>σ</w:t>
      </w:r>
      <w:r w:rsidR="00BE7AC2" w:rsidRPr="00BE7AC2">
        <w:rPr>
          <w:bCs/>
          <w:color w:val="3366FF"/>
        </w:rPr>
        <w:t xml:space="preserve"> </w:t>
      </w:r>
      <w:r w:rsidR="00BE7AC2" w:rsidRPr="00BE7AC2">
        <w:rPr>
          <w:color w:val="3366FF"/>
        </w:rPr>
        <w:t>÷ ((√n)</w:t>
      </w:r>
    </w:p>
    <w:p w14:paraId="4A8D170A" w14:textId="77777777" w:rsidR="00555E0D" w:rsidRDefault="00555E0D" w:rsidP="00CE2D54">
      <w:pPr>
        <w:ind w:left="2160"/>
        <w:contextualSpacing/>
        <w:rPr>
          <w:bCs/>
        </w:rPr>
      </w:pPr>
      <w:r>
        <w:rPr>
          <w:bCs/>
        </w:rPr>
        <w:tab/>
      </w:r>
    </w:p>
    <w:p w14:paraId="21B9A9C2" w14:textId="77777777" w:rsidR="00555E0D" w:rsidRPr="00555E0D" w:rsidRDefault="00555E0D" w:rsidP="00CE2D54">
      <w:pPr>
        <w:ind w:left="2160"/>
        <w:contextualSpacing/>
        <w:rPr>
          <w:bCs/>
          <w:color w:val="3366FF"/>
        </w:rPr>
      </w:pPr>
      <w:r w:rsidRPr="00555E0D">
        <w:rPr>
          <w:bCs/>
          <w:color w:val="3366FF"/>
        </w:rPr>
        <w:t xml:space="preserve">CI = </w:t>
      </w:r>
      <w:r w:rsidRPr="00555E0D">
        <w:rPr>
          <w:color w:val="3366FF"/>
        </w:rPr>
        <w:t>±0.66</w:t>
      </w:r>
      <w:r w:rsidR="00FD452D">
        <w:rPr>
          <w:color w:val="3366FF"/>
        </w:rPr>
        <w:t xml:space="preserve"> and the range for the true population mean: 45.34 to 46.66</w:t>
      </w:r>
    </w:p>
    <w:p w14:paraId="6AB24A1F" w14:textId="77777777" w:rsidR="00843F5F" w:rsidRPr="00011DE4" w:rsidRDefault="00843F5F" w:rsidP="00843F5F">
      <w:pPr>
        <w:pStyle w:val="Footer"/>
        <w:tabs>
          <w:tab w:val="clear" w:pos="4320"/>
          <w:tab w:val="clear" w:pos="8640"/>
        </w:tabs>
        <w:autoSpaceDE/>
        <w:autoSpaceDN/>
      </w:pPr>
      <w:r>
        <w:t xml:space="preserve">        </w:t>
      </w:r>
      <w:r>
        <w:tab/>
      </w:r>
      <w:r>
        <w:tab/>
      </w:r>
      <w:r>
        <w:tab/>
      </w:r>
      <w:r w:rsidRPr="00843F5F">
        <w:rPr>
          <w:color w:val="FF0000"/>
          <w:highlight w:val="yellow"/>
        </w:rPr>
        <w:t>CI</w:t>
      </w:r>
      <w:r w:rsidRPr="00843F5F">
        <w:rPr>
          <w:color w:val="FF0000"/>
          <w:highlight w:val="yellow"/>
          <w:vertAlign w:val="subscript"/>
        </w:rPr>
        <w:t>(95%)</w:t>
      </w:r>
      <w:r w:rsidRPr="00843F5F">
        <w:rPr>
          <w:highlight w:val="yellow"/>
        </w:rPr>
        <w:t xml:space="preserve"> </w:t>
      </w:r>
      <w:r w:rsidRPr="00843F5F">
        <w:rPr>
          <w:color w:val="000000"/>
          <w:highlight w:val="yellow"/>
        </w:rPr>
        <w:t xml:space="preserve"> =   </w:t>
      </w:r>
      <w:r w:rsidRPr="00843F5F">
        <w:rPr>
          <w:color w:val="FF0000"/>
          <w:highlight w:val="yellow"/>
        </w:rPr>
        <w:t>+56.805 (lower limit)</w:t>
      </w:r>
      <w:r w:rsidRPr="00843F5F">
        <w:rPr>
          <w:color w:val="000000"/>
          <w:highlight w:val="yellow"/>
        </w:rPr>
        <w:t xml:space="preserve"> -   </w:t>
      </w:r>
      <w:r w:rsidRPr="00843F5F">
        <w:rPr>
          <w:color w:val="FF0000"/>
          <w:highlight w:val="yellow"/>
        </w:rPr>
        <w:t>+ 61.19456 (upper limit)</w:t>
      </w:r>
    </w:p>
    <w:p w14:paraId="54D26E83" w14:textId="77777777" w:rsidR="00976179" w:rsidRDefault="00976179" w:rsidP="00CE2D54">
      <w:pPr>
        <w:ind w:left="2160"/>
        <w:contextualSpacing/>
        <w:rPr>
          <w:bCs/>
        </w:rPr>
      </w:pPr>
    </w:p>
    <w:p w14:paraId="27E67CF8" w14:textId="77777777" w:rsidR="001264CF" w:rsidRDefault="00C717E5" w:rsidP="00CE2D54">
      <w:pPr>
        <w:numPr>
          <w:ilvl w:val="0"/>
          <w:numId w:val="4"/>
        </w:numPr>
        <w:contextualSpacing/>
        <w:rPr>
          <w:bCs/>
        </w:rPr>
      </w:pPr>
      <w:r>
        <w:rPr>
          <w:bCs/>
        </w:rPr>
        <w:t xml:space="preserve">Question 8.  </w:t>
      </w:r>
      <w:r w:rsidR="001264CF">
        <w:rPr>
          <w:bCs/>
        </w:rPr>
        <w:t>A researcher believes that the percentage of people who exercise in California is greater than the national exercise rate.  The national rate is 20%.  The researcher gathers a random sample of 120 individuals who live in California and finds that the number who exercise regularly is 31 out of 120.</w:t>
      </w:r>
    </w:p>
    <w:p w14:paraId="505506B7" w14:textId="77777777" w:rsidR="00C717E5" w:rsidRDefault="00C717E5" w:rsidP="00CE2D54">
      <w:pPr>
        <w:contextualSpacing/>
        <w:rPr>
          <w:bCs/>
        </w:rPr>
      </w:pPr>
    </w:p>
    <w:p w14:paraId="68EF8567" w14:textId="77777777" w:rsidR="001264CF" w:rsidRDefault="001264CF" w:rsidP="00CE2D54">
      <w:pPr>
        <w:numPr>
          <w:ilvl w:val="0"/>
          <w:numId w:val="5"/>
        </w:numPr>
        <w:contextualSpacing/>
        <w:rPr>
          <w:bCs/>
        </w:rPr>
      </w:pPr>
      <w:r>
        <w:rPr>
          <w:bCs/>
        </w:rPr>
        <w:t>What is x</w:t>
      </w:r>
      <w:r>
        <w:rPr>
          <w:bCs/>
          <w:vertAlign w:val="superscript"/>
        </w:rPr>
        <w:t>2</w:t>
      </w:r>
      <w:r>
        <w:rPr>
          <w:bCs/>
          <w:vertAlign w:val="subscript"/>
        </w:rPr>
        <w:t>obt</w:t>
      </w:r>
      <w:r>
        <w:rPr>
          <w:bCs/>
        </w:rPr>
        <w:t>?</w:t>
      </w:r>
      <w:r w:rsidR="00692D3A">
        <w:rPr>
          <w:bCs/>
        </w:rPr>
        <w:t xml:space="preserve">  </w:t>
      </w:r>
      <w:r w:rsidR="00692D3A" w:rsidRPr="00692D3A">
        <w:rPr>
          <w:bCs/>
          <w:color w:val="3366FF"/>
        </w:rPr>
        <w:t>2.55 = x</w:t>
      </w:r>
      <w:r w:rsidR="00692D3A" w:rsidRPr="00692D3A">
        <w:rPr>
          <w:bCs/>
          <w:color w:val="3366FF"/>
          <w:vertAlign w:val="superscript"/>
        </w:rPr>
        <w:t>2</w:t>
      </w:r>
      <w:r w:rsidR="00692D3A" w:rsidRPr="00692D3A">
        <w:rPr>
          <w:bCs/>
          <w:color w:val="3366FF"/>
          <w:vertAlign w:val="subscript"/>
        </w:rPr>
        <w:t>obt</w:t>
      </w:r>
    </w:p>
    <w:p w14:paraId="47DDA1F9" w14:textId="77777777" w:rsidR="001264CF" w:rsidRDefault="001264CF" w:rsidP="00CE2D54">
      <w:pPr>
        <w:numPr>
          <w:ilvl w:val="0"/>
          <w:numId w:val="5"/>
        </w:numPr>
        <w:contextualSpacing/>
        <w:rPr>
          <w:bCs/>
        </w:rPr>
      </w:pPr>
      <w:r>
        <w:rPr>
          <w:bCs/>
        </w:rPr>
        <w:t>What is df for this test?</w:t>
      </w:r>
      <w:r w:rsidR="00973DA7">
        <w:rPr>
          <w:bCs/>
        </w:rPr>
        <w:t xml:space="preserve">  </w:t>
      </w:r>
      <w:r w:rsidR="00F62B02">
        <w:rPr>
          <w:bCs/>
          <w:color w:val="3366FF"/>
        </w:rPr>
        <w:t>One degree of freedom</w:t>
      </w:r>
      <w:r w:rsidR="007E78EF">
        <w:rPr>
          <w:bCs/>
          <w:color w:val="3366FF"/>
        </w:rPr>
        <w:t>.</w:t>
      </w:r>
    </w:p>
    <w:p w14:paraId="1C9BBA55" w14:textId="77777777" w:rsidR="001264CF" w:rsidRDefault="001264CF" w:rsidP="00CE2D54">
      <w:pPr>
        <w:numPr>
          <w:ilvl w:val="0"/>
          <w:numId w:val="5"/>
        </w:numPr>
        <w:contextualSpacing/>
        <w:rPr>
          <w:bCs/>
        </w:rPr>
      </w:pPr>
      <w:r>
        <w:rPr>
          <w:bCs/>
        </w:rPr>
        <w:t>What is x</w:t>
      </w:r>
      <w:r>
        <w:rPr>
          <w:bCs/>
          <w:vertAlign w:val="superscript"/>
        </w:rPr>
        <w:t>2</w:t>
      </w:r>
      <w:r>
        <w:rPr>
          <w:bCs/>
          <w:vertAlign w:val="subscript"/>
        </w:rPr>
        <w:t>cv</w:t>
      </w:r>
      <w:r>
        <w:rPr>
          <w:bCs/>
        </w:rPr>
        <w:t>?</w:t>
      </w:r>
      <w:r w:rsidR="00973DA7">
        <w:rPr>
          <w:bCs/>
        </w:rPr>
        <w:t xml:space="preserve">  </w:t>
      </w:r>
      <w:r w:rsidR="002F7149" w:rsidRPr="002F7149">
        <w:rPr>
          <w:bCs/>
          <w:color w:val="3366FF"/>
        </w:rPr>
        <w:t>3.84</w:t>
      </w:r>
      <w:r w:rsidR="002F7149">
        <w:rPr>
          <w:bCs/>
          <w:color w:val="3366FF"/>
        </w:rPr>
        <w:t>1</w:t>
      </w:r>
      <w:r w:rsidR="002F7149" w:rsidRPr="002F7149">
        <w:rPr>
          <w:bCs/>
          <w:color w:val="3366FF"/>
        </w:rPr>
        <w:t xml:space="preserve"> = x</w:t>
      </w:r>
      <w:r w:rsidR="002F7149" w:rsidRPr="002F7149">
        <w:rPr>
          <w:bCs/>
          <w:color w:val="3366FF"/>
          <w:vertAlign w:val="superscript"/>
        </w:rPr>
        <w:t>2</w:t>
      </w:r>
      <w:r w:rsidR="002F7149" w:rsidRPr="002F7149">
        <w:rPr>
          <w:bCs/>
          <w:color w:val="3366FF"/>
          <w:vertAlign w:val="subscript"/>
        </w:rPr>
        <w:t>cv</w:t>
      </w:r>
    </w:p>
    <w:p w14:paraId="1D47FF6F" w14:textId="77777777" w:rsidR="001264CF" w:rsidRDefault="001264CF" w:rsidP="00CE2D54">
      <w:pPr>
        <w:numPr>
          <w:ilvl w:val="0"/>
          <w:numId w:val="5"/>
        </w:numPr>
        <w:contextualSpacing/>
        <w:rPr>
          <w:bCs/>
        </w:rPr>
      </w:pPr>
      <w:r>
        <w:rPr>
          <w:bCs/>
        </w:rPr>
        <w:t>What conclusion should be drawn from these results?</w:t>
      </w:r>
      <w:r w:rsidR="002F7149">
        <w:rPr>
          <w:bCs/>
        </w:rPr>
        <w:t xml:space="preserve">  </w:t>
      </w:r>
    </w:p>
    <w:p w14:paraId="6E1F13C6" w14:textId="77777777" w:rsidR="00A432E1" w:rsidRPr="00DC56E2" w:rsidRDefault="00A432E1" w:rsidP="00A432E1">
      <w:pPr>
        <w:ind w:left="2160"/>
        <w:contextualSpacing/>
        <w:rPr>
          <w:bCs/>
          <w:color w:val="3366FF"/>
          <w:vertAlign w:val="subscript"/>
        </w:rPr>
      </w:pPr>
      <w:r>
        <w:rPr>
          <w:bCs/>
        </w:rPr>
        <w:tab/>
      </w:r>
      <w:r w:rsidRPr="00DC56E2">
        <w:rPr>
          <w:bCs/>
          <w:color w:val="3366FF"/>
        </w:rPr>
        <w:t>H</w:t>
      </w:r>
      <w:r w:rsidRPr="00DC56E2">
        <w:rPr>
          <w:bCs/>
          <w:color w:val="3366FF"/>
          <w:vertAlign w:val="subscript"/>
        </w:rPr>
        <w:t>0</w:t>
      </w:r>
      <w:r w:rsidRPr="00DC56E2">
        <w:rPr>
          <w:bCs/>
          <w:color w:val="3366FF"/>
        </w:rPr>
        <w:t xml:space="preserve">: </w:t>
      </w:r>
      <w:r>
        <w:rPr>
          <w:bCs/>
          <w:color w:val="3366FF"/>
        </w:rPr>
        <w:t xml:space="preserve">Cali Exercise </w:t>
      </w:r>
      <w:r>
        <w:rPr>
          <w:bCs/>
          <w:color w:val="3366FF"/>
        </w:rPr>
        <w:sym w:font="Symbol" w:char="F0A3"/>
      </w:r>
      <w:r w:rsidRPr="00DC56E2">
        <w:rPr>
          <w:bCs/>
          <w:color w:val="3366FF"/>
        </w:rPr>
        <w:t xml:space="preserve"> </w:t>
      </w:r>
      <w:r>
        <w:rPr>
          <w:bCs/>
          <w:color w:val="3366FF"/>
        </w:rPr>
        <w:t>NA Rate</w:t>
      </w:r>
      <w:r w:rsidRPr="00DC56E2">
        <w:rPr>
          <w:bCs/>
          <w:color w:val="3366FF"/>
        </w:rPr>
        <w:t xml:space="preserve"> </w:t>
      </w:r>
      <w:r>
        <w:rPr>
          <w:bCs/>
          <w:color w:val="3366FF"/>
        </w:rPr>
        <w:t xml:space="preserve">or </w:t>
      </w:r>
      <w:r w:rsidRPr="00DC56E2">
        <w:rPr>
          <w:bCs/>
          <w:color w:val="3366FF"/>
        </w:rPr>
        <w:t>µ</w:t>
      </w:r>
      <w:r>
        <w:rPr>
          <w:bCs/>
          <w:color w:val="3366FF"/>
          <w:vertAlign w:val="subscript"/>
        </w:rPr>
        <w:t>1</w:t>
      </w:r>
      <w:r>
        <w:rPr>
          <w:bCs/>
          <w:color w:val="3366FF"/>
        </w:rPr>
        <w:t xml:space="preserve"> </w:t>
      </w:r>
      <w:r>
        <w:rPr>
          <w:bCs/>
          <w:color w:val="3366FF"/>
        </w:rPr>
        <w:sym w:font="Symbol" w:char="F0A3"/>
      </w:r>
      <w:r>
        <w:rPr>
          <w:bCs/>
          <w:color w:val="3366FF"/>
        </w:rPr>
        <w:t xml:space="preserve"> </w:t>
      </w:r>
      <w:r w:rsidRPr="00DC56E2">
        <w:rPr>
          <w:bCs/>
          <w:color w:val="3366FF"/>
        </w:rPr>
        <w:t>µ</w:t>
      </w:r>
      <w:r>
        <w:rPr>
          <w:bCs/>
          <w:color w:val="3366FF"/>
          <w:vertAlign w:val="subscript"/>
        </w:rPr>
        <w:t>2</w:t>
      </w:r>
    </w:p>
    <w:p w14:paraId="39467397" w14:textId="77777777" w:rsidR="00A432E1" w:rsidRPr="00DC56E2" w:rsidRDefault="00A432E1" w:rsidP="00A432E1">
      <w:pPr>
        <w:ind w:left="2160"/>
        <w:contextualSpacing/>
        <w:rPr>
          <w:bCs/>
          <w:color w:val="3366FF"/>
        </w:rPr>
      </w:pPr>
      <w:r>
        <w:rPr>
          <w:bCs/>
          <w:color w:val="3366FF"/>
        </w:rPr>
        <w:tab/>
      </w:r>
      <w:r w:rsidRPr="00DC56E2">
        <w:rPr>
          <w:bCs/>
          <w:color w:val="3366FF"/>
        </w:rPr>
        <w:t>H</w:t>
      </w:r>
      <w:r w:rsidRPr="00DC56E2">
        <w:rPr>
          <w:bCs/>
          <w:color w:val="3366FF"/>
          <w:vertAlign w:val="subscript"/>
        </w:rPr>
        <w:t>a</w:t>
      </w:r>
      <w:r w:rsidRPr="00DC56E2">
        <w:rPr>
          <w:bCs/>
          <w:color w:val="3366FF"/>
        </w:rPr>
        <w:t xml:space="preserve">: </w:t>
      </w:r>
      <w:r>
        <w:rPr>
          <w:bCs/>
          <w:color w:val="3366FF"/>
        </w:rPr>
        <w:t xml:space="preserve">Cali Exercise &gt; NA Rate or </w:t>
      </w:r>
      <w:r w:rsidRPr="00DC56E2">
        <w:rPr>
          <w:bCs/>
          <w:color w:val="3366FF"/>
        </w:rPr>
        <w:t>µ</w:t>
      </w:r>
      <w:r>
        <w:rPr>
          <w:bCs/>
          <w:color w:val="3366FF"/>
          <w:vertAlign w:val="subscript"/>
        </w:rPr>
        <w:t>1</w:t>
      </w:r>
      <w:r>
        <w:rPr>
          <w:bCs/>
          <w:color w:val="3366FF"/>
        </w:rPr>
        <w:t xml:space="preserve"> &gt; </w:t>
      </w:r>
      <w:r w:rsidRPr="00DC56E2">
        <w:rPr>
          <w:bCs/>
          <w:color w:val="3366FF"/>
        </w:rPr>
        <w:t>µ</w:t>
      </w:r>
      <w:r>
        <w:rPr>
          <w:bCs/>
          <w:color w:val="3366FF"/>
          <w:vertAlign w:val="subscript"/>
        </w:rPr>
        <w:t>2</w:t>
      </w:r>
    </w:p>
    <w:p w14:paraId="5ECD279E" w14:textId="77777777" w:rsidR="00A432E1" w:rsidRDefault="00A432E1" w:rsidP="00A432E1">
      <w:pPr>
        <w:ind w:left="2160"/>
        <w:contextualSpacing/>
        <w:rPr>
          <w:bCs/>
        </w:rPr>
      </w:pPr>
    </w:p>
    <w:p w14:paraId="7F75C856" w14:textId="77777777" w:rsidR="002F7149" w:rsidRPr="007E78EF" w:rsidRDefault="00A432E1" w:rsidP="00CE2D54">
      <w:pPr>
        <w:ind w:left="2160"/>
        <w:contextualSpacing/>
        <w:rPr>
          <w:bCs/>
          <w:color w:val="3366FF"/>
        </w:rPr>
      </w:pPr>
      <w:r>
        <w:rPr>
          <w:bCs/>
          <w:color w:val="3366FF"/>
        </w:rPr>
        <w:t>2.55&lt;</w:t>
      </w:r>
      <w:r w:rsidR="007E78EF">
        <w:rPr>
          <w:bCs/>
          <w:color w:val="3366FF"/>
        </w:rPr>
        <w:t>3.841 therefore, H</w:t>
      </w:r>
      <w:r w:rsidR="007E78EF">
        <w:rPr>
          <w:bCs/>
          <w:color w:val="3366FF"/>
          <w:vertAlign w:val="subscript"/>
        </w:rPr>
        <w:t>0</w:t>
      </w:r>
      <w:r w:rsidR="007E78EF">
        <w:rPr>
          <w:bCs/>
          <w:color w:val="3366FF"/>
        </w:rPr>
        <w:t xml:space="preserve"> </w:t>
      </w:r>
      <w:r w:rsidR="00C51BAD">
        <w:rPr>
          <w:bCs/>
          <w:color w:val="3366FF"/>
        </w:rPr>
        <w:t xml:space="preserve">should </w:t>
      </w:r>
      <w:r>
        <w:rPr>
          <w:bCs/>
          <w:color w:val="3366FF"/>
        </w:rPr>
        <w:t>be rejected because the cv is greater than the obtained score and therefore, there is a significant difference between the variables</w:t>
      </w:r>
      <w:r w:rsidR="007E78EF">
        <w:rPr>
          <w:bCs/>
          <w:color w:val="3366FF"/>
        </w:rPr>
        <w:t>.</w:t>
      </w:r>
    </w:p>
    <w:p w14:paraId="649399AE" w14:textId="77777777" w:rsidR="002F7149" w:rsidRDefault="00843F5F" w:rsidP="00CE2D54">
      <w:pPr>
        <w:ind w:left="2160"/>
        <w:contextualSpacing/>
        <w:rPr>
          <w:bCs/>
        </w:rPr>
      </w:pPr>
      <w:ins w:id="43" w:author="       " w:date="2014-09-18T16:30:00Z">
        <w:r w:rsidRPr="005F47DF">
          <w:rPr>
            <w:bCs/>
            <w:highlight w:val="yellow"/>
            <w:rPrChange w:id="44" w:author="       " w:date="2014-09-18T16:39:00Z">
              <w:rPr>
                <w:bCs/>
              </w:rPr>
            </w:rPrChange>
          </w:rPr>
          <w:t xml:space="preserve">You reject the null hypothesis when the calculated value is greater than the critical value. You do not reject the null hypothesis if the calculated value is less than the critical value. Here, you see that the </w:t>
        </w:r>
      </w:ins>
      <w:ins w:id="45" w:author="       " w:date="2014-09-18T16:31:00Z">
        <w:r w:rsidRPr="005F47DF">
          <w:rPr>
            <w:bCs/>
            <w:highlight w:val="yellow"/>
            <w:rPrChange w:id="46" w:author="       " w:date="2014-09-18T16:39:00Z">
              <w:rPr>
                <w:bCs/>
              </w:rPr>
            </w:rPrChange>
          </w:rPr>
          <w:t>calculate</w:t>
        </w:r>
      </w:ins>
      <w:ins w:id="47" w:author="       " w:date="2014-09-18T16:30:00Z">
        <w:r w:rsidRPr="005F47DF">
          <w:rPr>
            <w:bCs/>
            <w:highlight w:val="yellow"/>
            <w:rPrChange w:id="48" w:author="       " w:date="2014-09-18T16:39:00Z">
              <w:rPr>
                <w:bCs/>
              </w:rPr>
            </w:rPrChange>
          </w:rPr>
          <w:t>d value of 2.55 is less than the critical value of 3.841; therefore, we do not reject the null hypothesis.</w:t>
        </w:r>
      </w:ins>
    </w:p>
    <w:p w14:paraId="0D7B8D98" w14:textId="77777777" w:rsidR="001264CF" w:rsidRDefault="001264CF" w:rsidP="00CE2D54">
      <w:pPr>
        <w:contextualSpacing/>
      </w:pPr>
      <w:r w:rsidRPr="00527361">
        <w:t>Jackson even-numbere</w:t>
      </w:r>
      <w:r>
        <w:t xml:space="preserve">d Chapter Exercises (pp. </w:t>
      </w:r>
      <w:r w:rsidRPr="00527361">
        <w:t>273-275)</w:t>
      </w:r>
      <w:r>
        <w:t>.</w:t>
      </w:r>
    </w:p>
    <w:p w14:paraId="57F3AA7A" w14:textId="77777777" w:rsidR="00CE2D54" w:rsidRDefault="00CE2D54" w:rsidP="00CE2D54">
      <w:pPr>
        <w:contextualSpacing/>
      </w:pPr>
    </w:p>
    <w:p w14:paraId="39DFF53E" w14:textId="77777777" w:rsidR="00C717E5" w:rsidRDefault="00C717E5" w:rsidP="00CE2D54">
      <w:pPr>
        <w:numPr>
          <w:ilvl w:val="0"/>
          <w:numId w:val="4"/>
        </w:numPr>
        <w:contextualSpacing/>
        <w:rPr>
          <w:bCs/>
        </w:rPr>
      </w:pPr>
      <w:r>
        <w:rPr>
          <w:bCs/>
        </w:rPr>
        <w:t xml:space="preserve">Question 2.  </w:t>
      </w:r>
      <w:r w:rsidR="004339AC">
        <w:rPr>
          <w:bCs/>
        </w:rPr>
        <w:t>A student is interested in whether students who study with music playing devote as much attention to their studies as do students who study under quiet conditions (he believes that studying under quiet conditions leads to better attention).  He randomly assigns participants to either the music or no-music condition and has them read and study the same passage of information for the same amount of time.  Subjects are given the same 10-item test on the material.  Their scores appear next.  Scores on the test represent interval-ratio data and are normally distributed.</w:t>
      </w:r>
    </w:p>
    <w:p w14:paraId="5FD02D14" w14:textId="77777777" w:rsidR="00A432E1" w:rsidRPr="00A432E1" w:rsidRDefault="00A432E1" w:rsidP="00A432E1">
      <w:pPr>
        <w:ind w:left="720"/>
        <w:contextualSpacing/>
        <w:rPr>
          <w:bCs/>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984"/>
      </w:tblGrid>
      <w:tr w:rsidR="00290AB9" w:rsidRPr="0012011C" w14:paraId="4DC9E34D" w14:textId="77777777" w:rsidTr="0012011C">
        <w:trPr>
          <w:trHeight w:hRule="exact" w:val="288"/>
        </w:trPr>
        <w:tc>
          <w:tcPr>
            <w:tcW w:w="1526" w:type="dxa"/>
            <w:shd w:val="clear" w:color="auto" w:fill="auto"/>
            <w:vAlign w:val="center"/>
          </w:tcPr>
          <w:p w14:paraId="505E4523" w14:textId="77777777" w:rsidR="00290AB9" w:rsidRPr="0012011C" w:rsidRDefault="00290AB9" w:rsidP="00CE2D54">
            <w:pPr>
              <w:contextualSpacing/>
              <w:jc w:val="center"/>
              <w:rPr>
                <w:b/>
                <w:bCs/>
                <w:sz w:val="20"/>
                <w:szCs w:val="20"/>
              </w:rPr>
            </w:pPr>
            <w:r w:rsidRPr="0012011C">
              <w:rPr>
                <w:b/>
                <w:sz w:val="20"/>
                <w:szCs w:val="20"/>
              </w:rPr>
              <w:t>WITH MUSIC</w:t>
            </w:r>
          </w:p>
        </w:tc>
        <w:tc>
          <w:tcPr>
            <w:tcW w:w="1984" w:type="dxa"/>
            <w:shd w:val="clear" w:color="auto" w:fill="auto"/>
            <w:vAlign w:val="center"/>
          </w:tcPr>
          <w:p w14:paraId="4B8F26A2" w14:textId="77777777" w:rsidR="00290AB9" w:rsidRPr="0012011C" w:rsidRDefault="00290AB9" w:rsidP="00CE2D54">
            <w:pPr>
              <w:contextualSpacing/>
              <w:jc w:val="center"/>
              <w:rPr>
                <w:b/>
                <w:bCs/>
                <w:sz w:val="20"/>
                <w:szCs w:val="20"/>
              </w:rPr>
            </w:pPr>
            <w:r w:rsidRPr="0012011C">
              <w:rPr>
                <w:b/>
                <w:bCs/>
                <w:sz w:val="20"/>
                <w:szCs w:val="20"/>
              </w:rPr>
              <w:t>WITHOUT MUSIC</w:t>
            </w:r>
          </w:p>
        </w:tc>
      </w:tr>
      <w:tr w:rsidR="00290AB9" w:rsidRPr="0012011C" w14:paraId="302C8E3D" w14:textId="77777777" w:rsidTr="0012011C">
        <w:trPr>
          <w:trHeight w:hRule="exact" w:val="288"/>
        </w:trPr>
        <w:tc>
          <w:tcPr>
            <w:tcW w:w="1526" w:type="dxa"/>
            <w:shd w:val="clear" w:color="auto" w:fill="auto"/>
            <w:vAlign w:val="center"/>
          </w:tcPr>
          <w:p w14:paraId="5521E1A1" w14:textId="77777777" w:rsidR="00290AB9" w:rsidRPr="0012011C" w:rsidRDefault="00290AB9" w:rsidP="00CE2D54">
            <w:pPr>
              <w:contextualSpacing/>
              <w:jc w:val="center"/>
              <w:rPr>
                <w:bCs/>
                <w:sz w:val="20"/>
                <w:szCs w:val="20"/>
              </w:rPr>
            </w:pPr>
            <w:r w:rsidRPr="0012011C">
              <w:rPr>
                <w:bCs/>
                <w:sz w:val="20"/>
                <w:szCs w:val="20"/>
              </w:rPr>
              <w:t>6</w:t>
            </w:r>
          </w:p>
        </w:tc>
        <w:tc>
          <w:tcPr>
            <w:tcW w:w="1984" w:type="dxa"/>
            <w:shd w:val="clear" w:color="auto" w:fill="auto"/>
            <w:vAlign w:val="center"/>
          </w:tcPr>
          <w:p w14:paraId="0FD9C378" w14:textId="77777777" w:rsidR="00290AB9" w:rsidRPr="0012011C" w:rsidRDefault="00290AB9" w:rsidP="00CE2D54">
            <w:pPr>
              <w:contextualSpacing/>
              <w:jc w:val="center"/>
              <w:rPr>
                <w:bCs/>
                <w:sz w:val="20"/>
                <w:szCs w:val="20"/>
              </w:rPr>
            </w:pPr>
            <w:r w:rsidRPr="0012011C">
              <w:rPr>
                <w:bCs/>
                <w:sz w:val="20"/>
                <w:szCs w:val="20"/>
              </w:rPr>
              <w:t>10</w:t>
            </w:r>
          </w:p>
        </w:tc>
      </w:tr>
      <w:tr w:rsidR="00290AB9" w:rsidRPr="0012011C" w14:paraId="501E100D" w14:textId="77777777" w:rsidTr="0012011C">
        <w:trPr>
          <w:trHeight w:hRule="exact" w:val="288"/>
        </w:trPr>
        <w:tc>
          <w:tcPr>
            <w:tcW w:w="1526" w:type="dxa"/>
            <w:shd w:val="clear" w:color="auto" w:fill="auto"/>
            <w:vAlign w:val="center"/>
          </w:tcPr>
          <w:p w14:paraId="3859841D" w14:textId="77777777" w:rsidR="00290AB9" w:rsidRPr="0012011C" w:rsidRDefault="00290AB9" w:rsidP="00CE2D54">
            <w:pPr>
              <w:contextualSpacing/>
              <w:jc w:val="center"/>
              <w:rPr>
                <w:bCs/>
                <w:sz w:val="20"/>
                <w:szCs w:val="20"/>
              </w:rPr>
            </w:pPr>
            <w:r w:rsidRPr="0012011C">
              <w:rPr>
                <w:bCs/>
                <w:sz w:val="20"/>
                <w:szCs w:val="20"/>
              </w:rPr>
              <w:t>5</w:t>
            </w:r>
          </w:p>
        </w:tc>
        <w:tc>
          <w:tcPr>
            <w:tcW w:w="1984" w:type="dxa"/>
            <w:shd w:val="clear" w:color="auto" w:fill="auto"/>
            <w:vAlign w:val="center"/>
          </w:tcPr>
          <w:p w14:paraId="5D2E3116" w14:textId="77777777" w:rsidR="00290AB9" w:rsidRPr="0012011C" w:rsidRDefault="00290AB9" w:rsidP="00CE2D54">
            <w:pPr>
              <w:contextualSpacing/>
              <w:jc w:val="center"/>
              <w:rPr>
                <w:bCs/>
                <w:sz w:val="20"/>
                <w:szCs w:val="20"/>
              </w:rPr>
            </w:pPr>
            <w:r w:rsidRPr="0012011C">
              <w:rPr>
                <w:bCs/>
                <w:sz w:val="20"/>
                <w:szCs w:val="20"/>
              </w:rPr>
              <w:t>9</w:t>
            </w:r>
          </w:p>
        </w:tc>
      </w:tr>
      <w:tr w:rsidR="00290AB9" w:rsidRPr="0012011C" w14:paraId="744A90D6" w14:textId="77777777" w:rsidTr="0012011C">
        <w:trPr>
          <w:trHeight w:hRule="exact" w:val="288"/>
        </w:trPr>
        <w:tc>
          <w:tcPr>
            <w:tcW w:w="1526" w:type="dxa"/>
            <w:shd w:val="clear" w:color="auto" w:fill="auto"/>
            <w:vAlign w:val="center"/>
          </w:tcPr>
          <w:p w14:paraId="2C5AB49D" w14:textId="77777777" w:rsidR="00290AB9" w:rsidRPr="0012011C" w:rsidRDefault="00290AB9" w:rsidP="00CE2D54">
            <w:pPr>
              <w:contextualSpacing/>
              <w:jc w:val="center"/>
              <w:rPr>
                <w:bCs/>
                <w:sz w:val="20"/>
                <w:szCs w:val="20"/>
              </w:rPr>
            </w:pPr>
            <w:r w:rsidRPr="0012011C">
              <w:rPr>
                <w:bCs/>
                <w:sz w:val="20"/>
                <w:szCs w:val="20"/>
              </w:rPr>
              <w:t>6</w:t>
            </w:r>
          </w:p>
        </w:tc>
        <w:tc>
          <w:tcPr>
            <w:tcW w:w="1984" w:type="dxa"/>
            <w:shd w:val="clear" w:color="auto" w:fill="auto"/>
            <w:vAlign w:val="center"/>
          </w:tcPr>
          <w:p w14:paraId="2ECFC879" w14:textId="77777777" w:rsidR="00290AB9" w:rsidRPr="0012011C" w:rsidRDefault="00290AB9" w:rsidP="00CE2D54">
            <w:pPr>
              <w:contextualSpacing/>
              <w:jc w:val="center"/>
              <w:rPr>
                <w:bCs/>
                <w:sz w:val="20"/>
                <w:szCs w:val="20"/>
              </w:rPr>
            </w:pPr>
            <w:r w:rsidRPr="0012011C">
              <w:rPr>
                <w:bCs/>
                <w:sz w:val="20"/>
                <w:szCs w:val="20"/>
              </w:rPr>
              <w:t>7</w:t>
            </w:r>
          </w:p>
        </w:tc>
      </w:tr>
      <w:tr w:rsidR="00290AB9" w:rsidRPr="0012011C" w14:paraId="3A556B3B" w14:textId="77777777" w:rsidTr="0012011C">
        <w:trPr>
          <w:trHeight w:hRule="exact" w:val="288"/>
        </w:trPr>
        <w:tc>
          <w:tcPr>
            <w:tcW w:w="1526" w:type="dxa"/>
            <w:shd w:val="clear" w:color="auto" w:fill="auto"/>
            <w:vAlign w:val="center"/>
          </w:tcPr>
          <w:p w14:paraId="6BA35B80" w14:textId="77777777" w:rsidR="00290AB9" w:rsidRPr="0012011C" w:rsidRDefault="00290AB9" w:rsidP="00CE2D54">
            <w:pPr>
              <w:contextualSpacing/>
              <w:jc w:val="center"/>
              <w:rPr>
                <w:bCs/>
                <w:sz w:val="20"/>
                <w:szCs w:val="20"/>
              </w:rPr>
            </w:pPr>
            <w:r w:rsidRPr="0012011C">
              <w:rPr>
                <w:bCs/>
                <w:sz w:val="20"/>
                <w:szCs w:val="20"/>
              </w:rPr>
              <w:lastRenderedPageBreak/>
              <w:t>5</w:t>
            </w:r>
          </w:p>
        </w:tc>
        <w:tc>
          <w:tcPr>
            <w:tcW w:w="1984" w:type="dxa"/>
            <w:shd w:val="clear" w:color="auto" w:fill="auto"/>
            <w:vAlign w:val="center"/>
          </w:tcPr>
          <w:p w14:paraId="74FA1DC8" w14:textId="77777777" w:rsidR="00290AB9" w:rsidRPr="0012011C" w:rsidRDefault="00290AB9" w:rsidP="00CE2D54">
            <w:pPr>
              <w:contextualSpacing/>
              <w:jc w:val="center"/>
              <w:rPr>
                <w:bCs/>
                <w:sz w:val="20"/>
                <w:szCs w:val="20"/>
              </w:rPr>
            </w:pPr>
            <w:r w:rsidRPr="0012011C">
              <w:rPr>
                <w:bCs/>
                <w:sz w:val="20"/>
                <w:szCs w:val="20"/>
              </w:rPr>
              <w:t>7</w:t>
            </w:r>
          </w:p>
        </w:tc>
      </w:tr>
      <w:tr w:rsidR="00290AB9" w:rsidRPr="0012011C" w14:paraId="29E0718E" w14:textId="77777777" w:rsidTr="0012011C">
        <w:trPr>
          <w:trHeight w:hRule="exact" w:val="288"/>
        </w:trPr>
        <w:tc>
          <w:tcPr>
            <w:tcW w:w="1526" w:type="dxa"/>
            <w:shd w:val="clear" w:color="auto" w:fill="auto"/>
            <w:vAlign w:val="center"/>
          </w:tcPr>
          <w:p w14:paraId="79FF8DB9" w14:textId="77777777" w:rsidR="00290AB9" w:rsidRPr="0012011C" w:rsidRDefault="00290AB9" w:rsidP="00CE2D54">
            <w:pPr>
              <w:contextualSpacing/>
              <w:jc w:val="center"/>
              <w:rPr>
                <w:bCs/>
                <w:sz w:val="20"/>
                <w:szCs w:val="20"/>
              </w:rPr>
            </w:pPr>
            <w:r w:rsidRPr="0012011C">
              <w:rPr>
                <w:bCs/>
                <w:sz w:val="20"/>
                <w:szCs w:val="20"/>
              </w:rPr>
              <w:t>6</w:t>
            </w:r>
          </w:p>
        </w:tc>
        <w:tc>
          <w:tcPr>
            <w:tcW w:w="1984" w:type="dxa"/>
            <w:shd w:val="clear" w:color="auto" w:fill="auto"/>
            <w:vAlign w:val="center"/>
          </w:tcPr>
          <w:p w14:paraId="5BECE37F" w14:textId="77777777" w:rsidR="00290AB9" w:rsidRPr="0012011C" w:rsidRDefault="00290AB9" w:rsidP="00CE2D54">
            <w:pPr>
              <w:contextualSpacing/>
              <w:jc w:val="center"/>
              <w:rPr>
                <w:bCs/>
                <w:sz w:val="20"/>
                <w:szCs w:val="20"/>
              </w:rPr>
            </w:pPr>
            <w:r w:rsidRPr="0012011C">
              <w:rPr>
                <w:bCs/>
                <w:sz w:val="20"/>
                <w:szCs w:val="20"/>
              </w:rPr>
              <w:t>6</w:t>
            </w:r>
          </w:p>
        </w:tc>
      </w:tr>
      <w:tr w:rsidR="00290AB9" w:rsidRPr="0012011C" w14:paraId="34E70AFE" w14:textId="77777777" w:rsidTr="0012011C">
        <w:trPr>
          <w:trHeight w:hRule="exact" w:val="288"/>
        </w:trPr>
        <w:tc>
          <w:tcPr>
            <w:tcW w:w="1526" w:type="dxa"/>
            <w:shd w:val="clear" w:color="auto" w:fill="auto"/>
            <w:vAlign w:val="center"/>
          </w:tcPr>
          <w:p w14:paraId="22711613" w14:textId="77777777" w:rsidR="00290AB9" w:rsidRPr="0012011C" w:rsidRDefault="00290AB9" w:rsidP="00CE2D54">
            <w:pPr>
              <w:contextualSpacing/>
              <w:jc w:val="center"/>
              <w:rPr>
                <w:bCs/>
                <w:sz w:val="20"/>
                <w:szCs w:val="20"/>
              </w:rPr>
            </w:pPr>
            <w:r w:rsidRPr="0012011C">
              <w:rPr>
                <w:bCs/>
                <w:sz w:val="20"/>
                <w:szCs w:val="20"/>
              </w:rPr>
              <w:t>6</w:t>
            </w:r>
          </w:p>
        </w:tc>
        <w:tc>
          <w:tcPr>
            <w:tcW w:w="1984" w:type="dxa"/>
            <w:shd w:val="clear" w:color="auto" w:fill="auto"/>
            <w:vAlign w:val="center"/>
          </w:tcPr>
          <w:p w14:paraId="6768A74C" w14:textId="77777777" w:rsidR="00290AB9" w:rsidRPr="0012011C" w:rsidRDefault="00290AB9" w:rsidP="00CE2D54">
            <w:pPr>
              <w:contextualSpacing/>
              <w:jc w:val="center"/>
              <w:rPr>
                <w:bCs/>
                <w:sz w:val="20"/>
                <w:szCs w:val="20"/>
              </w:rPr>
            </w:pPr>
            <w:r w:rsidRPr="0012011C">
              <w:rPr>
                <w:bCs/>
                <w:sz w:val="20"/>
                <w:szCs w:val="20"/>
              </w:rPr>
              <w:t>6</w:t>
            </w:r>
          </w:p>
        </w:tc>
      </w:tr>
      <w:tr w:rsidR="00290AB9" w:rsidRPr="0012011C" w14:paraId="2F7F0B53" w14:textId="77777777" w:rsidTr="0012011C">
        <w:trPr>
          <w:trHeight w:hRule="exact" w:val="288"/>
        </w:trPr>
        <w:tc>
          <w:tcPr>
            <w:tcW w:w="1526" w:type="dxa"/>
            <w:shd w:val="clear" w:color="auto" w:fill="auto"/>
            <w:vAlign w:val="center"/>
          </w:tcPr>
          <w:p w14:paraId="1E9D79D5" w14:textId="77777777" w:rsidR="00290AB9" w:rsidRPr="0012011C" w:rsidRDefault="00290AB9" w:rsidP="00CE2D54">
            <w:pPr>
              <w:contextualSpacing/>
              <w:jc w:val="center"/>
              <w:rPr>
                <w:bCs/>
                <w:sz w:val="20"/>
                <w:szCs w:val="20"/>
              </w:rPr>
            </w:pPr>
            <w:r w:rsidRPr="0012011C">
              <w:rPr>
                <w:bCs/>
                <w:sz w:val="20"/>
                <w:szCs w:val="20"/>
              </w:rPr>
              <w:t>7</w:t>
            </w:r>
          </w:p>
        </w:tc>
        <w:tc>
          <w:tcPr>
            <w:tcW w:w="1984" w:type="dxa"/>
            <w:shd w:val="clear" w:color="auto" w:fill="auto"/>
            <w:vAlign w:val="center"/>
          </w:tcPr>
          <w:p w14:paraId="1A57A5C4" w14:textId="77777777" w:rsidR="00290AB9" w:rsidRPr="0012011C" w:rsidRDefault="00290AB9" w:rsidP="00CE2D54">
            <w:pPr>
              <w:contextualSpacing/>
              <w:jc w:val="center"/>
              <w:rPr>
                <w:bCs/>
                <w:sz w:val="20"/>
                <w:szCs w:val="20"/>
              </w:rPr>
            </w:pPr>
            <w:r w:rsidRPr="0012011C">
              <w:rPr>
                <w:bCs/>
                <w:sz w:val="20"/>
                <w:szCs w:val="20"/>
              </w:rPr>
              <w:t>8</w:t>
            </w:r>
          </w:p>
        </w:tc>
      </w:tr>
      <w:tr w:rsidR="00290AB9" w:rsidRPr="0012011C" w14:paraId="7F5A32AD" w14:textId="77777777" w:rsidTr="0012011C">
        <w:trPr>
          <w:trHeight w:hRule="exact" w:val="288"/>
        </w:trPr>
        <w:tc>
          <w:tcPr>
            <w:tcW w:w="1526" w:type="dxa"/>
            <w:shd w:val="clear" w:color="auto" w:fill="auto"/>
            <w:vAlign w:val="center"/>
          </w:tcPr>
          <w:p w14:paraId="37E22EB1" w14:textId="77777777" w:rsidR="00290AB9" w:rsidRPr="0012011C" w:rsidRDefault="00290AB9" w:rsidP="00CE2D54">
            <w:pPr>
              <w:contextualSpacing/>
              <w:jc w:val="center"/>
              <w:rPr>
                <w:bCs/>
                <w:sz w:val="20"/>
                <w:szCs w:val="20"/>
              </w:rPr>
            </w:pPr>
            <w:r w:rsidRPr="0012011C">
              <w:rPr>
                <w:bCs/>
                <w:sz w:val="20"/>
                <w:szCs w:val="20"/>
              </w:rPr>
              <w:t>8</w:t>
            </w:r>
          </w:p>
        </w:tc>
        <w:tc>
          <w:tcPr>
            <w:tcW w:w="1984" w:type="dxa"/>
            <w:shd w:val="clear" w:color="auto" w:fill="auto"/>
            <w:vAlign w:val="center"/>
          </w:tcPr>
          <w:p w14:paraId="7B261756" w14:textId="77777777" w:rsidR="00290AB9" w:rsidRPr="0012011C" w:rsidRDefault="00290AB9" w:rsidP="00CE2D54">
            <w:pPr>
              <w:contextualSpacing/>
              <w:jc w:val="center"/>
              <w:rPr>
                <w:bCs/>
                <w:sz w:val="20"/>
                <w:szCs w:val="20"/>
              </w:rPr>
            </w:pPr>
            <w:r w:rsidRPr="0012011C">
              <w:rPr>
                <w:bCs/>
                <w:sz w:val="20"/>
                <w:szCs w:val="20"/>
              </w:rPr>
              <w:t>6</w:t>
            </w:r>
          </w:p>
        </w:tc>
      </w:tr>
      <w:tr w:rsidR="00290AB9" w:rsidRPr="0012011C" w14:paraId="7A7207A4" w14:textId="77777777" w:rsidTr="0012011C">
        <w:trPr>
          <w:trHeight w:hRule="exact" w:val="288"/>
        </w:trPr>
        <w:tc>
          <w:tcPr>
            <w:tcW w:w="1526" w:type="dxa"/>
            <w:shd w:val="clear" w:color="auto" w:fill="auto"/>
            <w:vAlign w:val="center"/>
          </w:tcPr>
          <w:p w14:paraId="4257218A" w14:textId="77777777" w:rsidR="00290AB9" w:rsidRPr="0012011C" w:rsidRDefault="00290AB9" w:rsidP="00CE2D54">
            <w:pPr>
              <w:contextualSpacing/>
              <w:jc w:val="center"/>
              <w:rPr>
                <w:bCs/>
                <w:sz w:val="20"/>
                <w:szCs w:val="20"/>
              </w:rPr>
            </w:pPr>
            <w:r w:rsidRPr="0012011C">
              <w:rPr>
                <w:bCs/>
                <w:sz w:val="20"/>
                <w:szCs w:val="20"/>
              </w:rPr>
              <w:t>5</w:t>
            </w:r>
          </w:p>
        </w:tc>
        <w:tc>
          <w:tcPr>
            <w:tcW w:w="1984" w:type="dxa"/>
            <w:shd w:val="clear" w:color="auto" w:fill="auto"/>
            <w:vAlign w:val="center"/>
          </w:tcPr>
          <w:p w14:paraId="23AE8D5E" w14:textId="77777777" w:rsidR="00290AB9" w:rsidRPr="0012011C" w:rsidRDefault="00290AB9" w:rsidP="00CE2D54">
            <w:pPr>
              <w:contextualSpacing/>
              <w:jc w:val="center"/>
              <w:rPr>
                <w:bCs/>
                <w:sz w:val="20"/>
                <w:szCs w:val="20"/>
              </w:rPr>
            </w:pPr>
            <w:r w:rsidRPr="0012011C">
              <w:rPr>
                <w:bCs/>
                <w:sz w:val="20"/>
                <w:szCs w:val="20"/>
              </w:rPr>
              <w:t>9</w:t>
            </w:r>
          </w:p>
        </w:tc>
      </w:tr>
    </w:tbl>
    <w:p w14:paraId="039C1D23" w14:textId="77777777" w:rsidR="00BD6EAC" w:rsidRDefault="00BD6EAC" w:rsidP="00CE2D54">
      <w:pPr>
        <w:contextualSpacing/>
        <w:rPr>
          <w:bCs/>
        </w:rPr>
      </w:pPr>
    </w:p>
    <w:p w14:paraId="17167340" w14:textId="77777777" w:rsidR="00AA7F23" w:rsidRDefault="00750D63" w:rsidP="00CE2D54">
      <w:pPr>
        <w:numPr>
          <w:ilvl w:val="0"/>
          <w:numId w:val="6"/>
        </w:numPr>
        <w:contextualSpacing/>
        <w:rPr>
          <w:bCs/>
        </w:rPr>
      </w:pPr>
      <w:r>
        <w:rPr>
          <w:bCs/>
        </w:rPr>
        <w:t>What statistical test should be used analyze these data?</w:t>
      </w:r>
      <w:r w:rsidR="00AA7F23">
        <w:rPr>
          <w:bCs/>
        </w:rPr>
        <w:t xml:space="preserve">  </w:t>
      </w:r>
    </w:p>
    <w:p w14:paraId="5350262E" w14:textId="77777777" w:rsidR="00DC56E2" w:rsidRDefault="00AA7F23" w:rsidP="00CE2D54">
      <w:pPr>
        <w:ind w:left="2160"/>
        <w:contextualSpacing/>
        <w:rPr>
          <w:bCs/>
          <w:color w:val="3366FF"/>
        </w:rPr>
      </w:pPr>
      <w:r>
        <w:rPr>
          <w:bCs/>
        </w:rPr>
        <w:tab/>
      </w:r>
      <w:r>
        <w:rPr>
          <w:bCs/>
          <w:color w:val="3366FF"/>
        </w:rPr>
        <w:t>Two-</w:t>
      </w:r>
      <w:r w:rsidRPr="00AA7F23">
        <w:rPr>
          <w:bCs/>
          <w:color w:val="3366FF"/>
        </w:rPr>
        <w:t>sample t Test</w:t>
      </w:r>
    </w:p>
    <w:p w14:paraId="44D59AF0" w14:textId="77777777" w:rsidR="00CE2D54" w:rsidRDefault="00CE2D54" w:rsidP="00CE2D54">
      <w:pPr>
        <w:ind w:left="2160"/>
        <w:contextualSpacing/>
        <w:rPr>
          <w:bCs/>
          <w:color w:val="3366FF"/>
        </w:rPr>
      </w:pPr>
    </w:p>
    <w:p w14:paraId="51A5B610" w14:textId="77777777" w:rsidR="00DC56E2" w:rsidRPr="00DC56E2" w:rsidRDefault="00750D63" w:rsidP="00CE2D54">
      <w:pPr>
        <w:numPr>
          <w:ilvl w:val="0"/>
          <w:numId w:val="6"/>
        </w:numPr>
        <w:contextualSpacing/>
        <w:rPr>
          <w:bCs/>
        </w:rPr>
      </w:pPr>
      <w:r w:rsidRPr="00DC56E2">
        <w:rPr>
          <w:bCs/>
        </w:rPr>
        <w:t>Identify H</w:t>
      </w:r>
      <w:r w:rsidRPr="00DC56E2">
        <w:rPr>
          <w:bCs/>
          <w:vertAlign w:val="subscript"/>
        </w:rPr>
        <w:t>0</w:t>
      </w:r>
      <w:r w:rsidRPr="00DC56E2">
        <w:rPr>
          <w:bCs/>
        </w:rPr>
        <w:t xml:space="preserve"> and H</w:t>
      </w:r>
      <w:r w:rsidRPr="00DC56E2">
        <w:rPr>
          <w:bCs/>
          <w:vertAlign w:val="subscript"/>
        </w:rPr>
        <w:t>a</w:t>
      </w:r>
      <w:r w:rsidRPr="00DC56E2">
        <w:rPr>
          <w:bCs/>
        </w:rPr>
        <w:t xml:space="preserve"> for this study?</w:t>
      </w:r>
    </w:p>
    <w:p w14:paraId="5D466B96" w14:textId="77777777" w:rsidR="00DC56E2" w:rsidRPr="00DC56E2" w:rsidRDefault="00DC56E2" w:rsidP="00CE2D54">
      <w:pPr>
        <w:ind w:left="2160"/>
        <w:contextualSpacing/>
        <w:rPr>
          <w:bCs/>
          <w:color w:val="3366FF"/>
          <w:vertAlign w:val="subscript"/>
        </w:rPr>
      </w:pPr>
      <w:r>
        <w:rPr>
          <w:bCs/>
        </w:rPr>
        <w:tab/>
      </w:r>
      <w:r w:rsidR="00AA7F23" w:rsidRPr="00DC56E2">
        <w:rPr>
          <w:bCs/>
          <w:color w:val="3366FF"/>
        </w:rPr>
        <w:t>H</w:t>
      </w:r>
      <w:r w:rsidR="00AA7F23" w:rsidRPr="00DC56E2">
        <w:rPr>
          <w:bCs/>
          <w:color w:val="3366FF"/>
          <w:vertAlign w:val="subscript"/>
        </w:rPr>
        <w:t>0</w:t>
      </w:r>
      <w:r w:rsidR="00AA7F23" w:rsidRPr="00DC56E2">
        <w:rPr>
          <w:bCs/>
          <w:color w:val="3366FF"/>
        </w:rPr>
        <w:t xml:space="preserve">: </w:t>
      </w:r>
      <w:r w:rsidR="00D30005">
        <w:rPr>
          <w:bCs/>
          <w:color w:val="3366FF"/>
        </w:rPr>
        <w:t xml:space="preserve">Study w/Music </w:t>
      </w:r>
      <w:r w:rsidR="00D30005">
        <w:rPr>
          <w:bCs/>
          <w:color w:val="3366FF"/>
        </w:rPr>
        <w:sym w:font="Symbol" w:char="F0B3"/>
      </w:r>
      <w:r w:rsidRPr="00DC56E2">
        <w:rPr>
          <w:bCs/>
          <w:color w:val="3366FF"/>
        </w:rPr>
        <w:t xml:space="preserve"> Study w/out Music </w:t>
      </w:r>
      <w:r>
        <w:rPr>
          <w:bCs/>
          <w:color w:val="3366FF"/>
        </w:rPr>
        <w:t xml:space="preserve">or </w:t>
      </w:r>
      <w:r w:rsidRPr="00DC56E2">
        <w:rPr>
          <w:bCs/>
          <w:color w:val="3366FF"/>
        </w:rPr>
        <w:t>µ</w:t>
      </w:r>
      <w:r>
        <w:rPr>
          <w:bCs/>
          <w:color w:val="3366FF"/>
          <w:vertAlign w:val="subscript"/>
        </w:rPr>
        <w:t>1</w:t>
      </w:r>
      <w:r w:rsidR="00D30005">
        <w:rPr>
          <w:bCs/>
          <w:color w:val="3366FF"/>
        </w:rPr>
        <w:t xml:space="preserve"> </w:t>
      </w:r>
      <w:r w:rsidR="00D30005">
        <w:rPr>
          <w:bCs/>
          <w:color w:val="3366FF"/>
        </w:rPr>
        <w:sym w:font="Symbol" w:char="F0B3"/>
      </w:r>
      <w:r>
        <w:rPr>
          <w:bCs/>
          <w:color w:val="3366FF"/>
        </w:rPr>
        <w:t xml:space="preserve"> </w:t>
      </w:r>
      <w:r w:rsidRPr="00DC56E2">
        <w:rPr>
          <w:bCs/>
          <w:color w:val="3366FF"/>
        </w:rPr>
        <w:t>µ</w:t>
      </w:r>
      <w:r>
        <w:rPr>
          <w:bCs/>
          <w:color w:val="3366FF"/>
          <w:vertAlign w:val="subscript"/>
        </w:rPr>
        <w:t>2</w:t>
      </w:r>
    </w:p>
    <w:p w14:paraId="719A4948" w14:textId="77777777" w:rsidR="00DC56E2" w:rsidRPr="00DC56E2" w:rsidRDefault="00DC56E2" w:rsidP="00CE2D54">
      <w:pPr>
        <w:ind w:left="2160"/>
        <w:contextualSpacing/>
        <w:rPr>
          <w:bCs/>
          <w:color w:val="3366FF"/>
        </w:rPr>
      </w:pPr>
      <w:r>
        <w:rPr>
          <w:bCs/>
          <w:color w:val="3366FF"/>
        </w:rPr>
        <w:tab/>
      </w:r>
      <w:r w:rsidR="00AA7F23" w:rsidRPr="00DC56E2">
        <w:rPr>
          <w:bCs/>
          <w:color w:val="3366FF"/>
        </w:rPr>
        <w:t>H</w:t>
      </w:r>
      <w:r w:rsidR="00AA7F23" w:rsidRPr="00DC56E2">
        <w:rPr>
          <w:bCs/>
          <w:color w:val="3366FF"/>
          <w:vertAlign w:val="subscript"/>
        </w:rPr>
        <w:t>a</w:t>
      </w:r>
      <w:r w:rsidR="00AA7F23" w:rsidRPr="00DC56E2">
        <w:rPr>
          <w:bCs/>
          <w:color w:val="3366FF"/>
        </w:rPr>
        <w:t xml:space="preserve">: </w:t>
      </w:r>
      <w:r>
        <w:rPr>
          <w:bCs/>
          <w:color w:val="3366FF"/>
        </w:rPr>
        <w:t xml:space="preserve">Study w/Music &lt; Study w/ out Music or </w:t>
      </w:r>
      <w:r w:rsidRPr="00DC56E2">
        <w:rPr>
          <w:bCs/>
          <w:color w:val="3366FF"/>
        </w:rPr>
        <w:t>µ</w:t>
      </w:r>
      <w:r>
        <w:rPr>
          <w:bCs/>
          <w:color w:val="3366FF"/>
          <w:vertAlign w:val="subscript"/>
        </w:rPr>
        <w:t>1</w:t>
      </w:r>
      <w:r>
        <w:rPr>
          <w:bCs/>
          <w:color w:val="3366FF"/>
        </w:rPr>
        <w:t xml:space="preserve"> &lt; </w:t>
      </w:r>
      <w:r w:rsidRPr="00DC56E2">
        <w:rPr>
          <w:bCs/>
          <w:color w:val="3366FF"/>
        </w:rPr>
        <w:t>µ</w:t>
      </w:r>
      <w:r>
        <w:rPr>
          <w:bCs/>
          <w:color w:val="3366FF"/>
          <w:vertAlign w:val="subscript"/>
        </w:rPr>
        <w:t>2</w:t>
      </w:r>
    </w:p>
    <w:p w14:paraId="46FA4FA8" w14:textId="3DAC332C" w:rsidR="00DC56E2" w:rsidRPr="00DC56E2" w:rsidRDefault="000C0408" w:rsidP="00CE2D54">
      <w:pPr>
        <w:ind w:left="2160"/>
        <w:contextualSpacing/>
        <w:rPr>
          <w:bCs/>
        </w:rPr>
      </w:pPr>
      <w:r>
        <w:rPr>
          <w:noProof/>
        </w:rPr>
        <w:drawing>
          <wp:anchor distT="0" distB="0" distL="114300" distR="114300" simplePos="0" relativeHeight="251656704" behindDoc="0" locked="0" layoutInCell="1" allowOverlap="1" wp14:anchorId="00D24828" wp14:editId="3F7319A9">
            <wp:simplePos x="0" y="0"/>
            <wp:positionH relativeFrom="column">
              <wp:posOffset>3771900</wp:posOffset>
            </wp:positionH>
            <wp:positionV relativeFrom="paragraph">
              <wp:posOffset>130810</wp:posOffset>
            </wp:positionV>
            <wp:extent cx="1117600" cy="589280"/>
            <wp:effectExtent l="0" t="0" r="0" b="0"/>
            <wp:wrapTight wrapText="bothSides">
              <wp:wrapPolygon edited="0">
                <wp:start x="0" y="0"/>
                <wp:lineTo x="0" y="20483"/>
                <wp:lineTo x="21109" y="20483"/>
                <wp:lineTo x="21109" y="0"/>
                <wp:lineTo x="0" y="0"/>
              </wp:wrapPolygon>
            </wp:wrapTight>
            <wp:docPr id="2" name="Picture 3" descr="Screen Shot 2014-09-12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4-09-12 at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17600" cy="589280"/>
                    </a:xfrm>
                    <a:prstGeom prst="rect">
                      <a:avLst/>
                    </a:prstGeom>
                    <a:noFill/>
                  </pic:spPr>
                </pic:pic>
              </a:graphicData>
            </a:graphic>
            <wp14:sizeRelH relativeFrom="page">
              <wp14:pctWidth>0</wp14:pctWidth>
            </wp14:sizeRelH>
            <wp14:sizeRelV relativeFrom="page">
              <wp14:pctHeight>0</wp14:pctHeight>
            </wp14:sizeRelV>
          </wp:anchor>
        </w:drawing>
      </w:r>
    </w:p>
    <w:p w14:paraId="0BCECDA8" w14:textId="41F6948C" w:rsidR="009624AA" w:rsidRPr="00022830" w:rsidRDefault="000C0408" w:rsidP="00CE2D54">
      <w:pPr>
        <w:numPr>
          <w:ilvl w:val="0"/>
          <w:numId w:val="6"/>
        </w:numPr>
        <w:contextualSpacing/>
        <w:rPr>
          <w:bCs/>
        </w:rPr>
      </w:pPr>
      <w:r>
        <w:rPr>
          <w:noProof/>
        </w:rPr>
        <w:drawing>
          <wp:anchor distT="0" distB="0" distL="114300" distR="114300" simplePos="0" relativeHeight="251657728" behindDoc="0" locked="0" layoutInCell="1" allowOverlap="1" wp14:anchorId="1E26D810" wp14:editId="4344D044">
            <wp:simplePos x="0" y="0"/>
            <wp:positionH relativeFrom="column">
              <wp:posOffset>5029200</wp:posOffset>
            </wp:positionH>
            <wp:positionV relativeFrom="paragraph">
              <wp:posOffset>69850</wp:posOffset>
            </wp:positionV>
            <wp:extent cx="855345" cy="325755"/>
            <wp:effectExtent l="0" t="0" r="8255" b="4445"/>
            <wp:wrapTight wrapText="bothSides">
              <wp:wrapPolygon edited="0">
                <wp:start x="0" y="0"/>
                <wp:lineTo x="0" y="20211"/>
                <wp:lineTo x="21167" y="20211"/>
                <wp:lineTo x="21167" y="0"/>
                <wp:lineTo x="0" y="0"/>
              </wp:wrapPolygon>
            </wp:wrapTight>
            <wp:docPr id="4" name="Picture 4" descr="Screen Shot 2014-09-12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4-09-12 at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5345" cy="325755"/>
                    </a:xfrm>
                    <a:prstGeom prst="rect">
                      <a:avLst/>
                    </a:prstGeom>
                    <a:noFill/>
                  </pic:spPr>
                </pic:pic>
              </a:graphicData>
            </a:graphic>
            <wp14:sizeRelH relativeFrom="page">
              <wp14:pctWidth>0</wp14:pctWidth>
            </wp14:sizeRelH>
            <wp14:sizeRelV relativeFrom="page">
              <wp14:pctHeight>0</wp14:pctHeight>
            </wp14:sizeRelV>
          </wp:anchor>
        </w:drawing>
      </w:r>
      <w:r w:rsidR="00750D63" w:rsidRPr="009624AA">
        <w:rPr>
          <w:bCs/>
        </w:rPr>
        <w:t>Conduct the appropriate analysis.</w:t>
      </w:r>
    </w:p>
    <w:p w14:paraId="17B44F8B" w14:textId="77777777" w:rsidR="00276D99" w:rsidRDefault="00450E5D" w:rsidP="00CE2D54">
      <w:pPr>
        <w:ind w:left="2160"/>
        <w:contextualSpacing/>
        <w:rPr>
          <w:color w:val="3366FF"/>
        </w:rPr>
      </w:pPr>
      <w:r w:rsidRPr="003A44D7">
        <w:rPr>
          <w:color w:val="3366FF"/>
        </w:rPr>
        <w:t>x̅</w:t>
      </w:r>
      <w:r>
        <w:rPr>
          <w:color w:val="3366FF"/>
          <w:vertAlign w:val="subscript"/>
        </w:rPr>
        <w:t>1</w:t>
      </w:r>
      <w:r>
        <w:rPr>
          <w:color w:val="3366FF"/>
        </w:rPr>
        <w:t xml:space="preserve"> = 6 and </w:t>
      </w:r>
      <w:r w:rsidRPr="003A44D7">
        <w:rPr>
          <w:color w:val="3366FF"/>
        </w:rPr>
        <w:t>x̅</w:t>
      </w:r>
      <w:r>
        <w:rPr>
          <w:color w:val="3366FF"/>
          <w:vertAlign w:val="subscript"/>
        </w:rPr>
        <w:t>2</w:t>
      </w:r>
      <w:r>
        <w:rPr>
          <w:color w:val="3366FF"/>
        </w:rPr>
        <w:t xml:space="preserve"> = 7.56</w:t>
      </w:r>
    </w:p>
    <w:p w14:paraId="7B5C5318" w14:textId="77777777" w:rsidR="00022830" w:rsidRPr="00022830" w:rsidRDefault="00022830" w:rsidP="00CE2D54">
      <w:pPr>
        <w:ind w:left="2160"/>
        <w:contextualSpacing/>
        <w:rPr>
          <w:bCs/>
        </w:rPr>
      </w:pPr>
      <w:r>
        <w:rPr>
          <w:color w:val="3366FF"/>
        </w:rPr>
        <w:t>n</w:t>
      </w:r>
      <w:r>
        <w:rPr>
          <w:color w:val="3366FF"/>
          <w:vertAlign w:val="subscript"/>
        </w:rPr>
        <w:t>1</w:t>
      </w:r>
      <w:r>
        <w:rPr>
          <w:color w:val="3366FF"/>
        </w:rPr>
        <w:t xml:space="preserve"> = 9 and n</w:t>
      </w:r>
      <w:r>
        <w:rPr>
          <w:color w:val="3366FF"/>
          <w:vertAlign w:val="subscript"/>
        </w:rPr>
        <w:t>2</w:t>
      </w:r>
      <w:r>
        <w:rPr>
          <w:color w:val="3366FF"/>
        </w:rPr>
        <w:t xml:space="preserve"> = 9</w:t>
      </w:r>
    </w:p>
    <w:p w14:paraId="1FECCA7D" w14:textId="77777777" w:rsidR="00276D99" w:rsidRDefault="00BB3454" w:rsidP="00CE2D54">
      <w:pPr>
        <w:ind w:left="2160"/>
        <w:contextualSpacing/>
        <w:rPr>
          <w:bCs/>
          <w:color w:val="3366FF"/>
        </w:rPr>
      </w:pPr>
      <w:r w:rsidRPr="004E5194">
        <w:rPr>
          <w:color w:val="3366FF"/>
        </w:rPr>
        <w:t>σ</w:t>
      </w:r>
      <w:r w:rsidRPr="00022830">
        <w:rPr>
          <w:bCs/>
          <w:color w:val="3366FF"/>
        </w:rPr>
        <w:t xml:space="preserve"> </w:t>
      </w:r>
      <w:r>
        <w:rPr>
          <w:bCs/>
          <w:color w:val="3366FF"/>
        </w:rPr>
        <w:t xml:space="preserve">or </w:t>
      </w:r>
      <w:r w:rsidR="00450E5D" w:rsidRPr="00022830">
        <w:rPr>
          <w:bCs/>
          <w:color w:val="3366FF"/>
        </w:rPr>
        <w:t>s</w:t>
      </w:r>
      <w:r w:rsidR="00450E5D" w:rsidRPr="00022830">
        <w:rPr>
          <w:bCs/>
          <w:color w:val="3366FF"/>
          <w:vertAlign w:val="subscript"/>
        </w:rPr>
        <w:t>1</w:t>
      </w:r>
      <w:r w:rsidR="00450E5D" w:rsidRPr="00022830">
        <w:rPr>
          <w:bCs/>
          <w:color w:val="3366FF"/>
        </w:rPr>
        <w:t xml:space="preserve"> = 1 and s</w:t>
      </w:r>
      <w:r w:rsidR="00450E5D" w:rsidRPr="00022830">
        <w:rPr>
          <w:bCs/>
          <w:color w:val="3366FF"/>
          <w:vertAlign w:val="subscript"/>
        </w:rPr>
        <w:t>2</w:t>
      </w:r>
      <w:r w:rsidR="00450E5D" w:rsidRPr="00022830">
        <w:rPr>
          <w:bCs/>
          <w:color w:val="3366FF"/>
        </w:rPr>
        <w:t xml:space="preserve"> = </w:t>
      </w:r>
      <w:r w:rsidR="00022830" w:rsidRPr="00022830">
        <w:rPr>
          <w:bCs/>
          <w:color w:val="3366FF"/>
        </w:rPr>
        <w:t>1.4675</w:t>
      </w:r>
    </w:p>
    <w:p w14:paraId="5A20E02C" w14:textId="77777777" w:rsidR="00022830" w:rsidRDefault="00022830" w:rsidP="00CE2D54">
      <w:pPr>
        <w:ind w:left="2160"/>
        <w:contextualSpacing/>
        <w:rPr>
          <w:bCs/>
          <w:color w:val="3366FF"/>
        </w:rPr>
      </w:pPr>
      <w:r>
        <w:rPr>
          <w:bCs/>
          <w:color w:val="3366FF"/>
        </w:rPr>
        <w:t>n-1 = 8</w:t>
      </w:r>
    </w:p>
    <w:p w14:paraId="3A44CBC1" w14:textId="77777777" w:rsidR="00022830" w:rsidRDefault="00022830" w:rsidP="00CE2D54">
      <w:pPr>
        <w:ind w:left="2160"/>
        <w:contextualSpacing/>
        <w:rPr>
          <w:bCs/>
          <w:color w:val="3366FF"/>
        </w:rPr>
      </w:pPr>
      <w:r>
        <w:rPr>
          <w:bCs/>
          <w:color w:val="3366FF"/>
        </w:rPr>
        <w:t>t</w:t>
      </w:r>
      <w:r>
        <w:rPr>
          <w:bCs/>
          <w:color w:val="3366FF"/>
          <w:vertAlign w:val="subscript"/>
        </w:rPr>
        <w:t>obt</w:t>
      </w:r>
      <w:r>
        <w:rPr>
          <w:bCs/>
          <w:color w:val="3366FF"/>
        </w:rPr>
        <w:t xml:space="preserve"> = -2.635</w:t>
      </w:r>
    </w:p>
    <w:p w14:paraId="7C4987CC" w14:textId="77777777" w:rsidR="00456ADF" w:rsidRDefault="00022830" w:rsidP="00CE2D54">
      <w:pPr>
        <w:ind w:left="2160"/>
        <w:contextualSpacing/>
        <w:rPr>
          <w:bCs/>
          <w:color w:val="3366FF"/>
        </w:rPr>
      </w:pPr>
      <w:r>
        <w:rPr>
          <w:bCs/>
          <w:color w:val="3366FF"/>
        </w:rPr>
        <w:t>t</w:t>
      </w:r>
      <w:r>
        <w:rPr>
          <w:bCs/>
          <w:color w:val="3366FF"/>
          <w:vertAlign w:val="subscript"/>
        </w:rPr>
        <w:t>cv</w:t>
      </w:r>
      <w:r>
        <w:rPr>
          <w:bCs/>
          <w:color w:val="3366FF"/>
        </w:rPr>
        <w:t xml:space="preserve"> = </w:t>
      </w:r>
      <w:r w:rsidR="00BA6FD2">
        <w:rPr>
          <w:bCs/>
          <w:color w:val="3366FF"/>
        </w:rPr>
        <w:t>1.746</w:t>
      </w:r>
    </w:p>
    <w:p w14:paraId="2BEB9166" w14:textId="384F69DC" w:rsidR="005F47DF" w:rsidRPr="005F47DF" w:rsidRDefault="005F47DF" w:rsidP="005F47DF">
      <w:pPr>
        <w:rPr>
          <w:ins w:id="49" w:author="       " w:date="2014-09-18T16:32:00Z"/>
          <w:sz w:val="36"/>
          <w:szCs w:val="36"/>
          <w:highlight w:val="yellow"/>
          <w:vertAlign w:val="subscript"/>
          <w:rPrChange w:id="50" w:author="       " w:date="2014-09-18T16:32:00Z">
            <w:rPr>
              <w:ins w:id="51" w:author="       " w:date="2014-09-18T16:32:00Z"/>
              <w:sz w:val="36"/>
              <w:szCs w:val="36"/>
              <w:vertAlign w:val="subscript"/>
            </w:rPr>
          </w:rPrChange>
        </w:rPr>
      </w:pPr>
      <w:ins w:id="52" w:author="       " w:date="2014-09-18T16:32:00Z">
        <w:r w:rsidRPr="005F47DF">
          <w:rPr>
            <w:i/>
            <w:sz w:val="36"/>
            <w:szCs w:val="36"/>
            <w:highlight w:val="yellow"/>
            <w:rPrChange w:id="53" w:author="       " w:date="2014-09-18T16:32:00Z">
              <w:rPr>
                <w:i/>
                <w:sz w:val="36"/>
                <w:szCs w:val="36"/>
              </w:rPr>
            </w:rPrChange>
          </w:rPr>
          <w:t>t</w:t>
        </w:r>
        <w:r w:rsidRPr="005F47DF">
          <w:rPr>
            <w:i/>
            <w:sz w:val="36"/>
            <w:szCs w:val="36"/>
            <w:highlight w:val="yellow"/>
            <w:vertAlign w:val="subscript"/>
            <w:rPrChange w:id="54" w:author="       " w:date="2014-09-18T16:32:00Z">
              <w:rPr>
                <w:i/>
                <w:sz w:val="36"/>
                <w:szCs w:val="36"/>
                <w:vertAlign w:val="subscript"/>
              </w:rPr>
            </w:rPrChange>
          </w:rPr>
          <w:t>obt</w:t>
        </w:r>
        <w:r w:rsidRPr="005F47DF">
          <w:rPr>
            <w:sz w:val="36"/>
            <w:szCs w:val="36"/>
            <w:highlight w:val="yellow"/>
            <w:vertAlign w:val="subscript"/>
            <w:rPrChange w:id="55" w:author="       " w:date="2014-09-18T16:32:00Z">
              <w:rPr>
                <w:sz w:val="36"/>
                <w:szCs w:val="36"/>
                <w:vertAlign w:val="subscript"/>
              </w:rPr>
            </w:rPrChange>
          </w:rPr>
          <w:t xml:space="preserve"> = </w:t>
        </w:r>
        <m:oMath>
          <m:f>
            <m:fPr>
              <m:ctrlPr>
                <w:rPr>
                  <w:rFonts w:ascii="Cambria Math" w:hAnsi="Cambria Math"/>
                  <w:i/>
                  <w:sz w:val="36"/>
                  <w:szCs w:val="36"/>
                  <w:vertAlign w:val="subscript"/>
                </w:rPr>
              </m:ctrlPr>
            </m:fPr>
            <m:num>
              <m:r>
                <w:rPr>
                  <w:rFonts w:ascii="Cambria Math" w:hAnsi="Cambria Math"/>
                  <w:sz w:val="36"/>
                  <w:szCs w:val="36"/>
                  <w:vertAlign w:val="subscript"/>
                </w:rPr>
                <m:t>6-7.56</m:t>
              </m:r>
            </m:num>
            <m:den>
              <m:r>
                <w:rPr>
                  <w:rFonts w:ascii="Cambria Math" w:hAnsi="Cambria Math"/>
                  <w:sz w:val="36"/>
                  <w:szCs w:val="36"/>
                  <w:vertAlign w:val="subscript"/>
                </w:rPr>
                <m:t>.60311</m:t>
              </m:r>
            </m:den>
          </m:f>
        </m:oMath>
      </w:ins>
    </w:p>
    <w:p w14:paraId="0735CC4D" w14:textId="77777777" w:rsidR="005F47DF" w:rsidRPr="005F47DF" w:rsidRDefault="005F47DF" w:rsidP="005F47DF">
      <w:pPr>
        <w:rPr>
          <w:ins w:id="56" w:author="       " w:date="2014-09-18T16:32:00Z"/>
          <w:highlight w:val="yellow"/>
          <w:rPrChange w:id="57" w:author="       " w:date="2014-09-18T16:32:00Z">
            <w:rPr>
              <w:ins w:id="58" w:author="       " w:date="2014-09-18T16:32:00Z"/>
            </w:rPr>
          </w:rPrChange>
        </w:rPr>
      </w:pPr>
    </w:p>
    <w:p w14:paraId="35EB5C12" w14:textId="77777777" w:rsidR="005F47DF" w:rsidRPr="005F47DF" w:rsidRDefault="005F47DF" w:rsidP="005F47DF">
      <w:pPr>
        <w:rPr>
          <w:ins w:id="59" w:author="       " w:date="2014-09-18T16:32:00Z"/>
          <w:highlight w:val="yellow"/>
          <w:rPrChange w:id="60" w:author="       " w:date="2014-09-18T16:32:00Z">
            <w:rPr>
              <w:ins w:id="61" w:author="       " w:date="2014-09-18T16:32:00Z"/>
            </w:rPr>
          </w:rPrChange>
        </w:rPr>
      </w:pPr>
    </w:p>
    <w:p w14:paraId="2137FDED" w14:textId="1D91245C" w:rsidR="005F47DF" w:rsidRDefault="005F47DF" w:rsidP="005F47DF">
      <w:pPr>
        <w:rPr>
          <w:ins w:id="62" w:author="       " w:date="2014-09-18T16:32:00Z"/>
          <w:sz w:val="36"/>
          <w:szCs w:val="36"/>
          <w:vertAlign w:val="subscript"/>
        </w:rPr>
      </w:pPr>
      <w:ins w:id="63" w:author="       " w:date="2014-09-18T16:32:00Z">
        <w:r w:rsidRPr="005F47DF">
          <w:rPr>
            <w:i/>
            <w:sz w:val="36"/>
            <w:szCs w:val="36"/>
            <w:highlight w:val="yellow"/>
            <w:rPrChange w:id="64" w:author="       " w:date="2014-09-18T16:32:00Z">
              <w:rPr>
                <w:i/>
                <w:sz w:val="36"/>
                <w:szCs w:val="36"/>
              </w:rPr>
            </w:rPrChange>
          </w:rPr>
          <w:t>t</w:t>
        </w:r>
        <w:r w:rsidRPr="005F47DF">
          <w:rPr>
            <w:i/>
            <w:sz w:val="36"/>
            <w:szCs w:val="36"/>
            <w:highlight w:val="yellow"/>
            <w:vertAlign w:val="subscript"/>
            <w:rPrChange w:id="65" w:author="       " w:date="2014-09-18T16:32:00Z">
              <w:rPr>
                <w:i/>
                <w:sz w:val="36"/>
                <w:szCs w:val="36"/>
                <w:vertAlign w:val="subscript"/>
              </w:rPr>
            </w:rPrChange>
          </w:rPr>
          <w:t>obt</w:t>
        </w:r>
        <w:r w:rsidRPr="005F47DF">
          <w:rPr>
            <w:sz w:val="36"/>
            <w:szCs w:val="36"/>
            <w:highlight w:val="yellow"/>
            <w:vertAlign w:val="subscript"/>
            <w:rPrChange w:id="66" w:author="       " w:date="2014-09-18T16:32:00Z">
              <w:rPr>
                <w:sz w:val="36"/>
                <w:szCs w:val="36"/>
                <w:vertAlign w:val="subscript"/>
              </w:rPr>
            </w:rPrChange>
          </w:rPr>
          <w:t xml:space="preserve"> = </w:t>
        </w:r>
        <m:oMath>
          <m:f>
            <m:fPr>
              <m:ctrlPr>
                <w:rPr>
                  <w:rFonts w:ascii="Cambria Math" w:hAnsi="Cambria Math"/>
                  <w:i/>
                  <w:sz w:val="36"/>
                  <w:szCs w:val="36"/>
                  <w:vertAlign w:val="subscript"/>
                </w:rPr>
              </m:ctrlPr>
            </m:fPr>
            <m:num>
              <m:r>
                <w:rPr>
                  <w:rFonts w:ascii="Cambria Math" w:hAnsi="Cambria Math"/>
                  <w:sz w:val="36"/>
                  <w:szCs w:val="36"/>
                  <w:vertAlign w:val="subscript"/>
                </w:rPr>
                <m:t>-1.56</m:t>
              </m:r>
            </m:num>
            <m:den>
              <m:r>
                <w:rPr>
                  <w:rFonts w:ascii="Cambria Math" w:hAnsi="Cambria Math"/>
                  <w:sz w:val="36"/>
                  <w:szCs w:val="36"/>
                  <w:vertAlign w:val="subscript"/>
                </w:rPr>
                <m:t>.60311</m:t>
              </m:r>
            </m:den>
          </m:f>
          <m:r>
            <w:rPr>
              <w:rFonts w:ascii="Cambria Math" w:hAnsi="Cambria Math"/>
              <w:sz w:val="36"/>
              <w:szCs w:val="36"/>
              <w:vertAlign w:val="subscript"/>
            </w:rPr>
            <m:t xml:space="preserve">= </m:t>
          </m:r>
          <m:r>
            <w:rPr>
              <w:rFonts w:ascii="Cambria Math" w:hAnsi="Cambria Math"/>
              <w:color w:val="FF0000"/>
              <w:sz w:val="36"/>
              <w:szCs w:val="36"/>
              <w:vertAlign w:val="subscript"/>
            </w:rPr>
            <m:t>-2.5866</m:t>
          </m:r>
        </m:oMath>
      </w:ins>
    </w:p>
    <w:p w14:paraId="7C152956" w14:textId="77777777" w:rsidR="005F47DF" w:rsidRDefault="005F47DF" w:rsidP="005F47DF">
      <w:pPr>
        <w:rPr>
          <w:ins w:id="67" w:author="       " w:date="2014-09-18T16:32:00Z"/>
        </w:rPr>
      </w:pPr>
    </w:p>
    <w:p w14:paraId="52DFC9F1" w14:textId="77777777" w:rsidR="00022830" w:rsidRPr="00022830" w:rsidRDefault="00022830" w:rsidP="00CE2D54">
      <w:pPr>
        <w:ind w:left="2160"/>
        <w:contextualSpacing/>
        <w:rPr>
          <w:bCs/>
        </w:rPr>
      </w:pPr>
    </w:p>
    <w:p w14:paraId="6E530C92" w14:textId="77777777" w:rsidR="00750D63" w:rsidRPr="00456ADF" w:rsidRDefault="00750D63" w:rsidP="00CE2D54">
      <w:pPr>
        <w:numPr>
          <w:ilvl w:val="0"/>
          <w:numId w:val="6"/>
        </w:numPr>
        <w:contextualSpacing/>
        <w:rPr>
          <w:bCs/>
        </w:rPr>
      </w:pPr>
      <w:r w:rsidRPr="009624AA">
        <w:rPr>
          <w:bCs/>
        </w:rPr>
        <w:t>Should H</w:t>
      </w:r>
      <w:r w:rsidRPr="009624AA">
        <w:rPr>
          <w:bCs/>
          <w:vertAlign w:val="subscript"/>
        </w:rPr>
        <w:t>0</w:t>
      </w:r>
      <w:r w:rsidRPr="009624AA">
        <w:rPr>
          <w:bCs/>
        </w:rPr>
        <w:t xml:space="preserve"> be rejected?  </w:t>
      </w:r>
      <w:r w:rsidR="00CA5347">
        <w:rPr>
          <w:bCs/>
          <w:color w:val="3366FF"/>
        </w:rPr>
        <w:t>Yes.</w:t>
      </w:r>
      <w:r w:rsidR="00456ADF">
        <w:rPr>
          <w:bCs/>
        </w:rPr>
        <w:t xml:space="preserve">  </w:t>
      </w:r>
      <w:r w:rsidRPr="009624AA">
        <w:rPr>
          <w:bCs/>
        </w:rPr>
        <w:t>What should the researcher conclude?</w:t>
      </w:r>
      <w:r w:rsidR="00456ADF">
        <w:rPr>
          <w:bCs/>
        </w:rPr>
        <w:t xml:space="preserve">  </w:t>
      </w:r>
      <w:r w:rsidR="00CA5347" w:rsidRPr="00BB3454">
        <w:rPr>
          <w:bCs/>
          <w:color w:val="3366FF"/>
        </w:rPr>
        <w:t>H</w:t>
      </w:r>
      <w:r w:rsidR="00CA5347" w:rsidRPr="00BB3454">
        <w:rPr>
          <w:bCs/>
          <w:color w:val="3366FF"/>
          <w:vertAlign w:val="subscript"/>
        </w:rPr>
        <w:t>a</w:t>
      </w:r>
      <w:r w:rsidR="00CA5347" w:rsidRPr="00BB3454">
        <w:rPr>
          <w:bCs/>
          <w:color w:val="3366FF"/>
        </w:rPr>
        <w:t>: Study w/Music &lt; Study w/ out Music or µ</w:t>
      </w:r>
      <w:r w:rsidR="00CA5347" w:rsidRPr="00BB3454">
        <w:rPr>
          <w:bCs/>
          <w:color w:val="3366FF"/>
          <w:vertAlign w:val="subscript"/>
        </w:rPr>
        <w:t>1</w:t>
      </w:r>
      <w:r w:rsidR="00CA5347" w:rsidRPr="00BB3454">
        <w:rPr>
          <w:bCs/>
          <w:color w:val="3366FF"/>
        </w:rPr>
        <w:t xml:space="preserve"> &lt; µ</w:t>
      </w:r>
      <w:r w:rsidR="00CA5347" w:rsidRPr="00BB3454">
        <w:rPr>
          <w:bCs/>
          <w:color w:val="3366FF"/>
          <w:vertAlign w:val="subscript"/>
        </w:rPr>
        <w:t>2</w:t>
      </w:r>
    </w:p>
    <w:p w14:paraId="03163E12" w14:textId="77777777" w:rsidR="00456ADF" w:rsidRPr="009624AA" w:rsidRDefault="005F47DF" w:rsidP="00CE2D54">
      <w:pPr>
        <w:ind w:left="2160"/>
        <w:contextualSpacing/>
        <w:rPr>
          <w:bCs/>
        </w:rPr>
      </w:pPr>
      <w:ins w:id="68" w:author="       " w:date="2014-09-18T16:34:00Z">
        <w:r>
          <w:rPr>
            <w:bCs/>
          </w:rPr>
          <w:t>What is the critical value?</w:t>
        </w:r>
      </w:ins>
    </w:p>
    <w:p w14:paraId="0757E3ED" w14:textId="77777777" w:rsidR="00376668" w:rsidRDefault="00750D63" w:rsidP="00376668">
      <w:pPr>
        <w:numPr>
          <w:ilvl w:val="0"/>
          <w:numId w:val="6"/>
        </w:numPr>
        <w:contextualSpacing/>
        <w:rPr>
          <w:bCs/>
        </w:rPr>
      </w:pPr>
      <w:r w:rsidRPr="006E754C">
        <w:rPr>
          <w:bCs/>
        </w:rPr>
        <w:t>If significant, compute and interpret the effect size.</w:t>
      </w:r>
      <w:r w:rsidR="006E754C" w:rsidRPr="006E754C">
        <w:rPr>
          <w:bCs/>
        </w:rPr>
        <w:t xml:space="preserve">  </w:t>
      </w:r>
    </w:p>
    <w:p w14:paraId="51CFB518" w14:textId="77777777" w:rsidR="006E754C" w:rsidRDefault="00376668" w:rsidP="00376668">
      <w:pPr>
        <w:ind w:left="2160"/>
        <w:contextualSpacing/>
        <w:rPr>
          <w:bCs/>
          <w:color w:val="3366FF"/>
        </w:rPr>
      </w:pPr>
      <w:r>
        <w:rPr>
          <w:bCs/>
          <w:color w:val="3366FF"/>
        </w:rPr>
        <w:tab/>
        <w:t xml:space="preserve">d = 1.24 and r = </w:t>
      </w:r>
      <w:r w:rsidRPr="00376668">
        <w:rPr>
          <w:bCs/>
          <w:color w:val="3366FF"/>
        </w:rPr>
        <w:t>-0.5</w:t>
      </w:r>
      <w:r>
        <w:rPr>
          <w:bCs/>
          <w:color w:val="3366FF"/>
        </w:rPr>
        <w:t>3</w:t>
      </w:r>
    </w:p>
    <w:p w14:paraId="28633AD1" w14:textId="77777777" w:rsidR="006C17C7" w:rsidRDefault="006C17C7" w:rsidP="00376668">
      <w:pPr>
        <w:ind w:left="2160"/>
        <w:contextualSpacing/>
        <w:rPr>
          <w:bCs/>
          <w:color w:val="3366FF"/>
        </w:rPr>
      </w:pPr>
    </w:p>
    <w:p w14:paraId="01D43E12" w14:textId="77777777" w:rsidR="006C17C7" w:rsidRDefault="006C17C7" w:rsidP="00376668">
      <w:pPr>
        <w:ind w:left="2160"/>
        <w:contextualSpacing/>
        <w:rPr>
          <w:bCs/>
          <w:color w:val="3366FF"/>
        </w:rPr>
      </w:pPr>
    </w:p>
    <w:p w14:paraId="465DD95C" w14:textId="77777777" w:rsidR="005F47DF" w:rsidRDefault="005F47DF" w:rsidP="005F47DF">
      <w:pPr>
        <w:pStyle w:val="Footer"/>
        <w:tabs>
          <w:tab w:val="clear" w:pos="4320"/>
          <w:tab w:val="clear" w:pos="8640"/>
        </w:tabs>
        <w:rPr>
          <w:ins w:id="69" w:author="       " w:date="2014-09-18T16:34:00Z"/>
        </w:rPr>
      </w:pPr>
    </w:p>
    <w:p w14:paraId="19686755" w14:textId="77777777" w:rsidR="005F47DF" w:rsidRPr="00006E47" w:rsidRDefault="005F47DF" w:rsidP="005F47DF">
      <w:pPr>
        <w:spacing w:line="480" w:lineRule="auto"/>
        <w:contextualSpacing/>
        <w:rPr>
          <w:ins w:id="70" w:author="       " w:date="2014-09-18T16:34:00Z"/>
          <w:color w:val="FF0000"/>
        </w:rPr>
      </w:pPr>
      <w:ins w:id="71" w:author="       " w:date="2014-09-18T16:34:00Z">
        <w:r w:rsidRPr="00006E47">
          <w:rPr>
            <w:color w:val="FF0000"/>
          </w:rPr>
          <w:t xml:space="preserve">  </w:t>
        </w:r>
        <w:r w:rsidRPr="00006E47">
          <w:rPr>
            <w:i/>
            <w:color w:val="FF0000"/>
          </w:rPr>
          <w:t>r</w:t>
        </w:r>
        <w:r w:rsidRPr="00006E47">
          <w:rPr>
            <w:i/>
            <w:color w:val="FF0000"/>
            <w:vertAlign w:val="superscript"/>
          </w:rPr>
          <w:t>2</w:t>
        </w:r>
        <w:r w:rsidRPr="00006E47">
          <w:rPr>
            <w:color w:val="FF0000"/>
            <w:vertAlign w:val="superscript"/>
          </w:rPr>
          <w:t xml:space="preserve"> </w:t>
        </w:r>
        <w:r w:rsidRPr="00006E47">
          <w:rPr>
            <w:color w:val="FF0000"/>
          </w:rPr>
          <w:t>= (</w:t>
        </w:r>
        <w:r w:rsidRPr="00006E47">
          <w:rPr>
            <w:i/>
            <w:color w:val="FF0000"/>
          </w:rPr>
          <w:t>t</w:t>
        </w:r>
        <w:r w:rsidRPr="00006E47">
          <w:rPr>
            <w:i/>
            <w:color w:val="FF0000"/>
            <w:vertAlign w:val="superscript"/>
          </w:rPr>
          <w:t>2</w:t>
        </w:r>
        <w:r w:rsidRPr="00006E47">
          <w:rPr>
            <w:color w:val="FF0000"/>
          </w:rPr>
          <w:t>) / (</w:t>
        </w:r>
        <w:r w:rsidRPr="00006E47">
          <w:rPr>
            <w:i/>
            <w:color w:val="FF0000"/>
          </w:rPr>
          <w:t>t</w:t>
        </w:r>
        <w:r w:rsidRPr="00006E47">
          <w:rPr>
            <w:i/>
            <w:color w:val="FF0000"/>
            <w:vertAlign w:val="superscript"/>
          </w:rPr>
          <w:t>2</w:t>
        </w:r>
        <w:r w:rsidRPr="00006E47">
          <w:rPr>
            <w:color w:val="FF0000"/>
          </w:rPr>
          <w:t xml:space="preserve"> + </w:t>
        </w:r>
        <w:r w:rsidRPr="00006E47">
          <w:rPr>
            <w:i/>
            <w:color w:val="FF0000"/>
          </w:rPr>
          <w:t>df</w:t>
        </w:r>
        <w:r w:rsidRPr="00006E47">
          <w:rPr>
            <w:color w:val="FF0000"/>
          </w:rPr>
          <w:t>)  = (-2.488)</w:t>
        </w:r>
        <w:r w:rsidRPr="00006E47">
          <w:rPr>
            <w:color w:val="FF0000"/>
            <w:vertAlign w:val="superscript"/>
          </w:rPr>
          <w:t>2</w:t>
        </w:r>
        <w:r w:rsidRPr="00006E47">
          <w:rPr>
            <w:color w:val="FF0000"/>
          </w:rPr>
          <w:t xml:space="preserve"> / ((-2.488)</w:t>
        </w:r>
        <w:r w:rsidRPr="00006E47">
          <w:rPr>
            <w:color w:val="FF0000"/>
            <w:vertAlign w:val="superscript"/>
          </w:rPr>
          <w:t>2</w:t>
        </w:r>
        <w:r w:rsidRPr="00006E47">
          <w:rPr>
            <w:color w:val="FF0000"/>
          </w:rPr>
          <w:t xml:space="preserve"> + 16) = 6.190 / 22.190 = 0.2790</w:t>
        </w:r>
      </w:ins>
    </w:p>
    <w:p w14:paraId="5550E83E" w14:textId="77777777" w:rsidR="005F47DF" w:rsidRDefault="005F47DF" w:rsidP="005F47DF">
      <w:pPr>
        <w:spacing w:line="480" w:lineRule="auto"/>
        <w:contextualSpacing/>
        <w:rPr>
          <w:ins w:id="72" w:author="       " w:date="2014-09-18T16:34:00Z"/>
          <w:color w:val="FF0000"/>
        </w:rPr>
      </w:pPr>
      <w:ins w:id="73" w:author="       " w:date="2014-09-18T16:34:00Z">
        <w:r w:rsidRPr="00006E47">
          <w:rPr>
            <w:color w:val="FF0000"/>
          </w:rPr>
          <w:t xml:space="preserve">The effect size of 0.2790 is large.  </w:t>
        </w:r>
      </w:ins>
    </w:p>
    <w:p w14:paraId="1BEA6D7D" w14:textId="77777777" w:rsidR="005F47DF" w:rsidRDefault="005F47DF" w:rsidP="005F47DF">
      <w:pPr>
        <w:spacing w:line="480" w:lineRule="auto"/>
        <w:contextualSpacing/>
        <w:rPr>
          <w:ins w:id="74" w:author="       " w:date="2014-09-18T16:34:00Z"/>
          <w:color w:val="FF0000"/>
        </w:rPr>
      </w:pPr>
    </w:p>
    <w:p w14:paraId="0B771B85" w14:textId="77777777" w:rsidR="005F47DF" w:rsidRPr="00006E47" w:rsidRDefault="005F47DF" w:rsidP="005F47DF">
      <w:pPr>
        <w:spacing w:line="480" w:lineRule="auto"/>
        <w:contextualSpacing/>
        <w:rPr>
          <w:ins w:id="75" w:author="       " w:date="2014-09-18T16:34:00Z"/>
          <w:color w:val="FF0000"/>
        </w:rPr>
      </w:pPr>
      <w:ins w:id="76" w:author="       " w:date="2014-09-18T16:34:00Z">
        <w:r w:rsidRPr="00006E47">
          <w:rPr>
            <w:color w:val="FF0000"/>
          </w:rPr>
          <w:t>2.5776</w:t>
        </w:r>
        <w:r w:rsidRPr="00006E47">
          <w:rPr>
            <w:color w:val="FF0000"/>
            <w:vertAlign w:val="superscript"/>
          </w:rPr>
          <w:t>2</w:t>
        </w:r>
        <w:r w:rsidRPr="00006E47">
          <w:rPr>
            <w:color w:val="FF0000"/>
          </w:rPr>
          <w:t xml:space="preserve">/2.5776+16= 6.644/22.644=  .29  </w:t>
        </w:r>
      </w:ins>
    </w:p>
    <w:p w14:paraId="73677F40" w14:textId="77777777" w:rsidR="006C17C7" w:rsidRDefault="006C17C7" w:rsidP="00376668">
      <w:pPr>
        <w:ind w:left="2160"/>
        <w:contextualSpacing/>
        <w:rPr>
          <w:bCs/>
          <w:color w:val="3366FF"/>
        </w:rPr>
      </w:pPr>
    </w:p>
    <w:p w14:paraId="6489B475" w14:textId="77777777" w:rsidR="006C17C7" w:rsidRDefault="006C17C7" w:rsidP="00376668">
      <w:pPr>
        <w:ind w:left="2160"/>
        <w:contextualSpacing/>
        <w:rPr>
          <w:bCs/>
          <w:color w:val="3366FF"/>
        </w:rPr>
      </w:pPr>
    </w:p>
    <w:p w14:paraId="11DCD03D" w14:textId="77777777" w:rsidR="006C17C7" w:rsidRDefault="006C17C7" w:rsidP="00376668">
      <w:pPr>
        <w:ind w:left="2160"/>
        <w:contextualSpacing/>
        <w:rPr>
          <w:bCs/>
          <w:color w:val="3366FF"/>
        </w:rPr>
      </w:pPr>
    </w:p>
    <w:p w14:paraId="5F2D5E91" w14:textId="77777777" w:rsidR="006C17C7" w:rsidRDefault="006C17C7" w:rsidP="00376668">
      <w:pPr>
        <w:ind w:left="2160"/>
        <w:contextualSpacing/>
        <w:rPr>
          <w:bCs/>
          <w:color w:val="3366FF"/>
        </w:rPr>
      </w:pPr>
    </w:p>
    <w:p w14:paraId="6A91D988" w14:textId="77777777" w:rsidR="006C17C7" w:rsidRDefault="006C17C7" w:rsidP="00376668">
      <w:pPr>
        <w:ind w:left="2160"/>
        <w:contextualSpacing/>
        <w:rPr>
          <w:bCs/>
          <w:color w:val="3366FF"/>
        </w:rPr>
      </w:pPr>
    </w:p>
    <w:p w14:paraId="78533615" w14:textId="77777777" w:rsidR="006C17C7" w:rsidRDefault="006C17C7" w:rsidP="00376668">
      <w:pPr>
        <w:ind w:left="2160"/>
        <w:contextualSpacing/>
        <w:rPr>
          <w:bCs/>
          <w:color w:val="3366FF"/>
        </w:rPr>
      </w:pPr>
    </w:p>
    <w:p w14:paraId="2B4EB140" w14:textId="77777777" w:rsidR="006C17C7" w:rsidRDefault="006C17C7" w:rsidP="00376668">
      <w:pPr>
        <w:ind w:left="2160"/>
        <w:contextualSpacing/>
        <w:rPr>
          <w:bCs/>
          <w:color w:val="3366FF"/>
        </w:rPr>
      </w:pPr>
    </w:p>
    <w:p w14:paraId="04F2B434" w14:textId="77777777" w:rsidR="006C17C7" w:rsidRDefault="006C17C7" w:rsidP="00376668">
      <w:pPr>
        <w:ind w:left="2160"/>
        <w:contextualSpacing/>
        <w:rPr>
          <w:bCs/>
          <w:color w:val="3366FF"/>
        </w:rPr>
      </w:pPr>
    </w:p>
    <w:p w14:paraId="6DF7DB19" w14:textId="77777777" w:rsidR="006C17C7" w:rsidRPr="006E754C" w:rsidRDefault="006C17C7" w:rsidP="00376668">
      <w:pPr>
        <w:ind w:left="2160"/>
        <w:contextualSpacing/>
        <w:rPr>
          <w:bCs/>
        </w:rPr>
      </w:pPr>
      <w:r>
        <w:rPr>
          <w:bCs/>
          <w:color w:val="3366FF"/>
        </w:rPr>
        <w:br w:type="page"/>
      </w:r>
    </w:p>
    <w:p w14:paraId="589D2E5D" w14:textId="77777777" w:rsidR="006E754C" w:rsidRPr="006E754C" w:rsidRDefault="006E754C" w:rsidP="00CE2D54">
      <w:pPr>
        <w:ind w:left="2160"/>
        <w:contextualSpacing/>
        <w:rPr>
          <w:bCs/>
        </w:rPr>
      </w:pPr>
    </w:p>
    <w:p w14:paraId="21088F5D" w14:textId="77777777" w:rsidR="006C17C7" w:rsidRPr="006C17C7" w:rsidRDefault="00750D63" w:rsidP="006C17C7">
      <w:pPr>
        <w:numPr>
          <w:ilvl w:val="0"/>
          <w:numId w:val="6"/>
        </w:numPr>
        <w:contextualSpacing/>
        <w:rPr>
          <w:bCs/>
        </w:rPr>
      </w:pPr>
      <w:r w:rsidRPr="006C17C7">
        <w:rPr>
          <w:bCs/>
        </w:rPr>
        <w:t>If significant, draw a graph representing the data.</w:t>
      </w:r>
      <w:r w:rsidR="006C17C7">
        <w:t xml:space="preserve"> </w:t>
      </w:r>
    </w:p>
    <w:p w14:paraId="607093A3" w14:textId="7D5F63A2" w:rsidR="00750D63" w:rsidRDefault="000C0408" w:rsidP="006C17C7">
      <w:pPr>
        <w:ind w:left="2160"/>
        <w:contextualSpacing/>
        <w:rPr>
          <w:bCs/>
        </w:rPr>
      </w:pPr>
      <w:r>
        <w:rPr>
          <w:noProof/>
        </w:rPr>
        <w:drawing>
          <wp:inline distT="0" distB="0" distL="0" distR="0" wp14:anchorId="1CB9EA68" wp14:editId="1331ED0A">
            <wp:extent cx="3886200" cy="2997200"/>
            <wp:effectExtent l="0" t="0" r="0" b="0"/>
            <wp:docPr id="13" name="Picture 13" descr="Screen Shot 2014-09-1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reen Shot 2014-09-13 at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86200" cy="2997200"/>
                    </a:xfrm>
                    <a:prstGeom prst="rect">
                      <a:avLst/>
                    </a:prstGeom>
                    <a:noFill/>
                    <a:ln>
                      <a:noFill/>
                    </a:ln>
                  </pic:spPr>
                </pic:pic>
              </a:graphicData>
            </a:graphic>
          </wp:inline>
        </w:drawing>
      </w:r>
    </w:p>
    <w:p w14:paraId="59DCBE89" w14:textId="77777777" w:rsidR="00CE2D54" w:rsidRDefault="00CE2D54" w:rsidP="00CE2D54">
      <w:pPr>
        <w:ind w:left="2160"/>
        <w:contextualSpacing/>
        <w:rPr>
          <w:bCs/>
        </w:rPr>
      </w:pPr>
    </w:p>
    <w:p w14:paraId="0486844F" w14:textId="77777777" w:rsidR="00BB3454" w:rsidRDefault="00750D63" w:rsidP="00CE2D54">
      <w:pPr>
        <w:numPr>
          <w:ilvl w:val="0"/>
          <w:numId w:val="6"/>
        </w:numPr>
        <w:contextualSpacing/>
        <w:rPr>
          <w:bCs/>
        </w:rPr>
      </w:pPr>
      <w:r>
        <w:rPr>
          <w:bCs/>
        </w:rPr>
        <w:t>Determine the 95% confidence interval.</w:t>
      </w:r>
      <w:r w:rsidR="00456ADF">
        <w:rPr>
          <w:bCs/>
        </w:rPr>
        <w:t xml:space="preserve"> </w:t>
      </w:r>
    </w:p>
    <w:p w14:paraId="378E8BD0" w14:textId="77777777" w:rsidR="00BB3454" w:rsidRPr="00BB3454" w:rsidRDefault="00456ADF" w:rsidP="00CE2D54">
      <w:pPr>
        <w:ind w:left="2160"/>
        <w:contextualSpacing/>
        <w:rPr>
          <w:bCs/>
          <w:color w:val="3366FF"/>
          <w:vertAlign w:val="subscript"/>
        </w:rPr>
      </w:pPr>
      <w:r>
        <w:rPr>
          <w:bCs/>
        </w:rPr>
        <w:t xml:space="preserve"> </w:t>
      </w:r>
      <w:r w:rsidR="001E5829">
        <w:rPr>
          <w:bCs/>
        </w:rPr>
        <w:tab/>
      </w:r>
      <w:r w:rsidR="00CA5347" w:rsidRPr="00BB3454">
        <w:rPr>
          <w:bCs/>
          <w:color w:val="3366FF"/>
        </w:rPr>
        <w:t>H</w:t>
      </w:r>
      <w:r w:rsidR="00CA5347" w:rsidRPr="00BB3454">
        <w:rPr>
          <w:bCs/>
          <w:color w:val="3366FF"/>
          <w:vertAlign w:val="subscript"/>
        </w:rPr>
        <w:t>a</w:t>
      </w:r>
      <w:r w:rsidR="00CA5347" w:rsidRPr="00BB3454">
        <w:rPr>
          <w:bCs/>
          <w:color w:val="3366FF"/>
        </w:rPr>
        <w:t>: Study w/Music &lt; Study w/ out Music or µ</w:t>
      </w:r>
      <w:r w:rsidR="00CA5347" w:rsidRPr="00BB3454">
        <w:rPr>
          <w:bCs/>
          <w:color w:val="3366FF"/>
          <w:vertAlign w:val="subscript"/>
        </w:rPr>
        <w:t>1</w:t>
      </w:r>
      <w:r w:rsidR="00CA5347" w:rsidRPr="00BB3454">
        <w:rPr>
          <w:bCs/>
          <w:color w:val="3366FF"/>
        </w:rPr>
        <w:t xml:space="preserve"> &lt; µ</w:t>
      </w:r>
      <w:r w:rsidR="00CA5347" w:rsidRPr="00BB3454">
        <w:rPr>
          <w:bCs/>
          <w:color w:val="3366FF"/>
          <w:vertAlign w:val="subscript"/>
        </w:rPr>
        <w:t>2</w:t>
      </w:r>
    </w:p>
    <w:p w14:paraId="72967E7B" w14:textId="77777777" w:rsidR="00BB3454" w:rsidRDefault="001E5829" w:rsidP="00CE2D54">
      <w:pPr>
        <w:ind w:left="2160"/>
        <w:contextualSpacing/>
        <w:rPr>
          <w:color w:val="3366FF"/>
        </w:rPr>
      </w:pPr>
      <w:r>
        <w:rPr>
          <w:color w:val="3366FF"/>
        </w:rPr>
        <w:tab/>
      </w:r>
      <w:r w:rsidR="00CA5347">
        <w:rPr>
          <w:color w:val="3366FF"/>
        </w:rPr>
        <w:t>-2.38 to -.74</w:t>
      </w:r>
    </w:p>
    <w:p w14:paraId="127F1F4F" w14:textId="77777777" w:rsidR="006C17C7" w:rsidRPr="006C17C7" w:rsidRDefault="006C17C7" w:rsidP="00CE2D54">
      <w:pPr>
        <w:ind w:left="2160"/>
        <w:contextualSpacing/>
        <w:rPr>
          <w:color w:val="3366FF"/>
        </w:rPr>
      </w:pPr>
    </w:p>
    <w:p w14:paraId="31E0DF75" w14:textId="77777777" w:rsidR="00C717E5" w:rsidRDefault="00C717E5" w:rsidP="00CE2D54">
      <w:pPr>
        <w:numPr>
          <w:ilvl w:val="0"/>
          <w:numId w:val="4"/>
        </w:numPr>
        <w:contextualSpacing/>
        <w:rPr>
          <w:bCs/>
        </w:rPr>
      </w:pPr>
      <w:r>
        <w:rPr>
          <w:bCs/>
        </w:rPr>
        <w:t xml:space="preserve">Question 4.  </w:t>
      </w:r>
      <w:r w:rsidR="00391D79">
        <w:rPr>
          <w:bCs/>
        </w:rPr>
        <w:t xml:space="preserve">The researcher in exercise 2 decides to conduct the same study using a within-participants design to control for differences in cognitive ability.  He selects a random sample of subjects and has them study different material of equal difficulty in both the music and no-music conditions.  The study is completely counterbalanced to control for order effects.  The data appear next.  As before, </w:t>
      </w:r>
      <w:r>
        <w:rPr>
          <w:bCs/>
        </w:rPr>
        <w:t>they are measured on an interval-ratio scale and are normally distributed; he believes that studying under quiet conditions will lead to better performance.</w:t>
      </w:r>
    </w:p>
    <w:p w14:paraId="1AE96977" w14:textId="77777777" w:rsidR="00C717E5" w:rsidRPr="00C717E5" w:rsidRDefault="00C717E5" w:rsidP="00CE2D54">
      <w:pPr>
        <w:contextualSpacing/>
        <w:rPr>
          <w:bCs/>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984"/>
      </w:tblGrid>
      <w:tr w:rsidR="00C717E5" w:rsidRPr="0012011C" w14:paraId="10D63179" w14:textId="77777777" w:rsidTr="00C717E5">
        <w:trPr>
          <w:trHeight w:hRule="exact" w:val="288"/>
        </w:trPr>
        <w:tc>
          <w:tcPr>
            <w:tcW w:w="1526" w:type="dxa"/>
            <w:shd w:val="clear" w:color="auto" w:fill="auto"/>
            <w:vAlign w:val="center"/>
          </w:tcPr>
          <w:p w14:paraId="077FCB88" w14:textId="77777777" w:rsidR="00C717E5" w:rsidRPr="0012011C" w:rsidRDefault="00C717E5" w:rsidP="00CE2D54">
            <w:pPr>
              <w:contextualSpacing/>
              <w:jc w:val="center"/>
              <w:rPr>
                <w:b/>
                <w:bCs/>
                <w:sz w:val="20"/>
                <w:szCs w:val="20"/>
              </w:rPr>
            </w:pPr>
            <w:r w:rsidRPr="0012011C">
              <w:rPr>
                <w:b/>
                <w:sz w:val="20"/>
                <w:szCs w:val="20"/>
              </w:rPr>
              <w:t>WITH MUSIC</w:t>
            </w:r>
          </w:p>
        </w:tc>
        <w:tc>
          <w:tcPr>
            <w:tcW w:w="1984" w:type="dxa"/>
            <w:shd w:val="clear" w:color="auto" w:fill="auto"/>
            <w:vAlign w:val="center"/>
          </w:tcPr>
          <w:p w14:paraId="4CAFD6F4" w14:textId="77777777" w:rsidR="00C717E5" w:rsidRPr="0012011C" w:rsidRDefault="00C717E5" w:rsidP="00CE2D54">
            <w:pPr>
              <w:contextualSpacing/>
              <w:jc w:val="center"/>
              <w:rPr>
                <w:b/>
                <w:bCs/>
                <w:sz w:val="20"/>
                <w:szCs w:val="20"/>
              </w:rPr>
            </w:pPr>
            <w:r w:rsidRPr="0012011C">
              <w:rPr>
                <w:b/>
                <w:bCs/>
                <w:sz w:val="20"/>
                <w:szCs w:val="20"/>
              </w:rPr>
              <w:t>WITHOUT MUSIC</w:t>
            </w:r>
          </w:p>
        </w:tc>
      </w:tr>
      <w:tr w:rsidR="00C717E5" w:rsidRPr="0012011C" w14:paraId="2722B656" w14:textId="77777777" w:rsidTr="00C717E5">
        <w:trPr>
          <w:trHeight w:hRule="exact" w:val="288"/>
        </w:trPr>
        <w:tc>
          <w:tcPr>
            <w:tcW w:w="1526" w:type="dxa"/>
            <w:shd w:val="clear" w:color="auto" w:fill="auto"/>
            <w:vAlign w:val="center"/>
          </w:tcPr>
          <w:p w14:paraId="0434B8D7" w14:textId="77777777" w:rsidR="00C717E5" w:rsidRPr="0012011C" w:rsidRDefault="00C717E5" w:rsidP="00CE2D54">
            <w:pPr>
              <w:contextualSpacing/>
              <w:jc w:val="center"/>
              <w:rPr>
                <w:bCs/>
                <w:sz w:val="20"/>
                <w:szCs w:val="20"/>
              </w:rPr>
            </w:pPr>
            <w:r>
              <w:rPr>
                <w:bCs/>
                <w:sz w:val="20"/>
                <w:szCs w:val="20"/>
              </w:rPr>
              <w:t>7</w:t>
            </w:r>
          </w:p>
        </w:tc>
        <w:tc>
          <w:tcPr>
            <w:tcW w:w="1984" w:type="dxa"/>
            <w:shd w:val="clear" w:color="auto" w:fill="auto"/>
            <w:vAlign w:val="center"/>
          </w:tcPr>
          <w:p w14:paraId="75A3C753" w14:textId="77777777" w:rsidR="00C717E5" w:rsidRPr="0012011C" w:rsidRDefault="00C717E5" w:rsidP="00CE2D54">
            <w:pPr>
              <w:contextualSpacing/>
              <w:jc w:val="center"/>
              <w:rPr>
                <w:bCs/>
                <w:sz w:val="20"/>
                <w:szCs w:val="20"/>
              </w:rPr>
            </w:pPr>
            <w:r>
              <w:rPr>
                <w:bCs/>
                <w:sz w:val="20"/>
                <w:szCs w:val="20"/>
              </w:rPr>
              <w:t>7</w:t>
            </w:r>
          </w:p>
        </w:tc>
      </w:tr>
      <w:tr w:rsidR="00C717E5" w:rsidRPr="0012011C" w14:paraId="0F41FEF2" w14:textId="77777777" w:rsidTr="00C717E5">
        <w:trPr>
          <w:trHeight w:hRule="exact" w:val="288"/>
        </w:trPr>
        <w:tc>
          <w:tcPr>
            <w:tcW w:w="1526" w:type="dxa"/>
            <w:shd w:val="clear" w:color="auto" w:fill="auto"/>
            <w:vAlign w:val="center"/>
          </w:tcPr>
          <w:p w14:paraId="79B9CC64" w14:textId="77777777" w:rsidR="00C717E5" w:rsidRPr="0012011C" w:rsidRDefault="00C717E5" w:rsidP="00CE2D54">
            <w:pPr>
              <w:contextualSpacing/>
              <w:jc w:val="center"/>
              <w:rPr>
                <w:bCs/>
                <w:sz w:val="20"/>
                <w:szCs w:val="20"/>
              </w:rPr>
            </w:pPr>
            <w:r>
              <w:rPr>
                <w:bCs/>
                <w:sz w:val="20"/>
                <w:szCs w:val="20"/>
              </w:rPr>
              <w:t>6</w:t>
            </w:r>
          </w:p>
        </w:tc>
        <w:tc>
          <w:tcPr>
            <w:tcW w:w="1984" w:type="dxa"/>
            <w:shd w:val="clear" w:color="auto" w:fill="auto"/>
            <w:vAlign w:val="center"/>
          </w:tcPr>
          <w:p w14:paraId="67E31FA6" w14:textId="77777777" w:rsidR="00C717E5" w:rsidRPr="0012011C" w:rsidRDefault="00C717E5" w:rsidP="00CE2D54">
            <w:pPr>
              <w:contextualSpacing/>
              <w:jc w:val="center"/>
              <w:rPr>
                <w:bCs/>
                <w:sz w:val="20"/>
                <w:szCs w:val="20"/>
              </w:rPr>
            </w:pPr>
            <w:r>
              <w:rPr>
                <w:bCs/>
                <w:sz w:val="20"/>
                <w:szCs w:val="20"/>
              </w:rPr>
              <w:t>8</w:t>
            </w:r>
          </w:p>
        </w:tc>
      </w:tr>
      <w:tr w:rsidR="00C717E5" w:rsidRPr="0012011C" w14:paraId="60E29A43" w14:textId="77777777" w:rsidTr="00C717E5">
        <w:trPr>
          <w:trHeight w:hRule="exact" w:val="288"/>
        </w:trPr>
        <w:tc>
          <w:tcPr>
            <w:tcW w:w="1526" w:type="dxa"/>
            <w:shd w:val="clear" w:color="auto" w:fill="auto"/>
            <w:vAlign w:val="center"/>
          </w:tcPr>
          <w:p w14:paraId="71DE4302" w14:textId="77777777" w:rsidR="00C717E5" w:rsidRPr="0012011C" w:rsidRDefault="00C717E5" w:rsidP="00CE2D54">
            <w:pPr>
              <w:contextualSpacing/>
              <w:jc w:val="center"/>
              <w:rPr>
                <w:bCs/>
                <w:sz w:val="20"/>
                <w:szCs w:val="20"/>
              </w:rPr>
            </w:pPr>
            <w:r>
              <w:rPr>
                <w:bCs/>
                <w:sz w:val="20"/>
                <w:szCs w:val="20"/>
              </w:rPr>
              <w:t>5</w:t>
            </w:r>
          </w:p>
        </w:tc>
        <w:tc>
          <w:tcPr>
            <w:tcW w:w="1984" w:type="dxa"/>
            <w:shd w:val="clear" w:color="auto" w:fill="auto"/>
            <w:vAlign w:val="center"/>
          </w:tcPr>
          <w:p w14:paraId="76BD8D4C" w14:textId="77777777" w:rsidR="00C717E5" w:rsidRPr="0012011C" w:rsidRDefault="00C717E5" w:rsidP="00CE2D54">
            <w:pPr>
              <w:contextualSpacing/>
              <w:jc w:val="center"/>
              <w:rPr>
                <w:bCs/>
                <w:sz w:val="20"/>
                <w:szCs w:val="20"/>
              </w:rPr>
            </w:pPr>
            <w:r>
              <w:rPr>
                <w:bCs/>
                <w:sz w:val="20"/>
                <w:szCs w:val="20"/>
              </w:rPr>
              <w:t>7</w:t>
            </w:r>
          </w:p>
        </w:tc>
      </w:tr>
      <w:tr w:rsidR="00C717E5" w:rsidRPr="0012011C" w14:paraId="42B08EA9" w14:textId="77777777" w:rsidTr="00C717E5">
        <w:trPr>
          <w:trHeight w:hRule="exact" w:val="288"/>
        </w:trPr>
        <w:tc>
          <w:tcPr>
            <w:tcW w:w="1526" w:type="dxa"/>
            <w:shd w:val="clear" w:color="auto" w:fill="auto"/>
            <w:vAlign w:val="center"/>
          </w:tcPr>
          <w:p w14:paraId="7044EDB4" w14:textId="77777777" w:rsidR="00C717E5" w:rsidRPr="0012011C" w:rsidRDefault="00C717E5" w:rsidP="00CE2D54">
            <w:pPr>
              <w:contextualSpacing/>
              <w:jc w:val="center"/>
              <w:rPr>
                <w:bCs/>
                <w:sz w:val="20"/>
                <w:szCs w:val="20"/>
              </w:rPr>
            </w:pPr>
            <w:r>
              <w:rPr>
                <w:bCs/>
                <w:sz w:val="20"/>
                <w:szCs w:val="20"/>
              </w:rPr>
              <w:t>6</w:t>
            </w:r>
          </w:p>
        </w:tc>
        <w:tc>
          <w:tcPr>
            <w:tcW w:w="1984" w:type="dxa"/>
            <w:shd w:val="clear" w:color="auto" w:fill="auto"/>
            <w:vAlign w:val="center"/>
          </w:tcPr>
          <w:p w14:paraId="1F600BC7" w14:textId="77777777" w:rsidR="00C717E5" w:rsidRPr="0012011C" w:rsidRDefault="00C717E5" w:rsidP="00CE2D54">
            <w:pPr>
              <w:contextualSpacing/>
              <w:jc w:val="center"/>
              <w:rPr>
                <w:bCs/>
                <w:sz w:val="20"/>
                <w:szCs w:val="20"/>
              </w:rPr>
            </w:pPr>
            <w:r>
              <w:rPr>
                <w:bCs/>
                <w:sz w:val="20"/>
                <w:szCs w:val="20"/>
              </w:rPr>
              <w:t>7</w:t>
            </w:r>
          </w:p>
        </w:tc>
      </w:tr>
      <w:tr w:rsidR="00C717E5" w:rsidRPr="0012011C" w14:paraId="69121636" w14:textId="77777777" w:rsidTr="00C717E5">
        <w:trPr>
          <w:trHeight w:hRule="exact" w:val="288"/>
        </w:trPr>
        <w:tc>
          <w:tcPr>
            <w:tcW w:w="1526" w:type="dxa"/>
            <w:shd w:val="clear" w:color="auto" w:fill="auto"/>
            <w:vAlign w:val="center"/>
          </w:tcPr>
          <w:p w14:paraId="0A5DBA2C" w14:textId="77777777" w:rsidR="00C717E5" w:rsidRPr="0012011C" w:rsidRDefault="00C717E5" w:rsidP="00CE2D54">
            <w:pPr>
              <w:contextualSpacing/>
              <w:jc w:val="center"/>
              <w:rPr>
                <w:bCs/>
                <w:sz w:val="20"/>
                <w:szCs w:val="20"/>
              </w:rPr>
            </w:pPr>
            <w:r>
              <w:rPr>
                <w:bCs/>
                <w:sz w:val="20"/>
                <w:szCs w:val="20"/>
              </w:rPr>
              <w:t>8</w:t>
            </w:r>
          </w:p>
        </w:tc>
        <w:tc>
          <w:tcPr>
            <w:tcW w:w="1984" w:type="dxa"/>
            <w:shd w:val="clear" w:color="auto" w:fill="auto"/>
            <w:vAlign w:val="center"/>
          </w:tcPr>
          <w:p w14:paraId="48BBD61E" w14:textId="77777777" w:rsidR="00C717E5" w:rsidRPr="0012011C" w:rsidRDefault="00C717E5" w:rsidP="00CE2D54">
            <w:pPr>
              <w:contextualSpacing/>
              <w:jc w:val="center"/>
              <w:rPr>
                <w:bCs/>
                <w:sz w:val="20"/>
                <w:szCs w:val="20"/>
              </w:rPr>
            </w:pPr>
            <w:r>
              <w:rPr>
                <w:bCs/>
                <w:sz w:val="20"/>
                <w:szCs w:val="20"/>
              </w:rPr>
              <w:t>9</w:t>
            </w:r>
          </w:p>
        </w:tc>
      </w:tr>
      <w:tr w:rsidR="00C717E5" w:rsidRPr="0012011C" w14:paraId="07FC2407" w14:textId="77777777" w:rsidTr="00C717E5">
        <w:trPr>
          <w:trHeight w:hRule="exact" w:val="288"/>
        </w:trPr>
        <w:tc>
          <w:tcPr>
            <w:tcW w:w="1526" w:type="dxa"/>
            <w:shd w:val="clear" w:color="auto" w:fill="auto"/>
            <w:vAlign w:val="center"/>
          </w:tcPr>
          <w:p w14:paraId="75EB033C" w14:textId="77777777" w:rsidR="00C717E5" w:rsidRPr="0012011C" w:rsidRDefault="00C717E5" w:rsidP="00CE2D54">
            <w:pPr>
              <w:contextualSpacing/>
              <w:jc w:val="center"/>
              <w:rPr>
                <w:bCs/>
                <w:sz w:val="20"/>
                <w:szCs w:val="20"/>
              </w:rPr>
            </w:pPr>
            <w:r>
              <w:rPr>
                <w:bCs/>
                <w:sz w:val="20"/>
                <w:szCs w:val="20"/>
              </w:rPr>
              <w:t>8</w:t>
            </w:r>
          </w:p>
        </w:tc>
        <w:tc>
          <w:tcPr>
            <w:tcW w:w="1984" w:type="dxa"/>
            <w:shd w:val="clear" w:color="auto" w:fill="auto"/>
            <w:vAlign w:val="center"/>
          </w:tcPr>
          <w:p w14:paraId="53E80B08" w14:textId="77777777" w:rsidR="00C717E5" w:rsidRPr="0012011C" w:rsidRDefault="00C717E5" w:rsidP="00CE2D54">
            <w:pPr>
              <w:contextualSpacing/>
              <w:jc w:val="center"/>
              <w:rPr>
                <w:bCs/>
                <w:sz w:val="20"/>
                <w:szCs w:val="20"/>
              </w:rPr>
            </w:pPr>
            <w:r>
              <w:rPr>
                <w:bCs/>
                <w:sz w:val="20"/>
                <w:szCs w:val="20"/>
              </w:rPr>
              <w:t>8</w:t>
            </w:r>
          </w:p>
        </w:tc>
      </w:tr>
    </w:tbl>
    <w:p w14:paraId="6EFEC628" w14:textId="77777777" w:rsidR="00C717E5" w:rsidRDefault="00C717E5" w:rsidP="00CE2D54">
      <w:pPr>
        <w:contextualSpacing/>
        <w:rPr>
          <w:bCs/>
        </w:rPr>
      </w:pPr>
      <w:r>
        <w:rPr>
          <w:bCs/>
        </w:rPr>
        <w:tab/>
      </w:r>
      <w:r>
        <w:rPr>
          <w:bCs/>
        </w:rPr>
        <w:tab/>
      </w:r>
      <w:r>
        <w:rPr>
          <w:bCs/>
        </w:rPr>
        <w:tab/>
      </w:r>
    </w:p>
    <w:p w14:paraId="3F04CD6A" w14:textId="77777777" w:rsidR="00CE2D54" w:rsidRDefault="00C717E5" w:rsidP="00CE2D54">
      <w:pPr>
        <w:numPr>
          <w:ilvl w:val="0"/>
          <w:numId w:val="7"/>
        </w:numPr>
        <w:contextualSpacing/>
        <w:rPr>
          <w:bCs/>
        </w:rPr>
      </w:pPr>
      <w:r>
        <w:rPr>
          <w:bCs/>
        </w:rPr>
        <w:t>What statistical test should be used analyze these data?</w:t>
      </w:r>
      <w:r w:rsidR="00D412F2">
        <w:rPr>
          <w:bCs/>
        </w:rPr>
        <w:t xml:space="preserve">  </w:t>
      </w:r>
    </w:p>
    <w:p w14:paraId="3649301A" w14:textId="77777777" w:rsidR="00C717E5" w:rsidRPr="007236E9" w:rsidRDefault="008C3474" w:rsidP="00CE2D54">
      <w:pPr>
        <w:ind w:left="2160"/>
        <w:contextualSpacing/>
        <w:rPr>
          <w:bCs/>
          <w:color w:val="3366FF"/>
        </w:rPr>
      </w:pPr>
      <w:r>
        <w:rPr>
          <w:bCs/>
          <w:color w:val="3366FF"/>
        </w:rPr>
        <w:tab/>
      </w:r>
      <w:r w:rsidR="001549C6">
        <w:rPr>
          <w:bCs/>
          <w:color w:val="3366FF"/>
        </w:rPr>
        <w:t>Within-Subjects design using a correlated groups</w:t>
      </w:r>
      <w:r w:rsidR="00CE2D54" w:rsidRPr="007236E9">
        <w:rPr>
          <w:bCs/>
          <w:color w:val="3366FF"/>
        </w:rPr>
        <w:t xml:space="preserve"> t Test</w:t>
      </w:r>
      <w:r w:rsidR="001549C6">
        <w:rPr>
          <w:bCs/>
          <w:color w:val="3366FF"/>
        </w:rPr>
        <w:t>.</w:t>
      </w:r>
    </w:p>
    <w:p w14:paraId="30C7320F" w14:textId="77777777" w:rsidR="007236E9" w:rsidRDefault="007236E9" w:rsidP="00CE2D54">
      <w:pPr>
        <w:ind w:left="2160"/>
        <w:contextualSpacing/>
        <w:rPr>
          <w:bCs/>
        </w:rPr>
      </w:pPr>
    </w:p>
    <w:p w14:paraId="64D83068" w14:textId="77777777" w:rsidR="006C17C7" w:rsidRDefault="006C17C7" w:rsidP="00CE2D54">
      <w:pPr>
        <w:ind w:left="2160"/>
        <w:contextualSpacing/>
        <w:rPr>
          <w:bCs/>
        </w:rPr>
      </w:pPr>
    </w:p>
    <w:p w14:paraId="54C5E025" w14:textId="77777777" w:rsidR="006C17C7" w:rsidRDefault="006C17C7" w:rsidP="00CE2D54">
      <w:pPr>
        <w:ind w:left="2160"/>
        <w:contextualSpacing/>
        <w:rPr>
          <w:bCs/>
        </w:rPr>
      </w:pPr>
      <w:r>
        <w:rPr>
          <w:bCs/>
        </w:rPr>
        <w:br w:type="page"/>
      </w:r>
    </w:p>
    <w:p w14:paraId="4634C787" w14:textId="77777777" w:rsidR="00C717E5" w:rsidRDefault="00C717E5" w:rsidP="00CE2D54">
      <w:pPr>
        <w:numPr>
          <w:ilvl w:val="0"/>
          <w:numId w:val="7"/>
        </w:numPr>
        <w:contextualSpacing/>
        <w:rPr>
          <w:bCs/>
        </w:rPr>
      </w:pPr>
      <w:r>
        <w:rPr>
          <w:bCs/>
        </w:rPr>
        <w:t>Identify H</w:t>
      </w:r>
      <w:r>
        <w:rPr>
          <w:bCs/>
          <w:vertAlign w:val="subscript"/>
        </w:rPr>
        <w:t>0</w:t>
      </w:r>
      <w:r>
        <w:rPr>
          <w:bCs/>
        </w:rPr>
        <w:t xml:space="preserve"> and H</w:t>
      </w:r>
      <w:r>
        <w:rPr>
          <w:bCs/>
          <w:vertAlign w:val="subscript"/>
        </w:rPr>
        <w:t>a</w:t>
      </w:r>
      <w:r>
        <w:rPr>
          <w:bCs/>
        </w:rPr>
        <w:t xml:space="preserve"> for this study?</w:t>
      </w:r>
    </w:p>
    <w:p w14:paraId="71D768F2" w14:textId="77777777" w:rsidR="007C16C2" w:rsidRPr="001549C6" w:rsidRDefault="008C3474" w:rsidP="007C16C2">
      <w:pPr>
        <w:ind w:left="2160"/>
        <w:contextualSpacing/>
        <w:rPr>
          <w:bCs/>
          <w:color w:val="3366FF"/>
        </w:rPr>
      </w:pPr>
      <w:r>
        <w:rPr>
          <w:bCs/>
          <w:color w:val="3366FF"/>
        </w:rPr>
        <w:tab/>
      </w:r>
      <w:r w:rsidR="007C16C2" w:rsidRPr="00DC56E2">
        <w:rPr>
          <w:bCs/>
          <w:color w:val="3366FF"/>
        </w:rPr>
        <w:t>H</w:t>
      </w:r>
      <w:r w:rsidR="007C16C2" w:rsidRPr="00DC56E2">
        <w:rPr>
          <w:bCs/>
          <w:color w:val="3366FF"/>
          <w:vertAlign w:val="subscript"/>
        </w:rPr>
        <w:t>0</w:t>
      </w:r>
      <w:r w:rsidR="00D30005">
        <w:rPr>
          <w:bCs/>
          <w:color w:val="3366FF"/>
        </w:rPr>
        <w:t xml:space="preserve">: Study w/Music </w:t>
      </w:r>
      <w:r w:rsidR="00D30005">
        <w:rPr>
          <w:bCs/>
          <w:color w:val="3366FF"/>
        </w:rPr>
        <w:sym w:font="Symbol" w:char="F0B3"/>
      </w:r>
      <w:r w:rsidR="00D30005">
        <w:rPr>
          <w:bCs/>
          <w:color w:val="3366FF"/>
        </w:rPr>
        <w:t xml:space="preserve"> </w:t>
      </w:r>
      <w:r w:rsidR="007C16C2" w:rsidRPr="00DC56E2">
        <w:rPr>
          <w:bCs/>
          <w:color w:val="3366FF"/>
        </w:rPr>
        <w:t xml:space="preserve">Study w/out Music </w:t>
      </w:r>
      <w:r w:rsidR="005E3FA6">
        <w:rPr>
          <w:bCs/>
          <w:color w:val="3366FF"/>
        </w:rPr>
        <w:t xml:space="preserve">or </w:t>
      </w:r>
      <w:r w:rsidR="005E3FA6" w:rsidRPr="00DC56E2">
        <w:rPr>
          <w:bCs/>
          <w:color w:val="3366FF"/>
        </w:rPr>
        <w:t>µ</w:t>
      </w:r>
      <w:r w:rsidR="005E3FA6">
        <w:rPr>
          <w:bCs/>
          <w:color w:val="3366FF"/>
          <w:vertAlign w:val="subscript"/>
        </w:rPr>
        <w:t>1</w:t>
      </w:r>
      <w:r w:rsidR="00D30005">
        <w:rPr>
          <w:bCs/>
          <w:color w:val="3366FF"/>
        </w:rPr>
        <w:t xml:space="preserve"> </w:t>
      </w:r>
      <w:r w:rsidR="00D30005">
        <w:rPr>
          <w:bCs/>
          <w:color w:val="3366FF"/>
        </w:rPr>
        <w:sym w:font="Symbol" w:char="F0B3"/>
      </w:r>
      <w:r w:rsidR="005E3FA6">
        <w:rPr>
          <w:bCs/>
          <w:color w:val="3366FF"/>
        </w:rPr>
        <w:t xml:space="preserve"> </w:t>
      </w:r>
      <w:r w:rsidR="005E3FA6" w:rsidRPr="00DC56E2">
        <w:rPr>
          <w:bCs/>
          <w:color w:val="3366FF"/>
        </w:rPr>
        <w:t>µ</w:t>
      </w:r>
      <w:r w:rsidR="005E3FA6">
        <w:rPr>
          <w:bCs/>
          <w:color w:val="3366FF"/>
          <w:vertAlign w:val="subscript"/>
        </w:rPr>
        <w:t>2</w:t>
      </w:r>
    </w:p>
    <w:p w14:paraId="6FE2031F" w14:textId="77777777" w:rsidR="007C16C2" w:rsidRPr="005C28E4" w:rsidRDefault="008C3474" w:rsidP="007C16C2">
      <w:pPr>
        <w:ind w:left="2160"/>
        <w:contextualSpacing/>
        <w:rPr>
          <w:bCs/>
          <w:color w:val="3366FF"/>
        </w:rPr>
      </w:pPr>
      <w:r>
        <w:rPr>
          <w:bCs/>
          <w:color w:val="3366FF"/>
        </w:rPr>
        <w:tab/>
      </w:r>
      <w:r w:rsidR="007C16C2" w:rsidRPr="00DC56E2">
        <w:rPr>
          <w:bCs/>
          <w:color w:val="3366FF"/>
        </w:rPr>
        <w:t>H</w:t>
      </w:r>
      <w:r w:rsidR="007C16C2" w:rsidRPr="00DC56E2">
        <w:rPr>
          <w:bCs/>
          <w:color w:val="3366FF"/>
          <w:vertAlign w:val="subscript"/>
        </w:rPr>
        <w:t>a</w:t>
      </w:r>
      <w:r w:rsidR="007C16C2" w:rsidRPr="00DC56E2">
        <w:rPr>
          <w:bCs/>
          <w:color w:val="3366FF"/>
        </w:rPr>
        <w:t xml:space="preserve">: </w:t>
      </w:r>
      <w:r w:rsidR="007C16C2">
        <w:rPr>
          <w:bCs/>
          <w:color w:val="3366FF"/>
        </w:rPr>
        <w:t xml:space="preserve">Study w/Music &lt; Study w/ out Music or </w:t>
      </w:r>
      <w:r w:rsidR="005E3FA6" w:rsidRPr="00BB3454">
        <w:rPr>
          <w:bCs/>
          <w:color w:val="3366FF"/>
        </w:rPr>
        <w:t>µ</w:t>
      </w:r>
      <w:r w:rsidR="005E3FA6" w:rsidRPr="00BB3454">
        <w:rPr>
          <w:bCs/>
          <w:color w:val="3366FF"/>
          <w:vertAlign w:val="subscript"/>
        </w:rPr>
        <w:t>1</w:t>
      </w:r>
      <w:r w:rsidR="005E3FA6" w:rsidRPr="00BB3454">
        <w:rPr>
          <w:bCs/>
          <w:color w:val="3366FF"/>
        </w:rPr>
        <w:t xml:space="preserve"> &lt; µ</w:t>
      </w:r>
      <w:r w:rsidR="005E3FA6" w:rsidRPr="00BB3454">
        <w:rPr>
          <w:bCs/>
          <w:color w:val="3366FF"/>
          <w:vertAlign w:val="subscript"/>
        </w:rPr>
        <w:t>2</w:t>
      </w:r>
    </w:p>
    <w:p w14:paraId="4C9EBC2A" w14:textId="77777777" w:rsidR="00D712D4" w:rsidRDefault="00D712D4" w:rsidP="00D712D4">
      <w:pPr>
        <w:ind w:left="2160"/>
        <w:contextualSpacing/>
        <w:rPr>
          <w:bCs/>
        </w:rPr>
      </w:pPr>
    </w:p>
    <w:p w14:paraId="00A57380" w14:textId="77777777" w:rsidR="00C717E5" w:rsidRDefault="00C717E5" w:rsidP="00CE2D54">
      <w:pPr>
        <w:numPr>
          <w:ilvl w:val="0"/>
          <w:numId w:val="7"/>
        </w:numPr>
        <w:contextualSpacing/>
        <w:rPr>
          <w:bCs/>
        </w:rPr>
      </w:pPr>
      <w:r>
        <w:rPr>
          <w:bCs/>
        </w:rPr>
        <w:t>Conduct the appropriate analysis.</w:t>
      </w:r>
    </w:p>
    <w:p w14:paraId="664C999D" w14:textId="77777777" w:rsidR="005C28E4" w:rsidRDefault="008C3474" w:rsidP="005C28E4">
      <w:pPr>
        <w:ind w:left="2160"/>
        <w:contextualSpacing/>
        <w:rPr>
          <w:bCs/>
          <w:color w:val="3366FF"/>
        </w:rPr>
      </w:pPr>
      <w:r>
        <w:rPr>
          <w:bCs/>
          <w:color w:val="3366FF"/>
        </w:rPr>
        <w:tab/>
        <w:t xml:space="preserve">Example: </w:t>
      </w:r>
      <w:r w:rsidR="00F33D61" w:rsidRPr="008C3474">
        <w:rPr>
          <w:bCs/>
          <w:color w:val="3366FF"/>
        </w:rPr>
        <w:t xml:space="preserve">t = </w:t>
      </w:r>
      <w:r w:rsidRPr="008C3474">
        <w:rPr>
          <w:bCs/>
          <w:color w:val="3366FF"/>
        </w:rPr>
        <w:t xml:space="preserve">đ – 0 </w:t>
      </w:r>
      <w:r w:rsidRPr="008C3474">
        <w:rPr>
          <w:rFonts w:ascii="ＭＳ ゴシック" w:eastAsia="ＭＳ ゴシック"/>
          <w:color w:val="3366FF"/>
        </w:rPr>
        <w:t>÷</w:t>
      </w:r>
      <w:r w:rsidRPr="008C3474">
        <w:rPr>
          <w:rFonts w:ascii="ＭＳ ゴシック" w:eastAsia="ＭＳ ゴシック"/>
          <w:color w:val="3366FF"/>
        </w:rPr>
        <w:t xml:space="preserve"> </w:t>
      </w:r>
      <w:r w:rsidRPr="008C3474">
        <w:rPr>
          <w:rFonts w:ascii="ＭＳ ゴシック" w:eastAsia="ＭＳ ゴシック"/>
          <w:color w:val="3366FF"/>
          <w:vertAlign w:val="superscript"/>
        </w:rPr>
        <w:t>s</w:t>
      </w:r>
      <w:r w:rsidRPr="008C3474">
        <w:rPr>
          <w:bCs/>
          <w:color w:val="3366FF"/>
        </w:rPr>
        <w:t>đ</w:t>
      </w:r>
    </w:p>
    <w:p w14:paraId="23AE0B02" w14:textId="77777777" w:rsidR="008C3474" w:rsidRDefault="008C3474" w:rsidP="005C28E4">
      <w:pPr>
        <w:ind w:left="2160"/>
        <w:contextualSpacing/>
        <w:rPr>
          <w:bCs/>
          <w:color w:val="3366FF"/>
        </w:rPr>
      </w:pPr>
      <w:r>
        <w:rPr>
          <w:bCs/>
          <w:color w:val="3366FF"/>
        </w:rPr>
        <w:tab/>
        <w:t>t</w:t>
      </w:r>
      <w:r w:rsidR="00595134">
        <w:rPr>
          <w:bCs/>
          <w:color w:val="3366FF"/>
        </w:rPr>
        <w:t xml:space="preserve"> = .05</w:t>
      </w:r>
      <w:r>
        <w:rPr>
          <w:bCs/>
          <w:color w:val="3366FF"/>
        </w:rPr>
        <w:t xml:space="preserve"> –</w:t>
      </w:r>
      <w:r w:rsidR="00595134">
        <w:rPr>
          <w:bCs/>
          <w:color w:val="3366FF"/>
        </w:rPr>
        <w:t xml:space="preserve"> 0 = .05</w:t>
      </w:r>
    </w:p>
    <w:p w14:paraId="66E90B0A" w14:textId="77777777" w:rsidR="008C3474" w:rsidRDefault="00595134" w:rsidP="005C28E4">
      <w:pPr>
        <w:ind w:left="2160"/>
        <w:contextualSpacing/>
        <w:rPr>
          <w:bCs/>
          <w:color w:val="3366FF"/>
        </w:rPr>
      </w:pPr>
      <w:r>
        <w:rPr>
          <w:bCs/>
          <w:color w:val="3366FF"/>
        </w:rPr>
        <w:tab/>
        <w:t>t = .05</w:t>
      </w:r>
      <w:r w:rsidR="008C3474">
        <w:rPr>
          <w:bCs/>
          <w:color w:val="3366FF"/>
        </w:rPr>
        <w:t xml:space="preserve"> </w:t>
      </w:r>
      <w:r w:rsidR="008C3474" w:rsidRPr="008C3474">
        <w:rPr>
          <w:bCs/>
          <w:color w:val="3366FF"/>
        </w:rPr>
        <w:t>÷</w:t>
      </w:r>
      <w:r>
        <w:rPr>
          <w:bCs/>
          <w:color w:val="3366FF"/>
        </w:rPr>
        <w:t xml:space="preserve"> .5949</w:t>
      </w:r>
    </w:p>
    <w:p w14:paraId="15596B22" w14:textId="77777777" w:rsidR="008C3474" w:rsidRDefault="008C3474" w:rsidP="005C28E4">
      <w:pPr>
        <w:ind w:left="2160"/>
        <w:contextualSpacing/>
        <w:rPr>
          <w:bCs/>
          <w:color w:val="3366FF"/>
        </w:rPr>
      </w:pPr>
      <w:r>
        <w:rPr>
          <w:bCs/>
          <w:color w:val="3366FF"/>
        </w:rPr>
        <w:tab/>
        <w:t>t</w:t>
      </w:r>
      <w:r w:rsidR="005E3FA6">
        <w:rPr>
          <w:bCs/>
          <w:color w:val="3366FF"/>
          <w:vertAlign w:val="subscript"/>
        </w:rPr>
        <w:t>obt</w:t>
      </w:r>
      <w:r w:rsidR="00595134">
        <w:rPr>
          <w:bCs/>
          <w:color w:val="3366FF"/>
        </w:rPr>
        <w:t xml:space="preserve"> = .084</w:t>
      </w:r>
    </w:p>
    <w:p w14:paraId="226FAB6E" w14:textId="77777777" w:rsidR="005E3FA6" w:rsidRPr="005F7845" w:rsidRDefault="005E3FA6" w:rsidP="005C28E4">
      <w:pPr>
        <w:ind w:left="2160"/>
        <w:contextualSpacing/>
        <w:rPr>
          <w:bCs/>
          <w:color w:val="3366FF"/>
        </w:rPr>
      </w:pPr>
      <w:r>
        <w:rPr>
          <w:bCs/>
          <w:color w:val="3366FF"/>
        </w:rPr>
        <w:tab/>
      </w:r>
      <w:r w:rsidR="005F7845">
        <w:rPr>
          <w:bCs/>
          <w:color w:val="3366FF"/>
        </w:rPr>
        <w:t>t</w:t>
      </w:r>
      <w:r w:rsidR="005F7845">
        <w:rPr>
          <w:bCs/>
          <w:color w:val="3366FF"/>
          <w:vertAlign w:val="subscript"/>
        </w:rPr>
        <w:t>cv</w:t>
      </w:r>
      <w:r w:rsidR="005F7845">
        <w:rPr>
          <w:bCs/>
          <w:color w:val="3366FF"/>
        </w:rPr>
        <w:t xml:space="preserve"> = 2.015</w:t>
      </w:r>
    </w:p>
    <w:p w14:paraId="311057A7" w14:textId="77777777" w:rsidR="00D712D4" w:rsidRDefault="00D712D4" w:rsidP="00D712D4">
      <w:pPr>
        <w:ind w:left="2160"/>
        <w:contextualSpacing/>
        <w:rPr>
          <w:bCs/>
        </w:rPr>
      </w:pPr>
    </w:p>
    <w:p w14:paraId="5AFF8073" w14:textId="77777777" w:rsidR="00C717E5" w:rsidRDefault="00C717E5" w:rsidP="00CE2D54">
      <w:pPr>
        <w:numPr>
          <w:ilvl w:val="0"/>
          <w:numId w:val="7"/>
        </w:numPr>
        <w:contextualSpacing/>
        <w:rPr>
          <w:bCs/>
        </w:rPr>
      </w:pPr>
      <w:r>
        <w:rPr>
          <w:bCs/>
        </w:rPr>
        <w:t>Should H</w:t>
      </w:r>
      <w:r>
        <w:rPr>
          <w:bCs/>
          <w:vertAlign w:val="subscript"/>
        </w:rPr>
        <w:t>0</w:t>
      </w:r>
      <w:r>
        <w:rPr>
          <w:bCs/>
        </w:rPr>
        <w:t xml:space="preserve"> be rejected?  </w:t>
      </w:r>
      <w:r w:rsidR="00C902AE">
        <w:rPr>
          <w:bCs/>
          <w:color w:val="3366FF"/>
        </w:rPr>
        <w:t>Yes</w:t>
      </w:r>
      <w:r w:rsidR="001E5829" w:rsidRPr="001E5829">
        <w:rPr>
          <w:bCs/>
          <w:color w:val="3366FF"/>
        </w:rPr>
        <w:t>.</w:t>
      </w:r>
      <w:r w:rsidR="001E5829">
        <w:rPr>
          <w:bCs/>
        </w:rPr>
        <w:t xml:space="preserve">  </w:t>
      </w:r>
      <w:r>
        <w:rPr>
          <w:bCs/>
        </w:rPr>
        <w:t>What should the researcher conclude?</w:t>
      </w:r>
    </w:p>
    <w:p w14:paraId="16EFB35E" w14:textId="77777777" w:rsidR="00D712D4" w:rsidRDefault="001E5829" w:rsidP="005E3FA6">
      <w:pPr>
        <w:ind w:left="2160"/>
        <w:contextualSpacing/>
        <w:rPr>
          <w:bCs/>
          <w:color w:val="3366FF"/>
        </w:rPr>
      </w:pPr>
      <w:r>
        <w:rPr>
          <w:bCs/>
        </w:rPr>
        <w:tab/>
      </w:r>
      <w:r w:rsidR="00C1539C" w:rsidRPr="00DC56E2">
        <w:rPr>
          <w:bCs/>
          <w:color w:val="3366FF"/>
        </w:rPr>
        <w:t>H</w:t>
      </w:r>
      <w:r w:rsidR="00C1539C" w:rsidRPr="00DC56E2">
        <w:rPr>
          <w:bCs/>
          <w:color w:val="3366FF"/>
          <w:vertAlign w:val="subscript"/>
        </w:rPr>
        <w:t>a</w:t>
      </w:r>
      <w:r w:rsidR="00C1539C" w:rsidRPr="00DC56E2">
        <w:rPr>
          <w:bCs/>
          <w:color w:val="3366FF"/>
        </w:rPr>
        <w:t xml:space="preserve">: </w:t>
      </w:r>
      <w:r w:rsidR="00C1539C">
        <w:rPr>
          <w:bCs/>
          <w:color w:val="3366FF"/>
        </w:rPr>
        <w:t xml:space="preserve">Study w/Music &lt; Study w/ out Music or </w:t>
      </w:r>
      <w:r w:rsidR="00C1539C" w:rsidRPr="00BB3454">
        <w:rPr>
          <w:bCs/>
          <w:color w:val="3366FF"/>
        </w:rPr>
        <w:t>µ</w:t>
      </w:r>
      <w:r w:rsidR="00C1539C" w:rsidRPr="00BB3454">
        <w:rPr>
          <w:bCs/>
          <w:color w:val="3366FF"/>
          <w:vertAlign w:val="subscript"/>
        </w:rPr>
        <w:t>1</w:t>
      </w:r>
      <w:r w:rsidR="00C1539C" w:rsidRPr="00BB3454">
        <w:rPr>
          <w:bCs/>
          <w:color w:val="3366FF"/>
        </w:rPr>
        <w:t xml:space="preserve"> &lt; µ</w:t>
      </w:r>
      <w:r w:rsidR="00C1539C" w:rsidRPr="00BB3454">
        <w:rPr>
          <w:bCs/>
          <w:color w:val="3366FF"/>
          <w:vertAlign w:val="subscript"/>
        </w:rPr>
        <w:t>2</w:t>
      </w:r>
    </w:p>
    <w:p w14:paraId="04C0CCBB" w14:textId="77777777" w:rsidR="003168D0" w:rsidRPr="003168D0" w:rsidRDefault="003168D0" w:rsidP="00D712D4">
      <w:pPr>
        <w:ind w:left="2160"/>
        <w:contextualSpacing/>
        <w:rPr>
          <w:bCs/>
          <w:color w:val="3366FF"/>
        </w:rPr>
      </w:pPr>
    </w:p>
    <w:p w14:paraId="737AE285" w14:textId="77777777" w:rsidR="00C717E5" w:rsidRDefault="00C717E5" w:rsidP="00CE2D54">
      <w:pPr>
        <w:numPr>
          <w:ilvl w:val="0"/>
          <w:numId w:val="7"/>
        </w:numPr>
        <w:contextualSpacing/>
        <w:rPr>
          <w:bCs/>
        </w:rPr>
      </w:pPr>
      <w:r>
        <w:rPr>
          <w:bCs/>
        </w:rPr>
        <w:t>If significant, compute and interpret the effect size.</w:t>
      </w:r>
    </w:p>
    <w:p w14:paraId="4C50F82F" w14:textId="77777777" w:rsidR="00376668" w:rsidRPr="00376668" w:rsidRDefault="00376668" w:rsidP="00376668">
      <w:pPr>
        <w:ind w:left="2160"/>
        <w:contextualSpacing/>
        <w:rPr>
          <w:bCs/>
          <w:color w:val="3366FF"/>
        </w:rPr>
      </w:pPr>
      <w:r>
        <w:rPr>
          <w:bCs/>
        </w:rPr>
        <w:tab/>
      </w:r>
      <w:r w:rsidRPr="00376668">
        <w:rPr>
          <w:bCs/>
          <w:color w:val="3366FF"/>
        </w:rPr>
        <w:t>d = 0.075 and r = 0.038</w:t>
      </w:r>
    </w:p>
    <w:p w14:paraId="594E0441" w14:textId="77777777" w:rsidR="00D712D4" w:rsidRPr="00D712D4" w:rsidRDefault="00D712D4" w:rsidP="00D712D4">
      <w:pPr>
        <w:ind w:left="2160"/>
        <w:contextualSpacing/>
        <w:rPr>
          <w:bCs/>
        </w:rPr>
      </w:pPr>
    </w:p>
    <w:p w14:paraId="21062202" w14:textId="77777777" w:rsidR="00C717E5" w:rsidRDefault="00C717E5" w:rsidP="00CE2D54">
      <w:pPr>
        <w:numPr>
          <w:ilvl w:val="0"/>
          <w:numId w:val="7"/>
        </w:numPr>
        <w:contextualSpacing/>
        <w:rPr>
          <w:bCs/>
        </w:rPr>
      </w:pPr>
      <w:r w:rsidRPr="006C17C7">
        <w:rPr>
          <w:bCs/>
        </w:rPr>
        <w:t>If significant, draw a graph representing the data.</w:t>
      </w:r>
    </w:p>
    <w:p w14:paraId="03536BE4" w14:textId="4EB141E0" w:rsidR="006C17C7" w:rsidRPr="006C17C7" w:rsidRDefault="000C0408" w:rsidP="006C17C7">
      <w:pPr>
        <w:ind w:left="2160"/>
        <w:contextualSpacing/>
        <w:rPr>
          <w:bCs/>
        </w:rPr>
      </w:pPr>
      <w:r>
        <w:rPr>
          <w:bCs/>
          <w:noProof/>
        </w:rPr>
        <w:drawing>
          <wp:inline distT="0" distB="0" distL="0" distR="0" wp14:anchorId="2362590C" wp14:editId="79DA81C4">
            <wp:extent cx="3767455" cy="2988945"/>
            <wp:effectExtent l="0" t="0" r="0" b="8255"/>
            <wp:docPr id="14" name="Picture 14" descr="Screen Shot 2014-09-1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reen Shot 2014-09-13 at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67455" cy="2988945"/>
                    </a:xfrm>
                    <a:prstGeom prst="rect">
                      <a:avLst/>
                    </a:prstGeom>
                    <a:noFill/>
                    <a:ln>
                      <a:noFill/>
                    </a:ln>
                  </pic:spPr>
                </pic:pic>
              </a:graphicData>
            </a:graphic>
          </wp:inline>
        </w:drawing>
      </w:r>
    </w:p>
    <w:p w14:paraId="325EB00B" w14:textId="77777777" w:rsidR="00D712D4" w:rsidRDefault="00D712D4" w:rsidP="00D712D4">
      <w:pPr>
        <w:ind w:left="2160"/>
        <w:contextualSpacing/>
        <w:rPr>
          <w:bCs/>
        </w:rPr>
      </w:pPr>
    </w:p>
    <w:p w14:paraId="759461E6" w14:textId="77777777" w:rsidR="00C717E5" w:rsidRDefault="00C717E5" w:rsidP="00CE2D54">
      <w:pPr>
        <w:numPr>
          <w:ilvl w:val="0"/>
          <w:numId w:val="7"/>
        </w:numPr>
        <w:contextualSpacing/>
        <w:rPr>
          <w:bCs/>
        </w:rPr>
      </w:pPr>
      <w:r>
        <w:rPr>
          <w:bCs/>
        </w:rPr>
        <w:t>Determine the 95% confidence interval.</w:t>
      </w:r>
    </w:p>
    <w:p w14:paraId="587CA578" w14:textId="77777777" w:rsidR="00F834DF" w:rsidRPr="00F834DF" w:rsidRDefault="00F834DF" w:rsidP="00F834DF">
      <w:pPr>
        <w:ind w:left="2160"/>
        <w:contextualSpacing/>
        <w:rPr>
          <w:bCs/>
          <w:color w:val="3366FF"/>
        </w:rPr>
      </w:pPr>
      <w:r>
        <w:rPr>
          <w:bCs/>
        </w:rPr>
        <w:tab/>
      </w:r>
      <w:r w:rsidRPr="00F834DF">
        <w:rPr>
          <w:bCs/>
          <w:color w:val="3366FF"/>
        </w:rPr>
        <w:t>-2.89 to 2.99</w:t>
      </w:r>
    </w:p>
    <w:p w14:paraId="40E4E29B" w14:textId="77777777" w:rsidR="00F834DF" w:rsidRDefault="00F834DF" w:rsidP="00D712D4">
      <w:pPr>
        <w:ind w:left="2160"/>
        <w:contextualSpacing/>
        <w:rPr>
          <w:bCs/>
        </w:rPr>
      </w:pPr>
    </w:p>
    <w:p w14:paraId="27D6315F" w14:textId="77777777" w:rsidR="00F834DF" w:rsidRDefault="00C717E5" w:rsidP="00CE2D54">
      <w:pPr>
        <w:numPr>
          <w:ilvl w:val="0"/>
          <w:numId w:val="4"/>
        </w:numPr>
        <w:contextualSpacing/>
        <w:rPr>
          <w:bCs/>
        </w:rPr>
      </w:pPr>
      <w:r>
        <w:rPr>
          <w:bCs/>
        </w:rPr>
        <w:t xml:space="preserve">Question 6.  Researchers at a food company are interested in how a new spaghetti sauce made from green tomatoes (and green in color) will compare to their traditional red spaghetti sauce.  They are worried that the green color will adversely affect the tastiness scores.  They randomly assign subjects to either the green </w:t>
      </w:r>
      <w:r w:rsidR="00905982">
        <w:rPr>
          <w:bCs/>
        </w:rPr>
        <w:t>or red sauce condition.  Participants indicate the tastiness of the sauce on a 10-point scale.  Tastiness scores tend to be skewed.  The scores follow.</w:t>
      </w:r>
    </w:p>
    <w:p w14:paraId="5F30D3EA" w14:textId="77777777" w:rsidR="00F834DF" w:rsidRPr="00F834DF" w:rsidRDefault="00F834DF" w:rsidP="00F834DF">
      <w:pPr>
        <w:contextualSpacing/>
        <w:rPr>
          <w:bCs/>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984"/>
      </w:tblGrid>
      <w:tr w:rsidR="00905982" w:rsidRPr="0012011C" w14:paraId="578572A9" w14:textId="77777777" w:rsidTr="000352EC">
        <w:trPr>
          <w:trHeight w:hRule="exact" w:val="288"/>
        </w:trPr>
        <w:tc>
          <w:tcPr>
            <w:tcW w:w="1526" w:type="dxa"/>
            <w:shd w:val="clear" w:color="auto" w:fill="auto"/>
            <w:vAlign w:val="center"/>
          </w:tcPr>
          <w:p w14:paraId="6F3EA001" w14:textId="77777777" w:rsidR="00905982" w:rsidRPr="0012011C" w:rsidRDefault="00905982" w:rsidP="00CE2D54">
            <w:pPr>
              <w:contextualSpacing/>
              <w:jc w:val="center"/>
              <w:rPr>
                <w:b/>
                <w:bCs/>
                <w:sz w:val="20"/>
                <w:szCs w:val="20"/>
              </w:rPr>
            </w:pPr>
            <w:r>
              <w:rPr>
                <w:b/>
                <w:sz w:val="20"/>
                <w:szCs w:val="20"/>
              </w:rPr>
              <w:t>RED SAUCE</w:t>
            </w:r>
          </w:p>
        </w:tc>
        <w:tc>
          <w:tcPr>
            <w:tcW w:w="1984" w:type="dxa"/>
            <w:shd w:val="clear" w:color="auto" w:fill="auto"/>
            <w:vAlign w:val="center"/>
          </w:tcPr>
          <w:p w14:paraId="508D4B10" w14:textId="77777777" w:rsidR="00905982" w:rsidRPr="0012011C" w:rsidRDefault="00905982" w:rsidP="00CE2D54">
            <w:pPr>
              <w:contextualSpacing/>
              <w:jc w:val="center"/>
              <w:rPr>
                <w:b/>
                <w:bCs/>
                <w:sz w:val="20"/>
                <w:szCs w:val="20"/>
              </w:rPr>
            </w:pPr>
            <w:r>
              <w:rPr>
                <w:b/>
                <w:bCs/>
                <w:sz w:val="20"/>
                <w:szCs w:val="20"/>
              </w:rPr>
              <w:t>GREEN SAUCE</w:t>
            </w:r>
          </w:p>
        </w:tc>
      </w:tr>
      <w:tr w:rsidR="00905982" w:rsidRPr="0012011C" w14:paraId="7EAE0C6A" w14:textId="77777777" w:rsidTr="000352EC">
        <w:trPr>
          <w:trHeight w:hRule="exact" w:val="288"/>
        </w:trPr>
        <w:tc>
          <w:tcPr>
            <w:tcW w:w="1526" w:type="dxa"/>
            <w:shd w:val="clear" w:color="auto" w:fill="auto"/>
            <w:vAlign w:val="center"/>
          </w:tcPr>
          <w:p w14:paraId="358CB308" w14:textId="77777777" w:rsidR="00905982" w:rsidRPr="0012011C" w:rsidRDefault="00905982" w:rsidP="00CE2D54">
            <w:pPr>
              <w:contextualSpacing/>
              <w:jc w:val="center"/>
              <w:rPr>
                <w:bCs/>
                <w:sz w:val="20"/>
                <w:szCs w:val="20"/>
              </w:rPr>
            </w:pPr>
            <w:r>
              <w:rPr>
                <w:bCs/>
                <w:sz w:val="20"/>
                <w:szCs w:val="20"/>
              </w:rPr>
              <w:t>7</w:t>
            </w:r>
          </w:p>
        </w:tc>
        <w:tc>
          <w:tcPr>
            <w:tcW w:w="1984" w:type="dxa"/>
            <w:shd w:val="clear" w:color="auto" w:fill="auto"/>
            <w:vAlign w:val="center"/>
          </w:tcPr>
          <w:p w14:paraId="71BD1A7C" w14:textId="77777777" w:rsidR="00905982" w:rsidRPr="0012011C" w:rsidRDefault="00905982" w:rsidP="00CE2D54">
            <w:pPr>
              <w:contextualSpacing/>
              <w:jc w:val="center"/>
              <w:rPr>
                <w:bCs/>
                <w:sz w:val="20"/>
                <w:szCs w:val="20"/>
              </w:rPr>
            </w:pPr>
            <w:r>
              <w:rPr>
                <w:bCs/>
                <w:sz w:val="20"/>
                <w:szCs w:val="20"/>
              </w:rPr>
              <w:t>4</w:t>
            </w:r>
          </w:p>
        </w:tc>
      </w:tr>
      <w:tr w:rsidR="00905982" w:rsidRPr="0012011C" w14:paraId="2291DDCA" w14:textId="77777777" w:rsidTr="000352EC">
        <w:trPr>
          <w:trHeight w:hRule="exact" w:val="288"/>
        </w:trPr>
        <w:tc>
          <w:tcPr>
            <w:tcW w:w="1526" w:type="dxa"/>
            <w:shd w:val="clear" w:color="auto" w:fill="auto"/>
            <w:vAlign w:val="center"/>
          </w:tcPr>
          <w:p w14:paraId="761F4AFF" w14:textId="77777777" w:rsidR="00905982" w:rsidRPr="0012011C" w:rsidRDefault="00905982" w:rsidP="00CE2D54">
            <w:pPr>
              <w:contextualSpacing/>
              <w:jc w:val="center"/>
              <w:rPr>
                <w:bCs/>
                <w:sz w:val="20"/>
                <w:szCs w:val="20"/>
              </w:rPr>
            </w:pPr>
            <w:r>
              <w:rPr>
                <w:bCs/>
                <w:sz w:val="20"/>
                <w:szCs w:val="20"/>
              </w:rPr>
              <w:t>6</w:t>
            </w:r>
          </w:p>
        </w:tc>
        <w:tc>
          <w:tcPr>
            <w:tcW w:w="1984" w:type="dxa"/>
            <w:shd w:val="clear" w:color="auto" w:fill="auto"/>
            <w:vAlign w:val="center"/>
          </w:tcPr>
          <w:p w14:paraId="298D08A8" w14:textId="77777777" w:rsidR="00905982" w:rsidRPr="0012011C" w:rsidRDefault="00905982" w:rsidP="00CE2D54">
            <w:pPr>
              <w:contextualSpacing/>
              <w:jc w:val="center"/>
              <w:rPr>
                <w:bCs/>
                <w:sz w:val="20"/>
                <w:szCs w:val="20"/>
              </w:rPr>
            </w:pPr>
            <w:r>
              <w:rPr>
                <w:bCs/>
                <w:sz w:val="20"/>
                <w:szCs w:val="20"/>
              </w:rPr>
              <w:t>5</w:t>
            </w:r>
          </w:p>
        </w:tc>
      </w:tr>
      <w:tr w:rsidR="00905982" w:rsidRPr="0012011C" w14:paraId="6B7AAFB9" w14:textId="77777777" w:rsidTr="000352EC">
        <w:trPr>
          <w:trHeight w:hRule="exact" w:val="288"/>
        </w:trPr>
        <w:tc>
          <w:tcPr>
            <w:tcW w:w="1526" w:type="dxa"/>
            <w:shd w:val="clear" w:color="auto" w:fill="auto"/>
            <w:vAlign w:val="center"/>
          </w:tcPr>
          <w:p w14:paraId="50F6502B" w14:textId="77777777" w:rsidR="00905982" w:rsidRPr="0012011C" w:rsidRDefault="00905982" w:rsidP="00CE2D54">
            <w:pPr>
              <w:contextualSpacing/>
              <w:jc w:val="center"/>
              <w:rPr>
                <w:bCs/>
                <w:sz w:val="20"/>
                <w:szCs w:val="20"/>
              </w:rPr>
            </w:pPr>
            <w:r>
              <w:rPr>
                <w:bCs/>
                <w:sz w:val="20"/>
                <w:szCs w:val="20"/>
              </w:rPr>
              <w:t>9</w:t>
            </w:r>
          </w:p>
        </w:tc>
        <w:tc>
          <w:tcPr>
            <w:tcW w:w="1984" w:type="dxa"/>
            <w:shd w:val="clear" w:color="auto" w:fill="auto"/>
            <w:vAlign w:val="center"/>
          </w:tcPr>
          <w:p w14:paraId="146E6DE5" w14:textId="77777777" w:rsidR="00905982" w:rsidRPr="0012011C" w:rsidRDefault="00905982" w:rsidP="00CE2D54">
            <w:pPr>
              <w:contextualSpacing/>
              <w:jc w:val="center"/>
              <w:rPr>
                <w:bCs/>
                <w:sz w:val="20"/>
                <w:szCs w:val="20"/>
              </w:rPr>
            </w:pPr>
            <w:r>
              <w:rPr>
                <w:bCs/>
                <w:sz w:val="20"/>
                <w:szCs w:val="20"/>
              </w:rPr>
              <w:t>6</w:t>
            </w:r>
          </w:p>
        </w:tc>
      </w:tr>
      <w:tr w:rsidR="00905982" w:rsidRPr="0012011C" w14:paraId="4D8B48AD" w14:textId="77777777" w:rsidTr="000352EC">
        <w:trPr>
          <w:trHeight w:hRule="exact" w:val="288"/>
        </w:trPr>
        <w:tc>
          <w:tcPr>
            <w:tcW w:w="1526" w:type="dxa"/>
            <w:shd w:val="clear" w:color="auto" w:fill="auto"/>
            <w:vAlign w:val="center"/>
          </w:tcPr>
          <w:p w14:paraId="5CB43BA0" w14:textId="77777777" w:rsidR="00905982" w:rsidRPr="0012011C" w:rsidRDefault="00905982" w:rsidP="00CE2D54">
            <w:pPr>
              <w:contextualSpacing/>
              <w:jc w:val="center"/>
              <w:rPr>
                <w:bCs/>
                <w:sz w:val="20"/>
                <w:szCs w:val="20"/>
              </w:rPr>
            </w:pPr>
            <w:r>
              <w:rPr>
                <w:bCs/>
                <w:sz w:val="20"/>
                <w:szCs w:val="20"/>
              </w:rPr>
              <w:t>10</w:t>
            </w:r>
          </w:p>
        </w:tc>
        <w:tc>
          <w:tcPr>
            <w:tcW w:w="1984" w:type="dxa"/>
            <w:shd w:val="clear" w:color="auto" w:fill="auto"/>
            <w:vAlign w:val="center"/>
          </w:tcPr>
          <w:p w14:paraId="096046DD" w14:textId="77777777" w:rsidR="00905982" w:rsidRPr="0012011C" w:rsidRDefault="00905982" w:rsidP="00CE2D54">
            <w:pPr>
              <w:contextualSpacing/>
              <w:jc w:val="center"/>
              <w:rPr>
                <w:bCs/>
                <w:sz w:val="20"/>
                <w:szCs w:val="20"/>
              </w:rPr>
            </w:pPr>
            <w:r>
              <w:rPr>
                <w:bCs/>
                <w:sz w:val="20"/>
                <w:szCs w:val="20"/>
              </w:rPr>
              <w:t>8</w:t>
            </w:r>
          </w:p>
        </w:tc>
      </w:tr>
      <w:tr w:rsidR="00905982" w:rsidRPr="0012011C" w14:paraId="5DE81A89" w14:textId="77777777" w:rsidTr="000352EC">
        <w:trPr>
          <w:trHeight w:hRule="exact" w:val="288"/>
        </w:trPr>
        <w:tc>
          <w:tcPr>
            <w:tcW w:w="1526" w:type="dxa"/>
            <w:shd w:val="clear" w:color="auto" w:fill="auto"/>
            <w:vAlign w:val="center"/>
          </w:tcPr>
          <w:p w14:paraId="736FFE1E" w14:textId="77777777" w:rsidR="00905982" w:rsidRPr="0012011C" w:rsidRDefault="00905982" w:rsidP="00CE2D54">
            <w:pPr>
              <w:contextualSpacing/>
              <w:jc w:val="center"/>
              <w:rPr>
                <w:bCs/>
                <w:sz w:val="20"/>
                <w:szCs w:val="20"/>
              </w:rPr>
            </w:pPr>
            <w:r>
              <w:rPr>
                <w:bCs/>
                <w:sz w:val="20"/>
                <w:szCs w:val="20"/>
              </w:rPr>
              <w:t>6</w:t>
            </w:r>
          </w:p>
        </w:tc>
        <w:tc>
          <w:tcPr>
            <w:tcW w:w="1984" w:type="dxa"/>
            <w:shd w:val="clear" w:color="auto" w:fill="auto"/>
            <w:vAlign w:val="center"/>
          </w:tcPr>
          <w:p w14:paraId="2A74CCF8" w14:textId="77777777" w:rsidR="00905982" w:rsidRPr="0012011C" w:rsidRDefault="00905982" w:rsidP="00CE2D54">
            <w:pPr>
              <w:contextualSpacing/>
              <w:jc w:val="center"/>
              <w:rPr>
                <w:bCs/>
                <w:sz w:val="20"/>
                <w:szCs w:val="20"/>
              </w:rPr>
            </w:pPr>
            <w:r>
              <w:rPr>
                <w:bCs/>
                <w:sz w:val="20"/>
                <w:szCs w:val="20"/>
              </w:rPr>
              <w:t>7</w:t>
            </w:r>
          </w:p>
        </w:tc>
      </w:tr>
      <w:tr w:rsidR="00905982" w:rsidRPr="0012011C" w14:paraId="1D2F04AC" w14:textId="77777777" w:rsidTr="000352EC">
        <w:trPr>
          <w:trHeight w:hRule="exact" w:val="288"/>
        </w:trPr>
        <w:tc>
          <w:tcPr>
            <w:tcW w:w="1526" w:type="dxa"/>
            <w:shd w:val="clear" w:color="auto" w:fill="auto"/>
            <w:vAlign w:val="center"/>
          </w:tcPr>
          <w:p w14:paraId="2C4EEECF" w14:textId="77777777" w:rsidR="00905982" w:rsidRPr="0012011C" w:rsidRDefault="00905982" w:rsidP="00CE2D54">
            <w:pPr>
              <w:contextualSpacing/>
              <w:jc w:val="center"/>
              <w:rPr>
                <w:bCs/>
                <w:sz w:val="20"/>
                <w:szCs w:val="20"/>
              </w:rPr>
            </w:pPr>
            <w:r>
              <w:rPr>
                <w:bCs/>
                <w:sz w:val="20"/>
                <w:szCs w:val="20"/>
              </w:rPr>
              <w:t>7</w:t>
            </w:r>
          </w:p>
        </w:tc>
        <w:tc>
          <w:tcPr>
            <w:tcW w:w="1984" w:type="dxa"/>
            <w:shd w:val="clear" w:color="auto" w:fill="auto"/>
            <w:vAlign w:val="center"/>
          </w:tcPr>
          <w:p w14:paraId="6B2C4A65" w14:textId="77777777" w:rsidR="00905982" w:rsidRPr="0012011C" w:rsidRDefault="00905982" w:rsidP="00CE2D54">
            <w:pPr>
              <w:contextualSpacing/>
              <w:jc w:val="center"/>
              <w:rPr>
                <w:bCs/>
                <w:sz w:val="20"/>
                <w:szCs w:val="20"/>
              </w:rPr>
            </w:pPr>
            <w:r>
              <w:rPr>
                <w:bCs/>
                <w:sz w:val="20"/>
                <w:szCs w:val="20"/>
              </w:rPr>
              <w:t>6</w:t>
            </w:r>
          </w:p>
        </w:tc>
      </w:tr>
      <w:tr w:rsidR="00905982" w:rsidRPr="0012011C" w14:paraId="5EC54B77" w14:textId="77777777" w:rsidTr="000352EC">
        <w:trPr>
          <w:trHeight w:hRule="exact" w:val="288"/>
        </w:trPr>
        <w:tc>
          <w:tcPr>
            <w:tcW w:w="1526" w:type="dxa"/>
            <w:shd w:val="clear" w:color="auto" w:fill="auto"/>
            <w:vAlign w:val="center"/>
          </w:tcPr>
          <w:p w14:paraId="2FD2F741" w14:textId="77777777" w:rsidR="00905982" w:rsidRDefault="00905982" w:rsidP="00CE2D54">
            <w:pPr>
              <w:contextualSpacing/>
              <w:jc w:val="center"/>
              <w:rPr>
                <w:bCs/>
                <w:sz w:val="20"/>
                <w:szCs w:val="20"/>
              </w:rPr>
            </w:pPr>
            <w:r>
              <w:rPr>
                <w:bCs/>
                <w:sz w:val="20"/>
                <w:szCs w:val="20"/>
              </w:rPr>
              <w:t>8</w:t>
            </w:r>
          </w:p>
        </w:tc>
        <w:tc>
          <w:tcPr>
            <w:tcW w:w="1984" w:type="dxa"/>
            <w:shd w:val="clear" w:color="auto" w:fill="auto"/>
            <w:vAlign w:val="center"/>
          </w:tcPr>
          <w:p w14:paraId="4B643801" w14:textId="77777777" w:rsidR="00905982" w:rsidRDefault="00905982" w:rsidP="00CE2D54">
            <w:pPr>
              <w:contextualSpacing/>
              <w:jc w:val="center"/>
              <w:rPr>
                <w:bCs/>
                <w:sz w:val="20"/>
                <w:szCs w:val="20"/>
              </w:rPr>
            </w:pPr>
            <w:r>
              <w:rPr>
                <w:bCs/>
                <w:sz w:val="20"/>
                <w:szCs w:val="20"/>
              </w:rPr>
              <w:t>9</w:t>
            </w:r>
          </w:p>
        </w:tc>
      </w:tr>
    </w:tbl>
    <w:p w14:paraId="51ECEA8C" w14:textId="77777777" w:rsidR="00905982" w:rsidRDefault="00905982" w:rsidP="00CE2D54">
      <w:pPr>
        <w:contextualSpacing/>
        <w:rPr>
          <w:bCs/>
        </w:rPr>
      </w:pPr>
    </w:p>
    <w:p w14:paraId="08EEE04B" w14:textId="77777777" w:rsidR="002B76AF" w:rsidRDefault="00905982" w:rsidP="00CE2D54">
      <w:pPr>
        <w:numPr>
          <w:ilvl w:val="0"/>
          <w:numId w:val="8"/>
        </w:numPr>
        <w:contextualSpacing/>
        <w:rPr>
          <w:bCs/>
        </w:rPr>
      </w:pPr>
      <w:r>
        <w:rPr>
          <w:bCs/>
        </w:rPr>
        <w:t>What statistical test should be used analyze these data?</w:t>
      </w:r>
      <w:r w:rsidR="002B76AF">
        <w:rPr>
          <w:bCs/>
        </w:rPr>
        <w:t xml:space="preserve">  </w:t>
      </w:r>
    </w:p>
    <w:p w14:paraId="4F1F5225" w14:textId="77777777" w:rsidR="00905982" w:rsidRPr="002B76AF" w:rsidRDefault="002B76AF" w:rsidP="002B76AF">
      <w:pPr>
        <w:ind w:left="2160"/>
        <w:contextualSpacing/>
        <w:rPr>
          <w:bCs/>
          <w:color w:val="3366FF"/>
        </w:rPr>
      </w:pPr>
      <w:r>
        <w:rPr>
          <w:bCs/>
        </w:rPr>
        <w:tab/>
      </w:r>
      <w:r w:rsidRPr="002B76AF">
        <w:rPr>
          <w:bCs/>
          <w:color w:val="3366FF"/>
        </w:rPr>
        <w:t>Wilcoxon Rank-Sum Test</w:t>
      </w:r>
    </w:p>
    <w:p w14:paraId="7F9F386B" w14:textId="77777777" w:rsidR="00830DA8" w:rsidRDefault="00830DA8" w:rsidP="00830DA8">
      <w:pPr>
        <w:ind w:left="2160"/>
        <w:contextualSpacing/>
        <w:rPr>
          <w:bCs/>
        </w:rPr>
      </w:pPr>
    </w:p>
    <w:p w14:paraId="1A445F0E" w14:textId="77777777" w:rsidR="00905982" w:rsidRDefault="00905982" w:rsidP="00CE2D54">
      <w:pPr>
        <w:numPr>
          <w:ilvl w:val="0"/>
          <w:numId w:val="8"/>
        </w:numPr>
        <w:contextualSpacing/>
        <w:rPr>
          <w:bCs/>
        </w:rPr>
      </w:pPr>
      <w:r>
        <w:rPr>
          <w:bCs/>
        </w:rPr>
        <w:t>Identify H</w:t>
      </w:r>
      <w:r>
        <w:rPr>
          <w:bCs/>
          <w:vertAlign w:val="subscript"/>
        </w:rPr>
        <w:t>0</w:t>
      </w:r>
      <w:r>
        <w:rPr>
          <w:bCs/>
        </w:rPr>
        <w:t xml:space="preserve"> and H</w:t>
      </w:r>
      <w:r>
        <w:rPr>
          <w:bCs/>
          <w:vertAlign w:val="subscript"/>
        </w:rPr>
        <w:t>a</w:t>
      </w:r>
      <w:r>
        <w:rPr>
          <w:bCs/>
        </w:rPr>
        <w:t xml:space="preserve"> for this study?</w:t>
      </w:r>
    </w:p>
    <w:p w14:paraId="4BFF4B11" w14:textId="77777777" w:rsidR="002B76AF" w:rsidRPr="001549C6" w:rsidRDefault="002B76AF" w:rsidP="002B76AF">
      <w:pPr>
        <w:ind w:left="2160"/>
        <w:contextualSpacing/>
        <w:rPr>
          <w:bCs/>
          <w:color w:val="3366FF"/>
        </w:rPr>
      </w:pPr>
      <w:r>
        <w:rPr>
          <w:bCs/>
        </w:rPr>
        <w:tab/>
      </w:r>
      <w:r w:rsidRPr="00DC56E2">
        <w:rPr>
          <w:bCs/>
          <w:color w:val="3366FF"/>
        </w:rPr>
        <w:t>H</w:t>
      </w:r>
      <w:r w:rsidRPr="00DC56E2">
        <w:rPr>
          <w:bCs/>
          <w:color w:val="3366FF"/>
          <w:vertAlign w:val="subscript"/>
        </w:rPr>
        <w:t>0</w:t>
      </w:r>
      <w:r>
        <w:rPr>
          <w:bCs/>
          <w:color w:val="3366FF"/>
        </w:rPr>
        <w:t>: Md</w:t>
      </w:r>
      <w:r>
        <w:rPr>
          <w:bCs/>
          <w:color w:val="3366FF"/>
          <w:vertAlign w:val="subscript"/>
        </w:rPr>
        <w:t>red</w:t>
      </w:r>
      <w:r>
        <w:rPr>
          <w:bCs/>
          <w:color w:val="3366FF"/>
        </w:rPr>
        <w:t xml:space="preserve"> = Md</w:t>
      </w:r>
      <w:r>
        <w:rPr>
          <w:bCs/>
          <w:color w:val="3366FF"/>
          <w:vertAlign w:val="subscript"/>
        </w:rPr>
        <w:t>green</w:t>
      </w:r>
      <w:r w:rsidRPr="00DC56E2">
        <w:rPr>
          <w:bCs/>
          <w:color w:val="3366FF"/>
        </w:rPr>
        <w:t xml:space="preserve"> </w:t>
      </w:r>
    </w:p>
    <w:p w14:paraId="1BEFA0BF" w14:textId="77777777" w:rsidR="00830DA8" w:rsidRDefault="002B76AF" w:rsidP="00830DA8">
      <w:pPr>
        <w:ind w:left="2160"/>
        <w:contextualSpacing/>
        <w:rPr>
          <w:bCs/>
        </w:rPr>
      </w:pPr>
      <w:r>
        <w:rPr>
          <w:bCs/>
          <w:color w:val="3366FF"/>
        </w:rPr>
        <w:tab/>
      </w:r>
      <w:r w:rsidRPr="00DC56E2">
        <w:rPr>
          <w:bCs/>
          <w:color w:val="3366FF"/>
        </w:rPr>
        <w:t>H</w:t>
      </w:r>
      <w:r w:rsidRPr="00DC56E2">
        <w:rPr>
          <w:bCs/>
          <w:color w:val="3366FF"/>
          <w:vertAlign w:val="subscript"/>
        </w:rPr>
        <w:t>a</w:t>
      </w:r>
      <w:r w:rsidRPr="00DC56E2">
        <w:rPr>
          <w:bCs/>
          <w:color w:val="3366FF"/>
        </w:rPr>
        <w:t xml:space="preserve">: </w:t>
      </w:r>
      <w:r>
        <w:rPr>
          <w:bCs/>
          <w:color w:val="3366FF"/>
        </w:rPr>
        <w:t>Md</w:t>
      </w:r>
      <w:r>
        <w:rPr>
          <w:bCs/>
          <w:color w:val="3366FF"/>
          <w:vertAlign w:val="subscript"/>
        </w:rPr>
        <w:t>red</w:t>
      </w:r>
      <w:r>
        <w:rPr>
          <w:bCs/>
          <w:color w:val="3366FF"/>
        </w:rPr>
        <w:t xml:space="preserve"> &gt; Md</w:t>
      </w:r>
      <w:r>
        <w:rPr>
          <w:bCs/>
          <w:color w:val="3366FF"/>
          <w:vertAlign w:val="subscript"/>
        </w:rPr>
        <w:t>green</w:t>
      </w:r>
    </w:p>
    <w:p w14:paraId="52F6837F" w14:textId="77777777" w:rsidR="002B76AF" w:rsidRDefault="002B76AF" w:rsidP="00830DA8">
      <w:pPr>
        <w:ind w:left="2160"/>
        <w:contextualSpacing/>
        <w:rPr>
          <w:bCs/>
        </w:rPr>
      </w:pPr>
    </w:p>
    <w:p w14:paraId="561F7D3F" w14:textId="77777777" w:rsidR="00905982" w:rsidRDefault="00905982" w:rsidP="00CE2D54">
      <w:pPr>
        <w:numPr>
          <w:ilvl w:val="0"/>
          <w:numId w:val="8"/>
        </w:numPr>
        <w:contextualSpacing/>
        <w:rPr>
          <w:bCs/>
        </w:rPr>
      </w:pPr>
      <w:r>
        <w:rPr>
          <w:bCs/>
        </w:rPr>
        <w:t>Conduct the appropriate analysis.</w:t>
      </w:r>
    </w:p>
    <w:p w14:paraId="1114B920" w14:textId="77777777" w:rsidR="00243FAF" w:rsidRDefault="002B76AF" w:rsidP="002B76AF">
      <w:pPr>
        <w:ind w:left="2160"/>
        <w:contextualSpacing/>
        <w:rPr>
          <w:color w:val="3366FF"/>
        </w:rPr>
      </w:pPr>
      <w:r>
        <w:rPr>
          <w:bCs/>
        </w:rPr>
        <w:tab/>
      </w:r>
      <w:r w:rsidR="00243FAF" w:rsidRPr="00243FAF">
        <w:rPr>
          <w:color w:val="3366FF"/>
        </w:rPr>
        <w:t xml:space="preserve">Data are skewed </w:t>
      </w:r>
      <w:r w:rsidRPr="00243FAF">
        <w:rPr>
          <w:color w:val="3366FF"/>
        </w:rPr>
        <w:t xml:space="preserve">and I have assumed these are two independent </w:t>
      </w:r>
      <w:r w:rsidRPr="00243FAF">
        <w:rPr>
          <w:color w:val="3366FF"/>
        </w:rPr>
        <w:tab/>
        <w:t xml:space="preserve">samples (that is the subjects tested are not the same in both </w:t>
      </w:r>
      <w:r w:rsidRPr="00243FAF">
        <w:rPr>
          <w:color w:val="3366FF"/>
        </w:rPr>
        <w:tab/>
        <w:t>groups).</w:t>
      </w:r>
    </w:p>
    <w:p w14:paraId="630EAEEE" w14:textId="77777777" w:rsidR="00243FAF" w:rsidRDefault="00243FAF" w:rsidP="002B76AF">
      <w:pPr>
        <w:ind w:left="2160"/>
        <w:contextualSpacing/>
        <w:rPr>
          <w:color w:val="3366FF"/>
        </w:rPr>
      </w:pPr>
    </w:p>
    <w:p w14:paraId="4559C40A" w14:textId="77777777" w:rsidR="00243FAF" w:rsidRDefault="00243FAF" w:rsidP="002B76AF">
      <w:pPr>
        <w:ind w:left="2160"/>
        <w:contextualSpacing/>
        <w:rPr>
          <w:color w:val="3366FF"/>
        </w:rPr>
      </w:pPr>
      <w:r>
        <w:rPr>
          <w:color w:val="3366FF"/>
        </w:rPr>
        <w:tab/>
        <w:t>n</w:t>
      </w:r>
      <w:r>
        <w:rPr>
          <w:color w:val="3366FF"/>
          <w:vertAlign w:val="subscript"/>
        </w:rPr>
        <w:t>1</w:t>
      </w:r>
      <w:r>
        <w:rPr>
          <w:color w:val="3366FF"/>
        </w:rPr>
        <w:t xml:space="preserve"> = 5 and n</w:t>
      </w:r>
      <w:r>
        <w:rPr>
          <w:color w:val="3366FF"/>
          <w:vertAlign w:val="subscript"/>
        </w:rPr>
        <w:t>2</w:t>
      </w:r>
      <w:r>
        <w:rPr>
          <w:color w:val="3366FF"/>
        </w:rPr>
        <w:t xml:space="preserve"> = 5</w:t>
      </w:r>
    </w:p>
    <w:p w14:paraId="1FC29CD6" w14:textId="77777777" w:rsidR="00243FAF" w:rsidRDefault="00243FAF" w:rsidP="002B76AF">
      <w:pPr>
        <w:ind w:left="2160"/>
        <w:contextualSpacing/>
        <w:rPr>
          <w:color w:val="3366FF"/>
        </w:rPr>
      </w:pPr>
      <w:r>
        <w:rPr>
          <w:color w:val="3366FF"/>
        </w:rPr>
        <w:tab/>
      </w:r>
      <w:r w:rsidR="00945905">
        <w:rPr>
          <w:color w:val="3366FF"/>
        </w:rPr>
        <w:t>N = 7</w:t>
      </w:r>
    </w:p>
    <w:p w14:paraId="0807721F" w14:textId="77777777" w:rsidR="00945905" w:rsidRDefault="00945905" w:rsidP="002B76AF">
      <w:pPr>
        <w:ind w:left="2160"/>
        <w:contextualSpacing/>
        <w:rPr>
          <w:color w:val="3366FF"/>
        </w:rPr>
      </w:pPr>
      <w:r>
        <w:rPr>
          <w:color w:val="3366FF"/>
        </w:rPr>
        <w:tab/>
        <w:t>t = 28</w:t>
      </w:r>
    </w:p>
    <w:p w14:paraId="20B1C177" w14:textId="77777777" w:rsidR="00945905" w:rsidRPr="00654C58" w:rsidRDefault="00945905" w:rsidP="002B76AF">
      <w:pPr>
        <w:ind w:left="2160"/>
        <w:contextualSpacing/>
        <w:rPr>
          <w:color w:val="3366FF"/>
        </w:rPr>
      </w:pPr>
      <w:r>
        <w:rPr>
          <w:color w:val="3366FF"/>
        </w:rPr>
        <w:tab/>
        <w:t>w</w:t>
      </w:r>
      <w:r>
        <w:rPr>
          <w:color w:val="3366FF"/>
          <w:vertAlign w:val="subscript"/>
        </w:rPr>
        <w:t>cv</w:t>
      </w:r>
      <w:r w:rsidR="00654C58">
        <w:rPr>
          <w:color w:val="3366FF"/>
        </w:rPr>
        <w:t xml:space="preserve"> = 19</w:t>
      </w:r>
    </w:p>
    <w:p w14:paraId="5E57C087" w14:textId="77777777" w:rsidR="00830DA8" w:rsidRDefault="00830DA8" w:rsidP="00830DA8">
      <w:pPr>
        <w:ind w:left="2160"/>
        <w:contextualSpacing/>
        <w:rPr>
          <w:bCs/>
        </w:rPr>
      </w:pPr>
    </w:p>
    <w:p w14:paraId="6781F420" w14:textId="77777777" w:rsidR="008E6F9D" w:rsidRDefault="00905982" w:rsidP="00CE2D54">
      <w:pPr>
        <w:numPr>
          <w:ilvl w:val="0"/>
          <w:numId w:val="8"/>
        </w:numPr>
        <w:contextualSpacing/>
        <w:rPr>
          <w:bCs/>
        </w:rPr>
      </w:pPr>
      <w:r>
        <w:rPr>
          <w:bCs/>
        </w:rPr>
        <w:t>Should H</w:t>
      </w:r>
      <w:r>
        <w:rPr>
          <w:bCs/>
          <w:vertAlign w:val="subscript"/>
        </w:rPr>
        <w:t>0</w:t>
      </w:r>
      <w:r>
        <w:rPr>
          <w:bCs/>
        </w:rPr>
        <w:t xml:space="preserve"> be rejected?  </w:t>
      </w:r>
      <w:r w:rsidR="00654C58" w:rsidRPr="00654C58">
        <w:rPr>
          <w:bCs/>
          <w:color w:val="3366FF"/>
        </w:rPr>
        <w:t>No.</w:t>
      </w:r>
      <w:r w:rsidR="00654C58">
        <w:rPr>
          <w:bCs/>
        </w:rPr>
        <w:t xml:space="preserve">  </w:t>
      </w:r>
      <w:r>
        <w:rPr>
          <w:bCs/>
        </w:rPr>
        <w:t>What should the researcher conclude?</w:t>
      </w:r>
      <w:r w:rsidR="00654C58">
        <w:rPr>
          <w:bCs/>
        </w:rPr>
        <w:t xml:space="preserve">  </w:t>
      </w:r>
    </w:p>
    <w:p w14:paraId="7F7F5DD7" w14:textId="77777777" w:rsidR="00654C58" w:rsidRDefault="008E6F9D" w:rsidP="00E9519A">
      <w:pPr>
        <w:ind w:left="2160"/>
        <w:contextualSpacing/>
        <w:rPr>
          <w:bCs/>
        </w:rPr>
      </w:pPr>
      <w:r>
        <w:rPr>
          <w:bCs/>
          <w:color w:val="3366FF"/>
        </w:rPr>
        <w:tab/>
      </w:r>
      <w:r w:rsidRPr="00DC56E2">
        <w:rPr>
          <w:bCs/>
          <w:color w:val="3366FF"/>
        </w:rPr>
        <w:t>H</w:t>
      </w:r>
      <w:r w:rsidRPr="00DC56E2">
        <w:rPr>
          <w:bCs/>
          <w:color w:val="3366FF"/>
          <w:vertAlign w:val="subscript"/>
        </w:rPr>
        <w:t>0</w:t>
      </w:r>
      <w:r>
        <w:rPr>
          <w:bCs/>
          <w:color w:val="3366FF"/>
        </w:rPr>
        <w:t>: Md</w:t>
      </w:r>
      <w:r>
        <w:rPr>
          <w:bCs/>
          <w:color w:val="3366FF"/>
          <w:vertAlign w:val="subscript"/>
        </w:rPr>
        <w:t>red</w:t>
      </w:r>
      <w:r>
        <w:rPr>
          <w:bCs/>
          <w:color w:val="3366FF"/>
        </w:rPr>
        <w:t xml:space="preserve"> = Md</w:t>
      </w:r>
      <w:r>
        <w:rPr>
          <w:bCs/>
          <w:color w:val="3366FF"/>
          <w:vertAlign w:val="subscript"/>
        </w:rPr>
        <w:t>green</w:t>
      </w:r>
      <w:r>
        <w:rPr>
          <w:bCs/>
          <w:color w:val="3366FF"/>
        </w:rPr>
        <w:t xml:space="preserve">  </w:t>
      </w:r>
      <w:r w:rsidR="00654C58" w:rsidRPr="00654C58">
        <w:rPr>
          <w:bCs/>
          <w:color w:val="3366FF"/>
        </w:rPr>
        <w:t>The result is not significant</w:t>
      </w:r>
      <w:r w:rsidR="006C0C40">
        <w:rPr>
          <w:bCs/>
          <w:color w:val="3366FF"/>
        </w:rPr>
        <w:t xml:space="preserve"> and therefore, the </w:t>
      </w:r>
      <w:r>
        <w:rPr>
          <w:bCs/>
          <w:color w:val="3366FF"/>
        </w:rPr>
        <w:tab/>
      </w:r>
      <w:r w:rsidR="006C0C40">
        <w:rPr>
          <w:bCs/>
          <w:color w:val="3366FF"/>
        </w:rPr>
        <w:t xml:space="preserve">null hypothesis should </w:t>
      </w:r>
      <w:r w:rsidR="003B4D9A">
        <w:rPr>
          <w:bCs/>
          <w:color w:val="3366FF"/>
        </w:rPr>
        <w:t>fail to</w:t>
      </w:r>
      <w:r>
        <w:rPr>
          <w:bCs/>
          <w:color w:val="3366FF"/>
        </w:rPr>
        <w:t xml:space="preserve"> be rejected</w:t>
      </w:r>
      <w:r w:rsidR="006C0C40">
        <w:rPr>
          <w:bCs/>
          <w:color w:val="3366FF"/>
        </w:rPr>
        <w:t>.</w:t>
      </w:r>
      <w:r w:rsidR="003B4D9A">
        <w:rPr>
          <w:bCs/>
          <w:color w:val="3366FF"/>
        </w:rPr>
        <w:t xml:space="preserve">  There appears to be no </w:t>
      </w:r>
      <w:r w:rsidR="003B4D9A">
        <w:rPr>
          <w:bCs/>
          <w:color w:val="3366FF"/>
        </w:rPr>
        <w:tab/>
        <w:t>significant difference in tastiness between the green and red sauce.</w:t>
      </w:r>
    </w:p>
    <w:p w14:paraId="544008BA" w14:textId="77777777" w:rsidR="006C17C7" w:rsidRPr="006C17C7" w:rsidRDefault="006C17C7" w:rsidP="00E9519A">
      <w:pPr>
        <w:ind w:left="2160"/>
        <w:contextualSpacing/>
        <w:rPr>
          <w:bCs/>
          <w:color w:val="3366FF"/>
        </w:rPr>
      </w:pPr>
    </w:p>
    <w:p w14:paraId="379B98B8" w14:textId="77777777" w:rsidR="00905982" w:rsidRDefault="00905982" w:rsidP="00CE2D54">
      <w:pPr>
        <w:numPr>
          <w:ilvl w:val="0"/>
          <w:numId w:val="4"/>
        </w:numPr>
        <w:contextualSpacing/>
        <w:rPr>
          <w:bCs/>
        </w:rPr>
      </w:pPr>
      <w:r>
        <w:rPr>
          <w:bCs/>
        </w:rPr>
        <w:t>You notice in your introductory psychology class that more women tend to sit up front, and more men sit in the back.  To determine whether this difference is significant, you collect data on the seating preferences for the students in your class.  The data follow.</w:t>
      </w:r>
    </w:p>
    <w:p w14:paraId="673E99D1" w14:textId="77777777" w:rsidR="0018177A" w:rsidRDefault="0018177A" w:rsidP="0018177A">
      <w:pPr>
        <w:ind w:left="720"/>
        <w:contextualSpacing/>
        <w:rPr>
          <w:bC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1486"/>
        <w:gridCol w:w="1484"/>
        <w:gridCol w:w="1484"/>
      </w:tblGrid>
      <w:tr w:rsidR="00905982" w:rsidRPr="0012011C" w14:paraId="4F53E974" w14:textId="77777777" w:rsidTr="000352EC">
        <w:trPr>
          <w:trHeight w:hRule="exact" w:val="288"/>
          <w:jc w:val="center"/>
        </w:trPr>
        <w:tc>
          <w:tcPr>
            <w:tcW w:w="1978" w:type="dxa"/>
          </w:tcPr>
          <w:p w14:paraId="679FD1FF" w14:textId="77777777" w:rsidR="00905982" w:rsidRDefault="00905982" w:rsidP="00CE2D54">
            <w:pPr>
              <w:contextualSpacing/>
              <w:rPr>
                <w:b/>
                <w:sz w:val="20"/>
                <w:szCs w:val="20"/>
              </w:rPr>
            </w:pPr>
          </w:p>
        </w:tc>
        <w:tc>
          <w:tcPr>
            <w:tcW w:w="1486" w:type="dxa"/>
            <w:shd w:val="clear" w:color="auto" w:fill="auto"/>
            <w:vAlign w:val="center"/>
          </w:tcPr>
          <w:p w14:paraId="79481320" w14:textId="77777777" w:rsidR="00905982" w:rsidRPr="0012011C" w:rsidRDefault="00905982" w:rsidP="00CE2D54">
            <w:pPr>
              <w:contextualSpacing/>
              <w:jc w:val="center"/>
              <w:rPr>
                <w:b/>
                <w:bCs/>
                <w:sz w:val="20"/>
                <w:szCs w:val="20"/>
              </w:rPr>
            </w:pPr>
            <w:r>
              <w:rPr>
                <w:b/>
                <w:sz w:val="20"/>
                <w:szCs w:val="20"/>
              </w:rPr>
              <w:t>MEN</w:t>
            </w:r>
          </w:p>
        </w:tc>
        <w:tc>
          <w:tcPr>
            <w:tcW w:w="1484" w:type="dxa"/>
            <w:shd w:val="clear" w:color="auto" w:fill="auto"/>
            <w:vAlign w:val="center"/>
          </w:tcPr>
          <w:p w14:paraId="5D12BD9E" w14:textId="77777777" w:rsidR="00905982" w:rsidRPr="0012011C" w:rsidRDefault="00905982" w:rsidP="00CE2D54">
            <w:pPr>
              <w:contextualSpacing/>
              <w:jc w:val="center"/>
              <w:rPr>
                <w:b/>
                <w:bCs/>
                <w:sz w:val="20"/>
                <w:szCs w:val="20"/>
              </w:rPr>
            </w:pPr>
            <w:r>
              <w:rPr>
                <w:b/>
                <w:bCs/>
                <w:sz w:val="20"/>
                <w:szCs w:val="20"/>
              </w:rPr>
              <w:t>WOMEN</w:t>
            </w:r>
          </w:p>
        </w:tc>
        <w:tc>
          <w:tcPr>
            <w:tcW w:w="1484" w:type="dxa"/>
          </w:tcPr>
          <w:p w14:paraId="33012E24" w14:textId="77777777" w:rsidR="00905982" w:rsidRDefault="00905982" w:rsidP="00CE2D54">
            <w:pPr>
              <w:contextualSpacing/>
              <w:jc w:val="center"/>
              <w:rPr>
                <w:b/>
                <w:bCs/>
                <w:sz w:val="20"/>
                <w:szCs w:val="20"/>
              </w:rPr>
            </w:pPr>
            <w:r>
              <w:rPr>
                <w:b/>
                <w:bCs/>
                <w:sz w:val="20"/>
                <w:szCs w:val="20"/>
              </w:rPr>
              <w:t>Total</w:t>
            </w:r>
          </w:p>
        </w:tc>
      </w:tr>
      <w:tr w:rsidR="00905982" w:rsidRPr="0012011C" w14:paraId="538E49E0" w14:textId="77777777" w:rsidTr="000352EC">
        <w:trPr>
          <w:trHeight w:hRule="exact" w:val="288"/>
          <w:jc w:val="center"/>
        </w:trPr>
        <w:tc>
          <w:tcPr>
            <w:tcW w:w="1978" w:type="dxa"/>
          </w:tcPr>
          <w:p w14:paraId="612FE0D4" w14:textId="77777777" w:rsidR="00905982" w:rsidRDefault="00905982" w:rsidP="00CE2D54">
            <w:pPr>
              <w:contextualSpacing/>
              <w:jc w:val="center"/>
              <w:rPr>
                <w:bCs/>
                <w:sz w:val="20"/>
                <w:szCs w:val="20"/>
              </w:rPr>
            </w:pPr>
            <w:r>
              <w:rPr>
                <w:bCs/>
                <w:sz w:val="20"/>
                <w:szCs w:val="20"/>
              </w:rPr>
              <w:t>Front of the Room</w:t>
            </w:r>
          </w:p>
        </w:tc>
        <w:tc>
          <w:tcPr>
            <w:tcW w:w="1486" w:type="dxa"/>
            <w:shd w:val="clear" w:color="auto" w:fill="auto"/>
            <w:vAlign w:val="center"/>
          </w:tcPr>
          <w:p w14:paraId="04D10F1E" w14:textId="77777777" w:rsidR="00905982" w:rsidRPr="0012011C" w:rsidRDefault="00905982" w:rsidP="00CE2D54">
            <w:pPr>
              <w:contextualSpacing/>
              <w:jc w:val="center"/>
              <w:rPr>
                <w:bCs/>
                <w:sz w:val="20"/>
                <w:szCs w:val="20"/>
              </w:rPr>
            </w:pPr>
            <w:r>
              <w:rPr>
                <w:bCs/>
                <w:sz w:val="20"/>
                <w:szCs w:val="20"/>
              </w:rPr>
              <w:t>15</w:t>
            </w:r>
          </w:p>
        </w:tc>
        <w:tc>
          <w:tcPr>
            <w:tcW w:w="1484" w:type="dxa"/>
            <w:shd w:val="clear" w:color="auto" w:fill="auto"/>
            <w:vAlign w:val="center"/>
          </w:tcPr>
          <w:p w14:paraId="633DAD2A" w14:textId="77777777" w:rsidR="00905982" w:rsidRPr="0012011C" w:rsidRDefault="00905982" w:rsidP="00CE2D54">
            <w:pPr>
              <w:contextualSpacing/>
              <w:jc w:val="center"/>
              <w:rPr>
                <w:bCs/>
                <w:sz w:val="20"/>
                <w:szCs w:val="20"/>
              </w:rPr>
            </w:pPr>
            <w:r>
              <w:rPr>
                <w:bCs/>
                <w:sz w:val="20"/>
                <w:szCs w:val="20"/>
              </w:rPr>
              <w:t>27</w:t>
            </w:r>
          </w:p>
        </w:tc>
        <w:tc>
          <w:tcPr>
            <w:tcW w:w="1484" w:type="dxa"/>
          </w:tcPr>
          <w:p w14:paraId="50291819" w14:textId="77777777" w:rsidR="00905982" w:rsidRDefault="00905982" w:rsidP="00CE2D54">
            <w:pPr>
              <w:contextualSpacing/>
              <w:jc w:val="center"/>
              <w:rPr>
                <w:bCs/>
                <w:sz w:val="20"/>
                <w:szCs w:val="20"/>
              </w:rPr>
            </w:pPr>
            <w:r>
              <w:rPr>
                <w:bCs/>
                <w:sz w:val="20"/>
                <w:szCs w:val="20"/>
              </w:rPr>
              <w:t>42</w:t>
            </w:r>
          </w:p>
        </w:tc>
      </w:tr>
      <w:tr w:rsidR="00905982" w:rsidRPr="0012011C" w14:paraId="1265A9CA" w14:textId="77777777" w:rsidTr="000352EC">
        <w:trPr>
          <w:trHeight w:hRule="exact" w:val="288"/>
          <w:jc w:val="center"/>
        </w:trPr>
        <w:tc>
          <w:tcPr>
            <w:tcW w:w="1978" w:type="dxa"/>
          </w:tcPr>
          <w:p w14:paraId="14B50B91" w14:textId="77777777" w:rsidR="00905982" w:rsidRDefault="00905982" w:rsidP="00CE2D54">
            <w:pPr>
              <w:contextualSpacing/>
              <w:jc w:val="center"/>
              <w:rPr>
                <w:bCs/>
                <w:sz w:val="20"/>
                <w:szCs w:val="20"/>
              </w:rPr>
            </w:pPr>
            <w:r>
              <w:rPr>
                <w:bCs/>
                <w:sz w:val="20"/>
                <w:szCs w:val="20"/>
              </w:rPr>
              <w:t>Back of the Room</w:t>
            </w:r>
          </w:p>
        </w:tc>
        <w:tc>
          <w:tcPr>
            <w:tcW w:w="1486" w:type="dxa"/>
            <w:shd w:val="clear" w:color="auto" w:fill="auto"/>
            <w:vAlign w:val="center"/>
          </w:tcPr>
          <w:p w14:paraId="00897074" w14:textId="77777777" w:rsidR="00905982" w:rsidRPr="0012011C" w:rsidRDefault="00905982" w:rsidP="00CE2D54">
            <w:pPr>
              <w:contextualSpacing/>
              <w:jc w:val="center"/>
              <w:rPr>
                <w:bCs/>
                <w:sz w:val="20"/>
                <w:szCs w:val="20"/>
              </w:rPr>
            </w:pPr>
            <w:r>
              <w:rPr>
                <w:bCs/>
                <w:sz w:val="20"/>
                <w:szCs w:val="20"/>
              </w:rPr>
              <w:t>32</w:t>
            </w:r>
          </w:p>
        </w:tc>
        <w:tc>
          <w:tcPr>
            <w:tcW w:w="1484" w:type="dxa"/>
            <w:shd w:val="clear" w:color="auto" w:fill="auto"/>
            <w:vAlign w:val="center"/>
          </w:tcPr>
          <w:p w14:paraId="33ABBD27" w14:textId="77777777" w:rsidR="00905982" w:rsidRPr="0012011C" w:rsidRDefault="00905982" w:rsidP="00CE2D54">
            <w:pPr>
              <w:contextualSpacing/>
              <w:jc w:val="center"/>
              <w:rPr>
                <w:bCs/>
                <w:sz w:val="20"/>
                <w:szCs w:val="20"/>
              </w:rPr>
            </w:pPr>
            <w:r>
              <w:rPr>
                <w:bCs/>
                <w:sz w:val="20"/>
                <w:szCs w:val="20"/>
              </w:rPr>
              <w:t>19</w:t>
            </w:r>
          </w:p>
        </w:tc>
        <w:tc>
          <w:tcPr>
            <w:tcW w:w="1484" w:type="dxa"/>
          </w:tcPr>
          <w:p w14:paraId="5E843EAF" w14:textId="77777777" w:rsidR="00905982" w:rsidRDefault="00905982" w:rsidP="00CE2D54">
            <w:pPr>
              <w:contextualSpacing/>
              <w:jc w:val="center"/>
              <w:rPr>
                <w:bCs/>
                <w:sz w:val="20"/>
                <w:szCs w:val="20"/>
              </w:rPr>
            </w:pPr>
            <w:r>
              <w:rPr>
                <w:bCs/>
                <w:sz w:val="20"/>
                <w:szCs w:val="20"/>
              </w:rPr>
              <w:t>51</w:t>
            </w:r>
          </w:p>
        </w:tc>
      </w:tr>
      <w:tr w:rsidR="00905982" w:rsidRPr="0012011C" w14:paraId="7A188382" w14:textId="77777777" w:rsidTr="000352EC">
        <w:trPr>
          <w:trHeight w:hRule="exact" w:val="288"/>
          <w:jc w:val="center"/>
        </w:trPr>
        <w:tc>
          <w:tcPr>
            <w:tcW w:w="1978" w:type="dxa"/>
          </w:tcPr>
          <w:p w14:paraId="612F5CE2" w14:textId="77777777" w:rsidR="00905982" w:rsidRDefault="00905982" w:rsidP="00CE2D54">
            <w:pPr>
              <w:contextualSpacing/>
              <w:jc w:val="right"/>
              <w:rPr>
                <w:bCs/>
                <w:sz w:val="20"/>
                <w:szCs w:val="20"/>
              </w:rPr>
            </w:pPr>
            <w:r>
              <w:rPr>
                <w:bCs/>
                <w:sz w:val="20"/>
                <w:szCs w:val="20"/>
              </w:rPr>
              <w:t>Total</w:t>
            </w:r>
          </w:p>
        </w:tc>
        <w:tc>
          <w:tcPr>
            <w:tcW w:w="1486" w:type="dxa"/>
            <w:shd w:val="clear" w:color="auto" w:fill="auto"/>
            <w:vAlign w:val="center"/>
          </w:tcPr>
          <w:p w14:paraId="710B3446" w14:textId="77777777" w:rsidR="00905982" w:rsidRPr="0012011C" w:rsidRDefault="00905982" w:rsidP="00CE2D54">
            <w:pPr>
              <w:contextualSpacing/>
              <w:jc w:val="center"/>
              <w:rPr>
                <w:bCs/>
                <w:sz w:val="20"/>
                <w:szCs w:val="20"/>
              </w:rPr>
            </w:pPr>
            <w:r>
              <w:rPr>
                <w:bCs/>
                <w:sz w:val="20"/>
                <w:szCs w:val="20"/>
              </w:rPr>
              <w:t>47</w:t>
            </w:r>
          </w:p>
        </w:tc>
        <w:tc>
          <w:tcPr>
            <w:tcW w:w="1484" w:type="dxa"/>
            <w:shd w:val="clear" w:color="auto" w:fill="auto"/>
            <w:vAlign w:val="center"/>
          </w:tcPr>
          <w:p w14:paraId="55E14A07" w14:textId="77777777" w:rsidR="00905982" w:rsidRPr="0012011C" w:rsidRDefault="00905982" w:rsidP="00CE2D54">
            <w:pPr>
              <w:contextualSpacing/>
              <w:jc w:val="center"/>
              <w:rPr>
                <w:bCs/>
                <w:sz w:val="20"/>
                <w:szCs w:val="20"/>
              </w:rPr>
            </w:pPr>
            <w:r>
              <w:rPr>
                <w:bCs/>
                <w:sz w:val="20"/>
                <w:szCs w:val="20"/>
              </w:rPr>
              <w:t>46</w:t>
            </w:r>
          </w:p>
        </w:tc>
        <w:tc>
          <w:tcPr>
            <w:tcW w:w="1484" w:type="dxa"/>
          </w:tcPr>
          <w:p w14:paraId="3EE1DE43" w14:textId="77777777" w:rsidR="00905982" w:rsidRDefault="00905982" w:rsidP="00CE2D54">
            <w:pPr>
              <w:contextualSpacing/>
              <w:jc w:val="center"/>
              <w:rPr>
                <w:bCs/>
                <w:sz w:val="20"/>
                <w:szCs w:val="20"/>
              </w:rPr>
            </w:pPr>
            <w:r>
              <w:rPr>
                <w:bCs/>
                <w:sz w:val="20"/>
                <w:szCs w:val="20"/>
              </w:rPr>
              <w:t>93</w:t>
            </w:r>
          </w:p>
        </w:tc>
      </w:tr>
    </w:tbl>
    <w:p w14:paraId="197A03E5" w14:textId="77777777" w:rsidR="00905982" w:rsidRDefault="00905982" w:rsidP="00CE2D54">
      <w:pPr>
        <w:contextualSpacing/>
        <w:rPr>
          <w:bCs/>
        </w:rPr>
      </w:pPr>
    </w:p>
    <w:p w14:paraId="78F430CB" w14:textId="77777777" w:rsidR="00905982" w:rsidRDefault="00905982" w:rsidP="00CE2D54">
      <w:pPr>
        <w:numPr>
          <w:ilvl w:val="0"/>
          <w:numId w:val="9"/>
        </w:numPr>
        <w:contextualSpacing/>
        <w:rPr>
          <w:bCs/>
        </w:rPr>
      </w:pPr>
      <w:r>
        <w:rPr>
          <w:bCs/>
        </w:rPr>
        <w:t>What is x</w:t>
      </w:r>
      <w:r>
        <w:rPr>
          <w:bCs/>
          <w:vertAlign w:val="superscript"/>
        </w:rPr>
        <w:t>2</w:t>
      </w:r>
      <w:r>
        <w:rPr>
          <w:bCs/>
          <w:vertAlign w:val="subscript"/>
        </w:rPr>
        <w:t>obt</w:t>
      </w:r>
      <w:r>
        <w:rPr>
          <w:bCs/>
        </w:rPr>
        <w:t>?</w:t>
      </w:r>
      <w:r w:rsidR="008575D2">
        <w:rPr>
          <w:bCs/>
        </w:rPr>
        <w:t xml:space="preserve">  </w:t>
      </w:r>
      <w:r w:rsidR="008575D2" w:rsidRPr="008575D2">
        <w:rPr>
          <w:bCs/>
          <w:color w:val="3366FF"/>
        </w:rPr>
        <w:t>x</w:t>
      </w:r>
      <w:r w:rsidR="008575D2" w:rsidRPr="008575D2">
        <w:rPr>
          <w:bCs/>
          <w:color w:val="3366FF"/>
          <w:vertAlign w:val="superscript"/>
        </w:rPr>
        <w:t>2</w:t>
      </w:r>
      <w:r w:rsidR="008575D2" w:rsidRPr="008575D2">
        <w:rPr>
          <w:bCs/>
          <w:color w:val="3366FF"/>
        </w:rPr>
        <w:t xml:space="preserve"> = 6.7323</w:t>
      </w:r>
    </w:p>
    <w:p w14:paraId="4B00DC53" w14:textId="77777777" w:rsidR="00AF33BA" w:rsidRDefault="00AF33BA" w:rsidP="00AF33BA">
      <w:pPr>
        <w:ind w:left="2160"/>
        <w:contextualSpacing/>
        <w:rPr>
          <w:bCs/>
        </w:rPr>
      </w:pPr>
    </w:p>
    <w:p w14:paraId="7B112A4D" w14:textId="77777777" w:rsidR="00905982" w:rsidRDefault="00905982" w:rsidP="00CE2D54">
      <w:pPr>
        <w:numPr>
          <w:ilvl w:val="0"/>
          <w:numId w:val="9"/>
        </w:numPr>
        <w:contextualSpacing/>
        <w:rPr>
          <w:bCs/>
        </w:rPr>
      </w:pPr>
      <w:r>
        <w:rPr>
          <w:bCs/>
        </w:rPr>
        <w:t>What is df for this test?</w:t>
      </w:r>
      <w:r w:rsidR="008575D2">
        <w:rPr>
          <w:bCs/>
        </w:rPr>
        <w:t xml:space="preserve"> </w:t>
      </w:r>
      <w:r w:rsidR="008575D2" w:rsidRPr="008575D2">
        <w:rPr>
          <w:bCs/>
          <w:color w:val="3366FF"/>
        </w:rPr>
        <w:t>1</w:t>
      </w:r>
    </w:p>
    <w:p w14:paraId="5C90B71E" w14:textId="77777777" w:rsidR="00AF33BA" w:rsidRDefault="00AF33BA" w:rsidP="00AF33BA">
      <w:pPr>
        <w:ind w:left="2160"/>
        <w:contextualSpacing/>
        <w:rPr>
          <w:bCs/>
        </w:rPr>
      </w:pPr>
    </w:p>
    <w:p w14:paraId="36CDF083" w14:textId="77777777" w:rsidR="00905982" w:rsidRDefault="00905982" w:rsidP="00CE2D54">
      <w:pPr>
        <w:numPr>
          <w:ilvl w:val="0"/>
          <w:numId w:val="9"/>
        </w:numPr>
        <w:contextualSpacing/>
        <w:rPr>
          <w:bCs/>
        </w:rPr>
      </w:pPr>
      <w:r>
        <w:rPr>
          <w:bCs/>
        </w:rPr>
        <w:lastRenderedPageBreak/>
        <w:t>What is x</w:t>
      </w:r>
      <w:r>
        <w:rPr>
          <w:bCs/>
          <w:vertAlign w:val="superscript"/>
        </w:rPr>
        <w:t>2</w:t>
      </w:r>
      <w:r>
        <w:rPr>
          <w:bCs/>
          <w:vertAlign w:val="subscript"/>
        </w:rPr>
        <w:t>cv</w:t>
      </w:r>
      <w:r>
        <w:rPr>
          <w:bCs/>
        </w:rPr>
        <w:t>?</w:t>
      </w:r>
      <w:r w:rsidR="008575D2">
        <w:rPr>
          <w:bCs/>
        </w:rPr>
        <w:t xml:space="preserve">  </w:t>
      </w:r>
      <w:r w:rsidR="008575D2" w:rsidRPr="008575D2">
        <w:rPr>
          <w:bCs/>
          <w:color w:val="3366FF"/>
        </w:rPr>
        <w:t>3.841</w:t>
      </w:r>
    </w:p>
    <w:p w14:paraId="159099AC" w14:textId="77777777" w:rsidR="00AF33BA" w:rsidRDefault="00AF33BA" w:rsidP="00AF33BA">
      <w:pPr>
        <w:ind w:left="2160"/>
        <w:contextualSpacing/>
        <w:rPr>
          <w:bCs/>
        </w:rPr>
      </w:pPr>
    </w:p>
    <w:p w14:paraId="67642B48" w14:textId="77777777" w:rsidR="00905982" w:rsidRDefault="00905982" w:rsidP="00CE2D54">
      <w:pPr>
        <w:numPr>
          <w:ilvl w:val="0"/>
          <w:numId w:val="9"/>
        </w:numPr>
        <w:contextualSpacing/>
        <w:rPr>
          <w:bCs/>
        </w:rPr>
      </w:pPr>
      <w:r>
        <w:rPr>
          <w:bCs/>
        </w:rPr>
        <w:t>What conclusion should be drawn from these results?</w:t>
      </w:r>
      <w:r w:rsidR="008575D2">
        <w:rPr>
          <w:bCs/>
        </w:rPr>
        <w:t xml:space="preserve">  </w:t>
      </w:r>
      <w:r w:rsidR="006C0C40" w:rsidRPr="008E6F9D">
        <w:rPr>
          <w:bCs/>
          <w:color w:val="3366FF"/>
        </w:rPr>
        <w:t xml:space="preserve">We do not reject the null hypothesis because </w:t>
      </w:r>
      <w:r w:rsidR="003B4D9A">
        <w:rPr>
          <w:bCs/>
          <w:color w:val="3366FF"/>
        </w:rPr>
        <w:t>the</w:t>
      </w:r>
      <w:r w:rsidR="006C0C40" w:rsidRPr="008E6F9D">
        <w:rPr>
          <w:bCs/>
          <w:color w:val="3366FF"/>
        </w:rPr>
        <w:t xml:space="preserve"> critical value</w:t>
      </w:r>
      <w:r w:rsidR="003B4D9A">
        <w:rPr>
          <w:bCs/>
          <w:color w:val="3366FF"/>
        </w:rPr>
        <w:t xml:space="preserve"> does not exceed the obtained score</w:t>
      </w:r>
      <w:r w:rsidR="006C0C40" w:rsidRPr="008E6F9D">
        <w:rPr>
          <w:bCs/>
          <w:color w:val="3366FF"/>
        </w:rPr>
        <w:t>.</w:t>
      </w:r>
      <w:r w:rsidR="008E6F9D" w:rsidRPr="008E6F9D">
        <w:rPr>
          <w:bCs/>
          <w:color w:val="3366FF"/>
        </w:rPr>
        <w:t xml:space="preserve">  </w:t>
      </w:r>
      <w:r w:rsidR="008E6F9D" w:rsidRPr="008E6F9D">
        <w:rPr>
          <w:color w:val="3366FF"/>
        </w:rPr>
        <w:t>With regard to sitting in the front or back of the class, there is an association between men and women.  That is, more women tend to sit up front, and more men sit in the back.</w:t>
      </w:r>
      <w:r w:rsidR="003B4D9A">
        <w:rPr>
          <w:color w:val="3366FF"/>
        </w:rPr>
        <w:t xml:space="preserve">  However, there is no statistical difference.</w:t>
      </w:r>
    </w:p>
    <w:p w14:paraId="08DD5428" w14:textId="77777777" w:rsidR="00E9519A" w:rsidRPr="00905982" w:rsidRDefault="00E9519A" w:rsidP="00E9519A">
      <w:pPr>
        <w:ind w:left="2160"/>
        <w:contextualSpacing/>
        <w:rPr>
          <w:bCs/>
        </w:rPr>
      </w:pPr>
    </w:p>
    <w:p w14:paraId="2DF244B2" w14:textId="77777777" w:rsidR="00527361" w:rsidRPr="00061A68" w:rsidRDefault="00527361" w:rsidP="00CE2D54">
      <w:pPr>
        <w:numPr>
          <w:ilvl w:val="0"/>
          <w:numId w:val="1"/>
        </w:numPr>
        <w:contextualSpacing/>
        <w:rPr>
          <w:bCs/>
        </w:rPr>
      </w:pPr>
      <w:r w:rsidRPr="00527361">
        <w:t xml:space="preserve">What are degrees of freedom? </w:t>
      </w:r>
      <w:r w:rsidR="00B9746B">
        <w:rPr>
          <w:color w:val="3366FF"/>
        </w:rPr>
        <w:t xml:space="preserve">Degrees of freedom </w:t>
      </w:r>
      <w:r w:rsidR="00061A68">
        <w:rPr>
          <w:color w:val="3366FF"/>
        </w:rPr>
        <w:t xml:space="preserve">are the number of samples in a group that a researcher is able to change (Jackson, 2012).  </w:t>
      </w:r>
      <w:r w:rsidRPr="00527361">
        <w:t>How are the</w:t>
      </w:r>
      <w:r w:rsidR="00E9519A">
        <w:t>y</w:t>
      </w:r>
      <w:r w:rsidRPr="00527361">
        <w:t xml:space="preserve"> calculated?</w:t>
      </w:r>
      <w:r w:rsidR="00061A68">
        <w:t xml:space="preserve">  </w:t>
      </w:r>
      <w:r w:rsidR="00061A68" w:rsidRPr="00061A68">
        <w:rPr>
          <w:color w:val="3366FF"/>
        </w:rPr>
        <w:t>To find the degrees of freedom take n (the total number of samples) minus one (1).</w:t>
      </w:r>
      <w:r w:rsidR="00061A68">
        <w:t xml:space="preserve"> </w:t>
      </w:r>
    </w:p>
    <w:p w14:paraId="4242230D" w14:textId="77777777" w:rsidR="00061A68" w:rsidRDefault="00061A68" w:rsidP="00061A68">
      <w:pPr>
        <w:contextualSpacing/>
        <w:rPr>
          <w:bCs/>
        </w:rPr>
      </w:pPr>
    </w:p>
    <w:p w14:paraId="7E478103" w14:textId="77777777" w:rsidR="00527361" w:rsidRPr="00061A68" w:rsidRDefault="00527361" w:rsidP="00CE2D54">
      <w:pPr>
        <w:numPr>
          <w:ilvl w:val="0"/>
          <w:numId w:val="1"/>
        </w:numPr>
        <w:contextualSpacing/>
        <w:rPr>
          <w:bCs/>
        </w:rPr>
      </w:pPr>
      <w:r w:rsidRPr="00527361">
        <w:t>What do inferential statistics allow you to infer?</w:t>
      </w:r>
      <w:r w:rsidR="00061A68">
        <w:t xml:space="preserve">  </w:t>
      </w:r>
      <w:r w:rsidR="00061A68" w:rsidRPr="00061A68">
        <w:rPr>
          <w:color w:val="3366FF"/>
        </w:rPr>
        <w:t>Inferential statistics include procedures for drawing conclusions that are based on data collected during an experiment.  These conclusions involve making inferences about the population (Jackson, 2012).</w:t>
      </w:r>
    </w:p>
    <w:p w14:paraId="182D4162" w14:textId="77777777" w:rsidR="00061A68" w:rsidRDefault="00061A68" w:rsidP="00061A68">
      <w:pPr>
        <w:contextualSpacing/>
        <w:rPr>
          <w:bCs/>
        </w:rPr>
      </w:pPr>
    </w:p>
    <w:p w14:paraId="1B3218A8" w14:textId="77777777" w:rsidR="00061A68" w:rsidRPr="00F53A4D" w:rsidRDefault="00527361" w:rsidP="00F53A4D">
      <w:pPr>
        <w:numPr>
          <w:ilvl w:val="0"/>
          <w:numId w:val="1"/>
        </w:numPr>
        <w:contextualSpacing/>
        <w:rPr>
          <w:bCs/>
        </w:rPr>
      </w:pPr>
      <w:r w:rsidRPr="00527361">
        <w:t xml:space="preserve">What is </w:t>
      </w:r>
      <w:r w:rsidR="001D256A">
        <w:t xml:space="preserve">the General Linear Model (GLM)?  </w:t>
      </w:r>
      <w:r w:rsidR="001D256A" w:rsidRPr="001D256A">
        <w:rPr>
          <w:color w:val="3366FF"/>
        </w:rPr>
        <w:t xml:space="preserve">The General Linear Model (GLM) </w:t>
      </w:r>
      <w:r w:rsidR="001D256A">
        <w:rPr>
          <w:color w:val="3366FF"/>
        </w:rPr>
        <w:t>incorporates</w:t>
      </w:r>
      <w:r w:rsidR="001D256A" w:rsidRPr="001D256A">
        <w:rPr>
          <w:color w:val="3366FF"/>
        </w:rPr>
        <w:t xml:space="preserve"> </w:t>
      </w:r>
      <w:r w:rsidR="001D256A">
        <w:rPr>
          <w:color w:val="3366FF"/>
        </w:rPr>
        <w:t>several</w:t>
      </w:r>
      <w:r w:rsidR="001D256A" w:rsidRPr="001D256A">
        <w:rPr>
          <w:color w:val="3366FF"/>
        </w:rPr>
        <w:t xml:space="preserve"> statistical analyses used in applied and social research (</w:t>
      </w:r>
      <w:r w:rsidR="001D256A" w:rsidRPr="001D256A">
        <w:rPr>
          <w:bCs/>
          <w:color w:val="3366FF"/>
        </w:rPr>
        <w:t>Trochim</w:t>
      </w:r>
      <w:r w:rsidR="00086467">
        <w:rPr>
          <w:bCs/>
          <w:color w:val="3366FF"/>
        </w:rPr>
        <w:t>, 2006</w:t>
      </w:r>
      <w:r w:rsidR="001D256A" w:rsidRPr="001D256A">
        <w:rPr>
          <w:bCs/>
          <w:color w:val="3366FF"/>
        </w:rPr>
        <w:t>)</w:t>
      </w:r>
      <w:r w:rsidR="001D256A" w:rsidRPr="001D256A">
        <w:rPr>
          <w:color w:val="3366FF"/>
        </w:rPr>
        <w:t xml:space="preserve">.  </w:t>
      </w:r>
      <w:r w:rsidRPr="00527361">
        <w:t>Why does it matter?</w:t>
      </w:r>
      <w:r w:rsidR="00061A68">
        <w:t xml:space="preserve"> </w:t>
      </w:r>
      <w:r w:rsidR="00086467">
        <w:t xml:space="preserve"> </w:t>
      </w:r>
      <w:r w:rsidR="001D256A" w:rsidRPr="00F53A4D">
        <w:rPr>
          <w:color w:val="3366FF"/>
        </w:rPr>
        <w:t>The GLM matters because it is the foundation for the t-Test.</w:t>
      </w:r>
      <w:r w:rsidR="00F53A4D" w:rsidRPr="00F53A4D">
        <w:rPr>
          <w:color w:val="3366FF"/>
        </w:rPr>
        <w:t xml:space="preserve">  In this case hypothesis testing uses the general linear model, which can be designed in two ways: independent testing or within-group testing</w:t>
      </w:r>
      <w:r w:rsidR="00086467">
        <w:rPr>
          <w:color w:val="3366FF"/>
        </w:rPr>
        <w:t xml:space="preserve"> (Jackson, 2012; Trochim, 2006)</w:t>
      </w:r>
      <w:r w:rsidR="00F53A4D" w:rsidRPr="00F53A4D">
        <w:rPr>
          <w:color w:val="3366FF"/>
        </w:rPr>
        <w:t>.</w:t>
      </w:r>
    </w:p>
    <w:p w14:paraId="6BE8A684" w14:textId="77777777" w:rsidR="006C0C40" w:rsidRDefault="006C0C40" w:rsidP="00F53A4D">
      <w:pPr>
        <w:contextualSpacing/>
        <w:rPr>
          <w:bCs/>
        </w:rPr>
      </w:pPr>
    </w:p>
    <w:p w14:paraId="57490CB7" w14:textId="77777777" w:rsidR="00F53A4D" w:rsidRPr="006C17C7" w:rsidRDefault="00527361" w:rsidP="00CE2D54">
      <w:pPr>
        <w:numPr>
          <w:ilvl w:val="0"/>
          <w:numId w:val="1"/>
        </w:numPr>
        <w:contextualSpacing/>
        <w:rPr>
          <w:bCs/>
        </w:rPr>
      </w:pPr>
      <w:r w:rsidRPr="006C17C7">
        <w:t>Compare and contrast parametric and nonparametric statistics. Why and in what types of cases would you use one over the other?</w:t>
      </w:r>
      <w:r w:rsidR="004B602E" w:rsidRPr="006C17C7">
        <w:t xml:space="preserve">  </w:t>
      </w:r>
      <w:r w:rsidR="004B602E" w:rsidRPr="006C17C7">
        <w:rPr>
          <w:color w:val="3366FF"/>
        </w:rPr>
        <w:t xml:space="preserve">Nonparametric statistical </w:t>
      </w:r>
      <w:r w:rsidR="004C6975" w:rsidRPr="006C17C7">
        <w:rPr>
          <w:color w:val="3366FF"/>
        </w:rPr>
        <w:t>methods</w:t>
      </w:r>
      <w:r w:rsidR="004B602E" w:rsidRPr="006C17C7">
        <w:rPr>
          <w:color w:val="3366FF"/>
        </w:rPr>
        <w:t xml:space="preserve"> are less reliable because </w:t>
      </w:r>
      <w:r w:rsidR="004C6975" w:rsidRPr="006C17C7">
        <w:rPr>
          <w:color w:val="3366FF"/>
        </w:rPr>
        <w:t>a non</w:t>
      </w:r>
      <w:r w:rsidR="004B602E" w:rsidRPr="006C17C7">
        <w:rPr>
          <w:color w:val="3366FF"/>
        </w:rPr>
        <w:t xml:space="preserve">parametric correlation </w:t>
      </w:r>
      <w:r w:rsidR="004C6975" w:rsidRPr="006C17C7">
        <w:rPr>
          <w:color w:val="3366FF"/>
        </w:rPr>
        <w:t>only includes</w:t>
      </w:r>
      <w:r w:rsidR="004B602E" w:rsidRPr="006C17C7">
        <w:rPr>
          <w:color w:val="3366FF"/>
        </w:rPr>
        <w:t xml:space="preserve"> ordinal position of </w:t>
      </w:r>
      <w:r w:rsidR="004C6975" w:rsidRPr="006C17C7">
        <w:rPr>
          <w:color w:val="3366FF"/>
        </w:rPr>
        <w:t>pairs of scores while parametric correlation uses information about the mean and deviation from the mean</w:t>
      </w:r>
      <w:r w:rsidR="0034429E" w:rsidRPr="006C17C7">
        <w:rPr>
          <w:color w:val="3366FF"/>
        </w:rPr>
        <w:t xml:space="preserve"> (Schmidt, 2010)</w:t>
      </w:r>
      <w:r w:rsidR="004C6975" w:rsidRPr="006C17C7">
        <w:rPr>
          <w:color w:val="3366FF"/>
        </w:rPr>
        <w:t xml:space="preserve">.  </w:t>
      </w:r>
      <w:r w:rsidR="007F6156" w:rsidRPr="006C17C7">
        <w:rPr>
          <w:color w:val="3366FF"/>
        </w:rPr>
        <w:t xml:space="preserve">Parametric statistics includes interval and ratio scales and nonparametric statistics includes nominal or ordinal scales.  </w:t>
      </w:r>
      <w:r w:rsidR="004C6975" w:rsidRPr="006C17C7">
        <w:rPr>
          <w:color w:val="3366FF"/>
        </w:rPr>
        <w:t xml:space="preserve">Parametric statistics would be used when comparing performance of two different groups to determine whether they represent the same population or different populations (Jackson, 2012). </w:t>
      </w:r>
      <w:r w:rsidR="007F6156" w:rsidRPr="006C17C7">
        <w:rPr>
          <w:color w:val="3366FF"/>
        </w:rPr>
        <w:t xml:space="preserve"> </w:t>
      </w:r>
      <w:r w:rsidR="004C6975" w:rsidRPr="006C17C7">
        <w:rPr>
          <w:color w:val="3366FF"/>
        </w:rPr>
        <w:t>Nonparametric statistics would be used to identify differences in ranks on a variable between groups (Jackson, 2012).</w:t>
      </w:r>
      <w:r w:rsidR="007F6156" w:rsidRPr="006C17C7">
        <w:t xml:space="preserve">    </w:t>
      </w:r>
    </w:p>
    <w:p w14:paraId="28799E93" w14:textId="77777777" w:rsidR="008E6F9D" w:rsidRDefault="008E6F9D" w:rsidP="006C0C40">
      <w:pPr>
        <w:contextualSpacing/>
        <w:rPr>
          <w:bCs/>
        </w:rPr>
      </w:pPr>
    </w:p>
    <w:p w14:paraId="5CC53BED" w14:textId="77777777" w:rsidR="006C0C40" w:rsidRPr="008E6F9D" w:rsidRDefault="008E6F9D" w:rsidP="006C0C40">
      <w:pPr>
        <w:contextualSpacing/>
        <w:rPr>
          <w:bCs/>
          <w:color w:val="3366FF"/>
        </w:rPr>
      </w:pPr>
      <w:r w:rsidRPr="008E6F9D">
        <w:rPr>
          <w:bCs/>
          <w:color w:val="3366FF"/>
        </w:rPr>
        <w:t>Fig. 1 (Jackson, 2012)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6C0C40" w:rsidRPr="00CB2925" w14:paraId="73C6C131" w14:textId="77777777" w:rsidTr="00CB2925">
        <w:tc>
          <w:tcPr>
            <w:tcW w:w="4788" w:type="dxa"/>
            <w:shd w:val="clear" w:color="auto" w:fill="auto"/>
          </w:tcPr>
          <w:p w14:paraId="1598DABA" w14:textId="77777777" w:rsidR="006C0C40" w:rsidRPr="00CB2925" w:rsidRDefault="006C0C40" w:rsidP="00CB2925">
            <w:pPr>
              <w:contextualSpacing/>
              <w:jc w:val="center"/>
              <w:rPr>
                <w:b/>
                <w:bCs/>
                <w:color w:val="3366FF"/>
              </w:rPr>
            </w:pPr>
            <w:r w:rsidRPr="00CB2925">
              <w:rPr>
                <w:b/>
                <w:bCs/>
                <w:color w:val="3366FF"/>
              </w:rPr>
              <w:t>Parametric Statistics</w:t>
            </w:r>
          </w:p>
        </w:tc>
        <w:tc>
          <w:tcPr>
            <w:tcW w:w="4788" w:type="dxa"/>
            <w:shd w:val="clear" w:color="auto" w:fill="auto"/>
          </w:tcPr>
          <w:p w14:paraId="240BCD11" w14:textId="77777777" w:rsidR="006C0C40" w:rsidRPr="00CB2925" w:rsidRDefault="006C0C40" w:rsidP="00CB2925">
            <w:pPr>
              <w:contextualSpacing/>
              <w:jc w:val="center"/>
              <w:rPr>
                <w:b/>
                <w:bCs/>
                <w:color w:val="3366FF"/>
              </w:rPr>
            </w:pPr>
            <w:r w:rsidRPr="00CB2925">
              <w:rPr>
                <w:b/>
                <w:bCs/>
                <w:color w:val="3366FF"/>
              </w:rPr>
              <w:t>Nonparametric Statistics</w:t>
            </w:r>
          </w:p>
        </w:tc>
      </w:tr>
      <w:tr w:rsidR="006C0C40" w:rsidRPr="00CB2925" w14:paraId="56F205FA" w14:textId="77777777" w:rsidTr="00CB2925">
        <w:tc>
          <w:tcPr>
            <w:tcW w:w="4788" w:type="dxa"/>
            <w:shd w:val="clear" w:color="auto" w:fill="auto"/>
          </w:tcPr>
          <w:p w14:paraId="2AEE6199" w14:textId="77777777" w:rsidR="006C0C40" w:rsidRPr="00CB2925" w:rsidRDefault="006C0C40" w:rsidP="006C0C40">
            <w:pPr>
              <w:contextualSpacing/>
              <w:rPr>
                <w:bCs/>
                <w:color w:val="3366FF"/>
              </w:rPr>
            </w:pPr>
            <w:r w:rsidRPr="00CB2925">
              <w:rPr>
                <w:bCs/>
                <w:color w:val="3366FF"/>
              </w:rPr>
              <w:t>Is a test for a two-group between subjects design or matched subject design for independent or correlated groups.</w:t>
            </w:r>
          </w:p>
        </w:tc>
        <w:tc>
          <w:tcPr>
            <w:tcW w:w="4788" w:type="dxa"/>
            <w:shd w:val="clear" w:color="auto" w:fill="auto"/>
          </w:tcPr>
          <w:p w14:paraId="1622FA89" w14:textId="77777777" w:rsidR="006C0C40" w:rsidRPr="00CB2925" w:rsidRDefault="006C0C40" w:rsidP="006C0C40">
            <w:pPr>
              <w:contextualSpacing/>
              <w:rPr>
                <w:bCs/>
                <w:color w:val="3366FF"/>
              </w:rPr>
            </w:pPr>
            <w:r w:rsidRPr="00CB2925">
              <w:rPr>
                <w:bCs/>
                <w:color w:val="3366FF"/>
              </w:rPr>
              <w:t>Is a test for a two group between subjects design or matched subject design.</w:t>
            </w:r>
          </w:p>
        </w:tc>
      </w:tr>
      <w:tr w:rsidR="006C0C40" w:rsidRPr="00CB2925" w14:paraId="4243522A" w14:textId="77777777" w:rsidTr="00CB2925">
        <w:tc>
          <w:tcPr>
            <w:tcW w:w="4788" w:type="dxa"/>
            <w:shd w:val="clear" w:color="auto" w:fill="auto"/>
          </w:tcPr>
          <w:p w14:paraId="1DDC281B" w14:textId="77777777" w:rsidR="006C0C40" w:rsidRPr="00CB2925" w:rsidRDefault="006C0C40" w:rsidP="004B602E">
            <w:pPr>
              <w:contextualSpacing/>
              <w:rPr>
                <w:bCs/>
                <w:color w:val="3366FF"/>
              </w:rPr>
            </w:pPr>
            <w:r w:rsidRPr="00CB2925">
              <w:rPr>
                <w:bCs/>
                <w:color w:val="3366FF"/>
              </w:rPr>
              <w:t>Compares performance of the groups to determine whether they represent the same population or different populations.</w:t>
            </w:r>
          </w:p>
        </w:tc>
        <w:tc>
          <w:tcPr>
            <w:tcW w:w="4788" w:type="dxa"/>
            <w:shd w:val="clear" w:color="auto" w:fill="auto"/>
          </w:tcPr>
          <w:p w14:paraId="21FB56F2" w14:textId="77777777" w:rsidR="006C0C40" w:rsidRPr="00CB2925" w:rsidRDefault="006C0C40" w:rsidP="004B602E">
            <w:pPr>
              <w:contextualSpacing/>
              <w:rPr>
                <w:bCs/>
                <w:color w:val="3366FF"/>
              </w:rPr>
            </w:pPr>
            <w:r w:rsidRPr="00CB2925">
              <w:rPr>
                <w:bCs/>
                <w:color w:val="3366FF"/>
              </w:rPr>
              <w:t>Identifies differences in ranks on a variable between groups.</w:t>
            </w:r>
          </w:p>
        </w:tc>
      </w:tr>
      <w:tr w:rsidR="006C0C40" w:rsidRPr="00CB2925" w14:paraId="4717B46A" w14:textId="77777777" w:rsidTr="00CB2925">
        <w:tc>
          <w:tcPr>
            <w:tcW w:w="4788" w:type="dxa"/>
            <w:shd w:val="clear" w:color="auto" w:fill="auto"/>
          </w:tcPr>
          <w:p w14:paraId="2BB3DD57" w14:textId="77777777" w:rsidR="006C0C40" w:rsidRPr="00CB2925" w:rsidRDefault="006C0C40" w:rsidP="004B602E">
            <w:pPr>
              <w:contextualSpacing/>
              <w:rPr>
                <w:bCs/>
                <w:color w:val="3366FF"/>
              </w:rPr>
            </w:pPr>
            <w:r w:rsidRPr="00CB2925">
              <w:rPr>
                <w:bCs/>
                <w:color w:val="3366FF"/>
              </w:rPr>
              <w:t>Analyzes whether each individual performed in a similar or different manner across conditions.</w:t>
            </w:r>
          </w:p>
        </w:tc>
        <w:tc>
          <w:tcPr>
            <w:tcW w:w="4788" w:type="dxa"/>
            <w:shd w:val="clear" w:color="auto" w:fill="auto"/>
          </w:tcPr>
          <w:p w14:paraId="2E3F2268" w14:textId="77777777" w:rsidR="004B602E" w:rsidRPr="00CB2925" w:rsidRDefault="006C0C40" w:rsidP="004B602E">
            <w:pPr>
              <w:contextualSpacing/>
              <w:rPr>
                <w:bCs/>
                <w:color w:val="3366FF"/>
              </w:rPr>
            </w:pPr>
            <w:r w:rsidRPr="00CB2925">
              <w:rPr>
                <w:bCs/>
                <w:color w:val="3366FF"/>
              </w:rPr>
              <w:t>Will</w:t>
            </w:r>
            <w:r w:rsidR="004B602E" w:rsidRPr="00CB2925">
              <w:rPr>
                <w:bCs/>
                <w:color w:val="3366FF"/>
              </w:rPr>
              <w:t xml:space="preserve"> identify difference in signed ranks on a variable for correlated groups.</w:t>
            </w:r>
          </w:p>
        </w:tc>
      </w:tr>
    </w:tbl>
    <w:p w14:paraId="73712F08" w14:textId="77777777" w:rsidR="00F53A4D" w:rsidRPr="00F53A4D" w:rsidRDefault="00F53A4D" w:rsidP="00F53A4D">
      <w:pPr>
        <w:contextualSpacing/>
        <w:rPr>
          <w:bCs/>
        </w:rPr>
      </w:pPr>
    </w:p>
    <w:p w14:paraId="58262EA8" w14:textId="77777777" w:rsidR="00905982" w:rsidRPr="00AB0439" w:rsidRDefault="00527361" w:rsidP="00CE2D54">
      <w:pPr>
        <w:numPr>
          <w:ilvl w:val="0"/>
          <w:numId w:val="1"/>
        </w:numPr>
        <w:contextualSpacing/>
        <w:rPr>
          <w:bCs/>
        </w:rPr>
      </w:pPr>
      <w:r w:rsidRPr="00AB0439">
        <w:lastRenderedPageBreak/>
        <w:t xml:space="preserve">Why is it important to pay attention to the assumptions of the statistical test? </w:t>
      </w:r>
      <w:r w:rsidR="007F6156" w:rsidRPr="00AB0439">
        <w:t xml:space="preserve"> </w:t>
      </w:r>
      <w:r w:rsidR="007F6156" w:rsidRPr="000B2133">
        <w:rPr>
          <w:color w:val="3366FF"/>
        </w:rPr>
        <w:t>It is important to pay close attention to the assumptions of statistical tests because</w:t>
      </w:r>
      <w:r w:rsidR="00086467" w:rsidRPr="000B2133">
        <w:rPr>
          <w:color w:val="3366FF"/>
        </w:rPr>
        <w:t xml:space="preserve"> the assumptions are the foundations of any research study.  If your assumptions are found to be invalid then the researcher must conclude that the test is flawed</w:t>
      </w:r>
      <w:r w:rsidR="006A6428" w:rsidRPr="000B2133">
        <w:rPr>
          <w:color w:val="3366FF"/>
        </w:rPr>
        <w:t xml:space="preserve"> (</w:t>
      </w:r>
      <w:r w:rsidR="00EF34A6" w:rsidRPr="000B2133">
        <w:rPr>
          <w:bCs/>
          <w:color w:val="3366FF"/>
        </w:rPr>
        <w:t>Trochim &amp; Donnelly, 2008)</w:t>
      </w:r>
      <w:r w:rsidR="00086467" w:rsidRPr="000B2133">
        <w:rPr>
          <w:color w:val="3366FF"/>
        </w:rPr>
        <w:t xml:space="preserve">.  </w:t>
      </w:r>
      <w:r w:rsidR="00086467" w:rsidRPr="00AB0439">
        <w:t>What</w:t>
      </w:r>
      <w:r w:rsidRPr="00AB0439">
        <w:t xml:space="preserve"> are your options if your dependent variable scores are not normally distributed?</w:t>
      </w:r>
      <w:r w:rsidR="00086467" w:rsidRPr="00AB0439">
        <w:t xml:space="preserve">  </w:t>
      </w:r>
      <w:r w:rsidR="000B2133" w:rsidRPr="000B2133">
        <w:rPr>
          <w:color w:val="3366FF"/>
        </w:rPr>
        <w:t>According to Lae</w:t>
      </w:r>
      <w:r w:rsidR="00AB0439" w:rsidRPr="000B2133">
        <w:rPr>
          <w:color w:val="3366FF"/>
        </w:rPr>
        <w:t>rd Statistics (2013) “t</w:t>
      </w:r>
      <w:r w:rsidR="00086467" w:rsidRPr="000B2133">
        <w:rPr>
          <w:color w:val="3366FF"/>
        </w:rPr>
        <w:t>he t-test is described as a robust test with respect to the assumption of normality</w:t>
      </w:r>
      <w:r w:rsidR="00AB0439" w:rsidRPr="000B2133">
        <w:rPr>
          <w:color w:val="3366FF"/>
        </w:rPr>
        <w:t>, (section 5, para. 1).   This means the t-test can still be used because deviations</w:t>
      </w:r>
      <w:r w:rsidR="00086467" w:rsidRPr="000B2133">
        <w:rPr>
          <w:color w:val="3366FF"/>
        </w:rPr>
        <w:t xml:space="preserve"> away from normality do not have </w:t>
      </w:r>
      <w:r w:rsidR="00AB0439" w:rsidRPr="000B2133">
        <w:rPr>
          <w:color w:val="3366FF"/>
        </w:rPr>
        <w:t>a significant</w:t>
      </w:r>
      <w:r w:rsidR="00086467" w:rsidRPr="000B2133">
        <w:rPr>
          <w:color w:val="3366FF"/>
        </w:rPr>
        <w:t xml:space="preserve"> influence</w:t>
      </w:r>
      <w:r w:rsidR="00AB0439" w:rsidRPr="000B2133">
        <w:rPr>
          <w:color w:val="3366FF"/>
        </w:rPr>
        <w:t xml:space="preserve"> </w:t>
      </w:r>
      <w:r w:rsidR="000B2133" w:rsidRPr="000B2133">
        <w:rPr>
          <w:color w:val="3366FF"/>
        </w:rPr>
        <w:t>on obtained scores</w:t>
      </w:r>
      <w:r w:rsidR="00086467" w:rsidRPr="000B2133">
        <w:rPr>
          <w:color w:val="3366FF"/>
        </w:rPr>
        <w:t>. The</w:t>
      </w:r>
      <w:r w:rsidR="00AB0439" w:rsidRPr="000B2133">
        <w:rPr>
          <w:color w:val="3366FF"/>
        </w:rPr>
        <w:t>re is one</w:t>
      </w:r>
      <w:r w:rsidR="00086467" w:rsidRPr="000B2133">
        <w:rPr>
          <w:color w:val="3366FF"/>
        </w:rPr>
        <w:t xml:space="preserve"> exception</w:t>
      </w:r>
      <w:r w:rsidR="00AB0439" w:rsidRPr="000B2133">
        <w:rPr>
          <w:color w:val="3366FF"/>
        </w:rPr>
        <w:t>, and that</w:t>
      </w:r>
      <w:r w:rsidR="00086467" w:rsidRPr="000B2133">
        <w:rPr>
          <w:color w:val="3366FF"/>
        </w:rPr>
        <w:t xml:space="preserve"> is if the difference in the size of the groups is greater than 1.</w:t>
      </w:r>
      <w:r w:rsidR="000B2133" w:rsidRPr="000B2133">
        <w:rPr>
          <w:color w:val="3366FF"/>
        </w:rPr>
        <w:t>5, largest to smallest (Laerd, 2013)</w:t>
      </w:r>
      <w:r w:rsidR="00086467" w:rsidRPr="000B2133">
        <w:rPr>
          <w:color w:val="3366FF"/>
        </w:rPr>
        <w:t>.</w:t>
      </w:r>
    </w:p>
    <w:p w14:paraId="4BD8BA79" w14:textId="77777777" w:rsidR="00086467" w:rsidRPr="00F040D1" w:rsidRDefault="00CE2D54" w:rsidP="00AB0439">
      <w:pPr>
        <w:spacing w:line="480" w:lineRule="auto"/>
        <w:contextualSpacing/>
        <w:jc w:val="center"/>
        <w:rPr>
          <w:bCs/>
        </w:rPr>
      </w:pPr>
      <w:r>
        <w:rPr>
          <w:bCs/>
        </w:rPr>
        <w:br w:type="page"/>
      </w:r>
      <w:r w:rsidR="006C539A" w:rsidRPr="00905982">
        <w:rPr>
          <w:bCs/>
        </w:rPr>
        <w:lastRenderedPageBreak/>
        <w:t>References</w:t>
      </w:r>
    </w:p>
    <w:p w14:paraId="54768CD2" w14:textId="77777777" w:rsidR="003E6D6C" w:rsidRPr="00F040D1" w:rsidRDefault="003E6D6C" w:rsidP="00094203">
      <w:pPr>
        <w:ind w:left="720" w:hanging="720"/>
        <w:contextualSpacing/>
        <w:rPr>
          <w:bCs/>
        </w:rPr>
      </w:pPr>
      <w:r w:rsidRPr="00F040D1">
        <w:t xml:space="preserve">Jackson, S. L. (2012). </w:t>
      </w:r>
      <w:r w:rsidRPr="00F040D1">
        <w:rPr>
          <w:i/>
          <w:iCs/>
        </w:rPr>
        <w:t>Research methods and statistics: A critical thinking approach</w:t>
      </w:r>
      <w:r w:rsidRPr="00F040D1">
        <w:t>. Belmont, CA: Wadsworth Cengage Learning.</w:t>
      </w:r>
    </w:p>
    <w:p w14:paraId="63053E76" w14:textId="77777777" w:rsidR="00086467" w:rsidRDefault="00086467" w:rsidP="003E6D6C">
      <w:pPr>
        <w:ind w:left="720" w:hanging="720"/>
        <w:contextualSpacing/>
      </w:pPr>
    </w:p>
    <w:p w14:paraId="5B3A1D77" w14:textId="77777777" w:rsidR="00AB0439" w:rsidRDefault="00AB0439" w:rsidP="003E6D6C">
      <w:pPr>
        <w:ind w:left="720" w:hanging="720"/>
        <w:contextualSpacing/>
      </w:pPr>
      <w:r>
        <w:rPr>
          <w:rStyle w:val="italic"/>
        </w:rPr>
        <w:t xml:space="preserve">Laerd Statistics. (2013). Independent T-Test - An introduction to when to use this test. </w:t>
      </w:r>
      <w:r>
        <w:t xml:space="preserve">Retrieved from </w:t>
      </w:r>
      <w:r w:rsidRPr="00AB0439">
        <w:t>https://statistics.laerd.com/statistical-guides/independent-t-test-statistical-guide.php</w:t>
      </w:r>
    </w:p>
    <w:p w14:paraId="5F894DF2" w14:textId="77777777" w:rsidR="00AB0439" w:rsidRDefault="00AB0439" w:rsidP="003E6D6C">
      <w:pPr>
        <w:ind w:left="720" w:hanging="720"/>
        <w:contextualSpacing/>
      </w:pPr>
    </w:p>
    <w:p w14:paraId="31803673" w14:textId="77777777" w:rsidR="00086467" w:rsidRDefault="00086467" w:rsidP="003E6D6C">
      <w:pPr>
        <w:ind w:left="720" w:hanging="720"/>
        <w:contextualSpacing/>
      </w:pPr>
      <w:r>
        <w:t xml:space="preserve">Schmidt, F. (2010). Detecting and correcting the lies that data tell. Retrieved from </w:t>
      </w:r>
      <w:r w:rsidRPr="00086467">
        <w:t>http://pps.sagepub.com.proxy1.ncu.edu/content/5/3/233.full.pdf%20html</w:t>
      </w:r>
    </w:p>
    <w:p w14:paraId="1EB5A515" w14:textId="77777777" w:rsidR="00086467" w:rsidRDefault="00086467" w:rsidP="003E6D6C">
      <w:pPr>
        <w:ind w:left="720" w:hanging="720"/>
        <w:contextualSpacing/>
        <w:rPr>
          <w:bCs/>
        </w:rPr>
      </w:pPr>
    </w:p>
    <w:p w14:paraId="398ADF29" w14:textId="77777777" w:rsidR="003E6D6C" w:rsidRDefault="00086467" w:rsidP="003E6D6C">
      <w:pPr>
        <w:ind w:left="720" w:hanging="720"/>
        <w:contextualSpacing/>
        <w:rPr>
          <w:bCs/>
        </w:rPr>
      </w:pPr>
      <w:r w:rsidRPr="00086467">
        <w:rPr>
          <w:bCs/>
        </w:rPr>
        <w:t xml:space="preserve">Trochim, William M. </w:t>
      </w:r>
      <w:r>
        <w:rPr>
          <w:bCs/>
        </w:rPr>
        <w:t xml:space="preserve">(October 20, 2006). </w:t>
      </w:r>
      <w:r w:rsidRPr="00086467">
        <w:rPr>
          <w:bCs/>
        </w:rPr>
        <w:t xml:space="preserve">The Research Methods Knowledge Base, 2nd Edition. </w:t>
      </w:r>
      <w:r>
        <w:rPr>
          <w:bCs/>
        </w:rPr>
        <w:t xml:space="preserve">Retrieved from </w:t>
      </w:r>
      <w:r w:rsidRPr="00086467">
        <w:rPr>
          <w:bCs/>
        </w:rPr>
        <w:t>http://www.socialresearchmethods.net/kb</w:t>
      </w:r>
    </w:p>
    <w:p w14:paraId="1F9FFB24" w14:textId="77777777" w:rsidR="00086467" w:rsidRPr="00F040D1" w:rsidRDefault="00086467" w:rsidP="003E6D6C">
      <w:pPr>
        <w:ind w:left="720" w:hanging="720"/>
        <w:contextualSpacing/>
        <w:rPr>
          <w:bCs/>
        </w:rPr>
      </w:pPr>
    </w:p>
    <w:p w14:paraId="57726659" w14:textId="77777777" w:rsidR="006C539A" w:rsidRPr="00F040D1" w:rsidRDefault="00094203" w:rsidP="00A12DA0">
      <w:pPr>
        <w:ind w:left="720" w:hanging="720"/>
        <w:contextualSpacing/>
        <w:rPr>
          <w:bCs/>
        </w:rPr>
      </w:pPr>
      <w:r w:rsidRPr="00F040D1">
        <w:rPr>
          <w:bCs/>
        </w:rPr>
        <w:t xml:space="preserve">Trochim, W. M., &amp; Donnelly, J. P. (2008). </w:t>
      </w:r>
      <w:r w:rsidRPr="00F040D1">
        <w:rPr>
          <w:bCs/>
          <w:i/>
          <w:iCs/>
        </w:rPr>
        <w:t>Research methods knowledge base</w:t>
      </w:r>
      <w:r w:rsidRPr="00F040D1">
        <w:rPr>
          <w:bCs/>
        </w:rPr>
        <w:t>. Mason, OH: Atomic Dog/Cengage Learning.</w:t>
      </w:r>
    </w:p>
    <w:p w14:paraId="5ACD4F1B" w14:textId="77777777" w:rsidR="00094203" w:rsidRPr="00F040D1" w:rsidRDefault="00094203" w:rsidP="00094203">
      <w:pPr>
        <w:contextualSpacing/>
        <w:rPr>
          <w:bCs/>
        </w:rPr>
      </w:pPr>
    </w:p>
    <w:p w14:paraId="1160926F" w14:textId="77777777" w:rsidR="008C5E7D" w:rsidRPr="00F040D1" w:rsidRDefault="008C5E7D" w:rsidP="0077620C">
      <w:pPr>
        <w:spacing w:line="480" w:lineRule="auto"/>
        <w:contextualSpacing/>
        <w:rPr>
          <w:bCs/>
        </w:rPr>
      </w:pPr>
    </w:p>
    <w:p w14:paraId="40DE54B6" w14:textId="77777777" w:rsidR="008C5E7D" w:rsidRPr="00F040D1" w:rsidRDefault="008C5E7D" w:rsidP="0077620C">
      <w:pPr>
        <w:spacing w:line="480" w:lineRule="auto"/>
        <w:contextualSpacing/>
        <w:rPr>
          <w:bCs/>
        </w:rPr>
      </w:pPr>
    </w:p>
    <w:p w14:paraId="2C64A049" w14:textId="77777777" w:rsidR="003B4D70" w:rsidRPr="00F040D1" w:rsidRDefault="003B4D70" w:rsidP="0077620C">
      <w:pPr>
        <w:spacing w:line="480" w:lineRule="auto"/>
        <w:contextualSpacing/>
        <w:rPr>
          <w:bCs/>
        </w:rPr>
      </w:pPr>
    </w:p>
    <w:p w14:paraId="2B65E604" w14:textId="77777777" w:rsidR="00253E42" w:rsidRPr="00F040D1" w:rsidRDefault="00253E42" w:rsidP="0077620C">
      <w:pPr>
        <w:spacing w:line="480" w:lineRule="auto"/>
        <w:contextualSpacing/>
        <w:rPr>
          <w:bCs/>
        </w:rPr>
      </w:pPr>
    </w:p>
    <w:p w14:paraId="7F35E497" w14:textId="77777777" w:rsidR="00184C4C" w:rsidRPr="00F040D1" w:rsidRDefault="00184C4C" w:rsidP="00D00171">
      <w:pPr>
        <w:spacing w:line="480" w:lineRule="auto"/>
        <w:contextualSpacing/>
        <w:jc w:val="center"/>
        <w:rPr>
          <w:rStyle w:val="Strong"/>
          <w:b w:val="0"/>
        </w:rPr>
      </w:pPr>
    </w:p>
    <w:p w14:paraId="518F7D73" w14:textId="77777777" w:rsidR="00611381" w:rsidRPr="00F040D1" w:rsidRDefault="00611381" w:rsidP="003935BC">
      <w:pPr>
        <w:spacing w:line="480" w:lineRule="auto"/>
        <w:contextualSpacing/>
      </w:pPr>
    </w:p>
    <w:sectPr w:rsidR="00611381" w:rsidRPr="00F040D1" w:rsidSect="00AE3F52">
      <w:headerReference w:type="default" r:id="rId22"/>
      <w:footerReference w:type="default" r:id="rId23"/>
      <w:headerReference w:type="first" r:id="rId24"/>
      <w:type w:val="continuous"/>
      <w:pgSz w:w="12240" w:h="15840" w:code="1"/>
      <w:pgMar w:top="1440" w:right="1440" w:bottom="1440" w:left="1440" w:header="720" w:footer="0" w:gutter="0"/>
      <w:cols w:space="720"/>
      <w:titlePg/>
      <w:rtlGutter/>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0" w:author="       " w:date="2014-09-18T16:25:00Z" w:initials="RW">
    <w:p w14:paraId="15CBC15D" w14:textId="77777777" w:rsidR="005F47DF" w:rsidRDefault="005F47DF">
      <w:pPr>
        <w:pStyle w:val="CommentText"/>
      </w:pPr>
      <w:r>
        <w:rPr>
          <w:rStyle w:val="CommentReference"/>
        </w:rPr>
        <w:annotationRef/>
      </w:r>
      <w:r>
        <w:t>This implies greater than 58 and less than 58; therefore, this should be a two tailed test.</w:t>
      </w:r>
    </w:p>
  </w:comment>
  <w:comment w:id="41" w:author="       " w:date="2014-09-18T16:27:00Z" w:initials="RW">
    <w:p w14:paraId="44C5B9AB" w14:textId="77777777" w:rsidR="005F47DF" w:rsidRDefault="005F47DF">
      <w:pPr>
        <w:pStyle w:val="CommentText"/>
      </w:pPr>
      <w:r>
        <w:rPr>
          <w:rStyle w:val="CommentReference"/>
        </w:rPr>
        <w:annotationRef/>
      </w:r>
      <w:r>
        <w:t>The absolute value of -35.844 is 35.844 and this is greater than the critical value of 13; therefore, we reject the null hypothesis.</w:t>
      </w:r>
    </w:p>
  </w:comment>
  <w:comment w:id="42" w:author="       " w:date="2014-09-18T16:27:00Z" w:initials="RW">
    <w:p w14:paraId="7070A764" w14:textId="77777777" w:rsidR="005F47DF" w:rsidRDefault="005F47DF">
      <w:pPr>
        <w:pStyle w:val="CommentText"/>
      </w:pPr>
      <w:r>
        <w:rPr>
          <w:rStyle w:val="CommentReference"/>
        </w:rPr>
        <w:annotationRef/>
      </w:r>
      <w:r>
        <w:t>Could potentially be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B1194" w14:textId="77777777" w:rsidR="005F47DF" w:rsidRDefault="005F47DF" w:rsidP="0099288B">
      <w:r>
        <w:separator/>
      </w:r>
    </w:p>
  </w:endnote>
  <w:endnote w:type="continuationSeparator" w:id="0">
    <w:p w14:paraId="0AD826E0" w14:textId="77777777" w:rsidR="005F47DF" w:rsidRDefault="005F47DF" w:rsidP="0099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A3A10" w14:textId="77777777" w:rsidR="005F47DF" w:rsidRDefault="005F47DF">
    <w:pPr>
      <w:pStyle w:val="Footer"/>
      <w:framePr w:wrap="auto" w:vAnchor="text" w:hAnchor="margin" w:xAlign="center" w:y="1"/>
      <w:rPr>
        <w:rStyle w:val="PageNumber"/>
        <w:rFonts w:cs="Arial"/>
      </w:rPr>
    </w:pPr>
  </w:p>
  <w:p w14:paraId="07B2400C" w14:textId="77777777" w:rsidR="005F47DF" w:rsidRDefault="005F47DF">
    <w:pPr>
      <w:pStyle w:val="Footer"/>
      <w:rPr>
        <w:b/>
        <w:bCs/>
        <w:sz w:val="16"/>
        <w:szCs w:val="16"/>
      </w:rPr>
    </w:pPr>
    <w:r>
      <w:rPr>
        <w:sz w:val="16"/>
        <w:szCs w:val="16"/>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BC324" w14:textId="77777777" w:rsidR="005F47DF" w:rsidRDefault="005F47DF" w:rsidP="0099288B">
      <w:r>
        <w:separator/>
      </w:r>
    </w:p>
  </w:footnote>
  <w:footnote w:type="continuationSeparator" w:id="0">
    <w:p w14:paraId="7D499127" w14:textId="77777777" w:rsidR="005F47DF" w:rsidRDefault="005F47DF" w:rsidP="009928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AE6BD" w14:textId="77777777" w:rsidR="005F47DF" w:rsidRDefault="005F47DF" w:rsidP="005821B5">
    <w:pPr>
      <w:pStyle w:val="Header"/>
    </w:pPr>
    <w:r>
      <w:t>HigleyMEDU7006-8-2a</w:t>
    </w:r>
    <w:r>
      <w:tab/>
    </w:r>
    <w:r>
      <w:tab/>
    </w:r>
    <w:r>
      <w:rPr>
        <w:rStyle w:val="PageNumber"/>
      </w:rPr>
      <w:fldChar w:fldCharType="begin"/>
    </w:r>
    <w:r>
      <w:rPr>
        <w:rStyle w:val="PageNumber"/>
      </w:rPr>
      <w:instrText xml:space="preserve"> PAGE </w:instrText>
    </w:r>
    <w:r>
      <w:rPr>
        <w:rStyle w:val="PageNumber"/>
      </w:rPr>
      <w:fldChar w:fldCharType="separate"/>
    </w:r>
    <w:r w:rsidR="000C0408">
      <w:rPr>
        <w:rStyle w:val="PageNumber"/>
        <w:noProof/>
      </w:rPr>
      <w:t>14</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4BFB0" w14:textId="77777777" w:rsidR="005F47DF" w:rsidRDefault="005F47DF" w:rsidP="0099288B">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1879"/>
    <w:multiLevelType w:val="hybridMultilevel"/>
    <w:tmpl w:val="7714D724"/>
    <w:lvl w:ilvl="0" w:tplc="49B2B77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D16490F"/>
    <w:multiLevelType w:val="hybridMultilevel"/>
    <w:tmpl w:val="F3F82F86"/>
    <w:lvl w:ilvl="0" w:tplc="255C876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2258435F"/>
    <w:multiLevelType w:val="hybridMultilevel"/>
    <w:tmpl w:val="9B42C20A"/>
    <w:lvl w:ilvl="0" w:tplc="41ACE3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D423A"/>
    <w:multiLevelType w:val="hybridMultilevel"/>
    <w:tmpl w:val="7714D724"/>
    <w:lvl w:ilvl="0" w:tplc="49B2B77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3FAB3C9A"/>
    <w:multiLevelType w:val="hybridMultilevel"/>
    <w:tmpl w:val="CB68E84A"/>
    <w:lvl w:ilvl="0" w:tplc="255C876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4AA616A1"/>
    <w:multiLevelType w:val="multilevel"/>
    <w:tmpl w:val="8802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0C288F"/>
    <w:multiLevelType w:val="hybridMultilevel"/>
    <w:tmpl w:val="5BD8D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EBA5EC3"/>
    <w:multiLevelType w:val="hybridMultilevel"/>
    <w:tmpl w:val="10A02C46"/>
    <w:lvl w:ilvl="0" w:tplc="0B702D8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7A707191"/>
    <w:multiLevelType w:val="hybridMultilevel"/>
    <w:tmpl w:val="F3F82F86"/>
    <w:lvl w:ilvl="0" w:tplc="255C876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7CD54BB2"/>
    <w:multiLevelType w:val="hybridMultilevel"/>
    <w:tmpl w:val="5E36A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E0B50D8"/>
    <w:multiLevelType w:val="hybridMultilevel"/>
    <w:tmpl w:val="ED103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3"/>
  </w:num>
  <w:num w:numId="6">
    <w:abstractNumId w:val="4"/>
  </w:num>
  <w:num w:numId="7">
    <w:abstractNumId w:val="8"/>
  </w:num>
  <w:num w:numId="8">
    <w:abstractNumId w:val="1"/>
  </w:num>
  <w:num w:numId="9">
    <w:abstractNumId w:val="0"/>
  </w:num>
  <w:num w:numId="10">
    <w:abstractNumId w:val="5"/>
  </w:num>
  <w:num w:numId="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trackRevisions/>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985"/>
    <w:rsid w:val="000024C6"/>
    <w:rsid w:val="00004D7F"/>
    <w:rsid w:val="00005136"/>
    <w:rsid w:val="00005612"/>
    <w:rsid w:val="000056B9"/>
    <w:rsid w:val="0000629E"/>
    <w:rsid w:val="00006537"/>
    <w:rsid w:val="00011B5E"/>
    <w:rsid w:val="00013400"/>
    <w:rsid w:val="000167DB"/>
    <w:rsid w:val="0002112A"/>
    <w:rsid w:val="000215DE"/>
    <w:rsid w:val="00022830"/>
    <w:rsid w:val="0002355E"/>
    <w:rsid w:val="00024B53"/>
    <w:rsid w:val="00025670"/>
    <w:rsid w:val="00027FE6"/>
    <w:rsid w:val="000308FC"/>
    <w:rsid w:val="000311AD"/>
    <w:rsid w:val="00031FFF"/>
    <w:rsid w:val="0003237D"/>
    <w:rsid w:val="00033107"/>
    <w:rsid w:val="00034820"/>
    <w:rsid w:val="000352EC"/>
    <w:rsid w:val="000376DD"/>
    <w:rsid w:val="00037701"/>
    <w:rsid w:val="0003793F"/>
    <w:rsid w:val="0004025C"/>
    <w:rsid w:val="000435EC"/>
    <w:rsid w:val="00043CE5"/>
    <w:rsid w:val="00043DFB"/>
    <w:rsid w:val="00044691"/>
    <w:rsid w:val="0004694F"/>
    <w:rsid w:val="00046A5D"/>
    <w:rsid w:val="00050A39"/>
    <w:rsid w:val="000519C4"/>
    <w:rsid w:val="0005300A"/>
    <w:rsid w:val="00055E9D"/>
    <w:rsid w:val="0005600D"/>
    <w:rsid w:val="00056133"/>
    <w:rsid w:val="00056E1F"/>
    <w:rsid w:val="00057253"/>
    <w:rsid w:val="00060330"/>
    <w:rsid w:val="00060839"/>
    <w:rsid w:val="00061491"/>
    <w:rsid w:val="00061A68"/>
    <w:rsid w:val="00061E94"/>
    <w:rsid w:val="0006254B"/>
    <w:rsid w:val="00063878"/>
    <w:rsid w:val="0006616C"/>
    <w:rsid w:val="00066FB8"/>
    <w:rsid w:val="00067016"/>
    <w:rsid w:val="0006740C"/>
    <w:rsid w:val="00070DC9"/>
    <w:rsid w:val="00072EDB"/>
    <w:rsid w:val="000735BF"/>
    <w:rsid w:val="000745E4"/>
    <w:rsid w:val="00074676"/>
    <w:rsid w:val="00076147"/>
    <w:rsid w:val="00076EAA"/>
    <w:rsid w:val="00077649"/>
    <w:rsid w:val="000820DC"/>
    <w:rsid w:val="00082649"/>
    <w:rsid w:val="000839AE"/>
    <w:rsid w:val="00084716"/>
    <w:rsid w:val="00086467"/>
    <w:rsid w:val="000864AD"/>
    <w:rsid w:val="000873C3"/>
    <w:rsid w:val="00090E8A"/>
    <w:rsid w:val="00090FCE"/>
    <w:rsid w:val="000915B4"/>
    <w:rsid w:val="000925FB"/>
    <w:rsid w:val="000927BB"/>
    <w:rsid w:val="00093448"/>
    <w:rsid w:val="00094203"/>
    <w:rsid w:val="00094A45"/>
    <w:rsid w:val="0009539F"/>
    <w:rsid w:val="00096481"/>
    <w:rsid w:val="000971FB"/>
    <w:rsid w:val="000A11A5"/>
    <w:rsid w:val="000A1265"/>
    <w:rsid w:val="000A3C9E"/>
    <w:rsid w:val="000A3CB7"/>
    <w:rsid w:val="000A47B7"/>
    <w:rsid w:val="000A7643"/>
    <w:rsid w:val="000B0654"/>
    <w:rsid w:val="000B0749"/>
    <w:rsid w:val="000B1459"/>
    <w:rsid w:val="000B1ADE"/>
    <w:rsid w:val="000B1E97"/>
    <w:rsid w:val="000B2133"/>
    <w:rsid w:val="000B275E"/>
    <w:rsid w:val="000B6721"/>
    <w:rsid w:val="000C0408"/>
    <w:rsid w:val="000C4AA7"/>
    <w:rsid w:val="000C755D"/>
    <w:rsid w:val="000D084D"/>
    <w:rsid w:val="000D0F3C"/>
    <w:rsid w:val="000D1822"/>
    <w:rsid w:val="000D245B"/>
    <w:rsid w:val="000D2515"/>
    <w:rsid w:val="000D3112"/>
    <w:rsid w:val="000D3EBA"/>
    <w:rsid w:val="000D3EE7"/>
    <w:rsid w:val="000D4B8B"/>
    <w:rsid w:val="000D52C3"/>
    <w:rsid w:val="000D595E"/>
    <w:rsid w:val="000D5BAB"/>
    <w:rsid w:val="000D78F7"/>
    <w:rsid w:val="000E2E4C"/>
    <w:rsid w:val="000E310F"/>
    <w:rsid w:val="000E3516"/>
    <w:rsid w:val="000E3BE7"/>
    <w:rsid w:val="000E4EDD"/>
    <w:rsid w:val="000E6026"/>
    <w:rsid w:val="000E6937"/>
    <w:rsid w:val="000E70E5"/>
    <w:rsid w:val="000F10EC"/>
    <w:rsid w:val="000F114C"/>
    <w:rsid w:val="000F1411"/>
    <w:rsid w:val="000F1F3D"/>
    <w:rsid w:val="000F2F39"/>
    <w:rsid w:val="000F432D"/>
    <w:rsid w:val="000F446E"/>
    <w:rsid w:val="000F5298"/>
    <w:rsid w:val="000F5F4A"/>
    <w:rsid w:val="000F6C93"/>
    <w:rsid w:val="00101E9B"/>
    <w:rsid w:val="00103C9A"/>
    <w:rsid w:val="00103E79"/>
    <w:rsid w:val="0010703A"/>
    <w:rsid w:val="00107892"/>
    <w:rsid w:val="0011148A"/>
    <w:rsid w:val="00111607"/>
    <w:rsid w:val="00112817"/>
    <w:rsid w:val="001128B8"/>
    <w:rsid w:val="00113FC5"/>
    <w:rsid w:val="001149F3"/>
    <w:rsid w:val="001162E4"/>
    <w:rsid w:val="00116549"/>
    <w:rsid w:val="00116AC2"/>
    <w:rsid w:val="00116F18"/>
    <w:rsid w:val="0012011C"/>
    <w:rsid w:val="00120FEA"/>
    <w:rsid w:val="00121D19"/>
    <w:rsid w:val="001236AD"/>
    <w:rsid w:val="00123EA0"/>
    <w:rsid w:val="00126235"/>
    <w:rsid w:val="001264CF"/>
    <w:rsid w:val="0012748A"/>
    <w:rsid w:val="0013044A"/>
    <w:rsid w:val="00134DFF"/>
    <w:rsid w:val="00140820"/>
    <w:rsid w:val="00142774"/>
    <w:rsid w:val="00145A10"/>
    <w:rsid w:val="00145D02"/>
    <w:rsid w:val="00150F71"/>
    <w:rsid w:val="00151C0A"/>
    <w:rsid w:val="001527C1"/>
    <w:rsid w:val="001549C6"/>
    <w:rsid w:val="00155BED"/>
    <w:rsid w:val="00157F83"/>
    <w:rsid w:val="00161341"/>
    <w:rsid w:val="0016399D"/>
    <w:rsid w:val="00163CBC"/>
    <w:rsid w:val="00164E78"/>
    <w:rsid w:val="00165B59"/>
    <w:rsid w:val="00170949"/>
    <w:rsid w:val="00170CD6"/>
    <w:rsid w:val="00172531"/>
    <w:rsid w:val="0017338E"/>
    <w:rsid w:val="00174985"/>
    <w:rsid w:val="0017562F"/>
    <w:rsid w:val="001775B4"/>
    <w:rsid w:val="0018177A"/>
    <w:rsid w:val="00181EC9"/>
    <w:rsid w:val="00182C39"/>
    <w:rsid w:val="00183CEF"/>
    <w:rsid w:val="00184C4C"/>
    <w:rsid w:val="001859FF"/>
    <w:rsid w:val="00187956"/>
    <w:rsid w:val="001904EF"/>
    <w:rsid w:val="001916F9"/>
    <w:rsid w:val="00194B20"/>
    <w:rsid w:val="00196761"/>
    <w:rsid w:val="00196FFD"/>
    <w:rsid w:val="001973EE"/>
    <w:rsid w:val="00197433"/>
    <w:rsid w:val="001A426A"/>
    <w:rsid w:val="001A581B"/>
    <w:rsid w:val="001A59E6"/>
    <w:rsid w:val="001A6483"/>
    <w:rsid w:val="001A7A23"/>
    <w:rsid w:val="001B027C"/>
    <w:rsid w:val="001B1A89"/>
    <w:rsid w:val="001B2564"/>
    <w:rsid w:val="001B36E3"/>
    <w:rsid w:val="001B4B16"/>
    <w:rsid w:val="001B5165"/>
    <w:rsid w:val="001B6F90"/>
    <w:rsid w:val="001B7E62"/>
    <w:rsid w:val="001C19FF"/>
    <w:rsid w:val="001C400F"/>
    <w:rsid w:val="001C4BF1"/>
    <w:rsid w:val="001C4C41"/>
    <w:rsid w:val="001C68CE"/>
    <w:rsid w:val="001C6F15"/>
    <w:rsid w:val="001C704B"/>
    <w:rsid w:val="001D129D"/>
    <w:rsid w:val="001D1369"/>
    <w:rsid w:val="001D1957"/>
    <w:rsid w:val="001D21DA"/>
    <w:rsid w:val="001D256A"/>
    <w:rsid w:val="001D37CF"/>
    <w:rsid w:val="001D500F"/>
    <w:rsid w:val="001D5E61"/>
    <w:rsid w:val="001D7D45"/>
    <w:rsid w:val="001E03A9"/>
    <w:rsid w:val="001E0A8A"/>
    <w:rsid w:val="001E0B3F"/>
    <w:rsid w:val="001E212F"/>
    <w:rsid w:val="001E3DFC"/>
    <w:rsid w:val="001E3F68"/>
    <w:rsid w:val="001E4E13"/>
    <w:rsid w:val="001E52C0"/>
    <w:rsid w:val="001E5829"/>
    <w:rsid w:val="001E5FF7"/>
    <w:rsid w:val="001E61DF"/>
    <w:rsid w:val="001E76C1"/>
    <w:rsid w:val="001F1028"/>
    <w:rsid w:val="001F1DDD"/>
    <w:rsid w:val="001F3272"/>
    <w:rsid w:val="001F4290"/>
    <w:rsid w:val="001F42D1"/>
    <w:rsid w:val="001F4E52"/>
    <w:rsid w:val="001F5971"/>
    <w:rsid w:val="001F5C4E"/>
    <w:rsid w:val="001F6028"/>
    <w:rsid w:val="001F6DAA"/>
    <w:rsid w:val="00200C77"/>
    <w:rsid w:val="00201588"/>
    <w:rsid w:val="002020C8"/>
    <w:rsid w:val="00204169"/>
    <w:rsid w:val="00205086"/>
    <w:rsid w:val="00205585"/>
    <w:rsid w:val="0020594C"/>
    <w:rsid w:val="002069E2"/>
    <w:rsid w:val="00207B64"/>
    <w:rsid w:val="002104CC"/>
    <w:rsid w:val="00211E8E"/>
    <w:rsid w:val="00212742"/>
    <w:rsid w:val="00212BCC"/>
    <w:rsid w:val="00214AD5"/>
    <w:rsid w:val="00220195"/>
    <w:rsid w:val="002202F4"/>
    <w:rsid w:val="002209DF"/>
    <w:rsid w:val="00223A7A"/>
    <w:rsid w:val="00223DB7"/>
    <w:rsid w:val="00224C4C"/>
    <w:rsid w:val="002251E5"/>
    <w:rsid w:val="00225900"/>
    <w:rsid w:val="0022663D"/>
    <w:rsid w:val="00227AC4"/>
    <w:rsid w:val="00227AD0"/>
    <w:rsid w:val="00230C71"/>
    <w:rsid w:val="00230CF2"/>
    <w:rsid w:val="0023198D"/>
    <w:rsid w:val="00232381"/>
    <w:rsid w:val="002333B0"/>
    <w:rsid w:val="002352B6"/>
    <w:rsid w:val="0023588F"/>
    <w:rsid w:val="002412CC"/>
    <w:rsid w:val="002425C9"/>
    <w:rsid w:val="00243852"/>
    <w:rsid w:val="00243DBE"/>
    <w:rsid w:val="00243FAF"/>
    <w:rsid w:val="00250785"/>
    <w:rsid w:val="00251057"/>
    <w:rsid w:val="00251119"/>
    <w:rsid w:val="00251452"/>
    <w:rsid w:val="002527B7"/>
    <w:rsid w:val="00253D17"/>
    <w:rsid w:val="00253DE5"/>
    <w:rsid w:val="00253E42"/>
    <w:rsid w:val="00255A82"/>
    <w:rsid w:val="00256BEF"/>
    <w:rsid w:val="00257AD6"/>
    <w:rsid w:val="00257AF6"/>
    <w:rsid w:val="0026055C"/>
    <w:rsid w:val="00264FAA"/>
    <w:rsid w:val="00267D7B"/>
    <w:rsid w:val="00270289"/>
    <w:rsid w:val="00273BF2"/>
    <w:rsid w:val="00273EF9"/>
    <w:rsid w:val="0027439F"/>
    <w:rsid w:val="00274ABA"/>
    <w:rsid w:val="00276367"/>
    <w:rsid w:val="00276D99"/>
    <w:rsid w:val="0027724D"/>
    <w:rsid w:val="00280B05"/>
    <w:rsid w:val="00282122"/>
    <w:rsid w:val="00282274"/>
    <w:rsid w:val="00284095"/>
    <w:rsid w:val="002847F2"/>
    <w:rsid w:val="00284D68"/>
    <w:rsid w:val="00285F7B"/>
    <w:rsid w:val="00290AB9"/>
    <w:rsid w:val="002930D2"/>
    <w:rsid w:val="002931AB"/>
    <w:rsid w:val="002931D1"/>
    <w:rsid w:val="00295498"/>
    <w:rsid w:val="00295B44"/>
    <w:rsid w:val="002A411C"/>
    <w:rsid w:val="002A47CA"/>
    <w:rsid w:val="002A4F78"/>
    <w:rsid w:val="002A609F"/>
    <w:rsid w:val="002B1C76"/>
    <w:rsid w:val="002B1F28"/>
    <w:rsid w:val="002B3E4A"/>
    <w:rsid w:val="002B6884"/>
    <w:rsid w:val="002B76AF"/>
    <w:rsid w:val="002C01A6"/>
    <w:rsid w:val="002C3DDA"/>
    <w:rsid w:val="002C5297"/>
    <w:rsid w:val="002C6CE9"/>
    <w:rsid w:val="002C6D04"/>
    <w:rsid w:val="002D0003"/>
    <w:rsid w:val="002D07B8"/>
    <w:rsid w:val="002D1A35"/>
    <w:rsid w:val="002D3BB2"/>
    <w:rsid w:val="002D4D88"/>
    <w:rsid w:val="002D6C93"/>
    <w:rsid w:val="002E2333"/>
    <w:rsid w:val="002E341D"/>
    <w:rsid w:val="002E3EE7"/>
    <w:rsid w:val="002F09D2"/>
    <w:rsid w:val="002F2199"/>
    <w:rsid w:val="002F22B5"/>
    <w:rsid w:val="002F2DCD"/>
    <w:rsid w:val="002F2E02"/>
    <w:rsid w:val="002F674B"/>
    <w:rsid w:val="002F6BDB"/>
    <w:rsid w:val="002F7149"/>
    <w:rsid w:val="002F7D2C"/>
    <w:rsid w:val="003008C0"/>
    <w:rsid w:val="00306C30"/>
    <w:rsid w:val="003116F3"/>
    <w:rsid w:val="003119E7"/>
    <w:rsid w:val="00311CEB"/>
    <w:rsid w:val="00314FA2"/>
    <w:rsid w:val="0031504F"/>
    <w:rsid w:val="00315140"/>
    <w:rsid w:val="003162BD"/>
    <w:rsid w:val="003168D0"/>
    <w:rsid w:val="00316E13"/>
    <w:rsid w:val="00320B99"/>
    <w:rsid w:val="0032283C"/>
    <w:rsid w:val="003234B8"/>
    <w:rsid w:val="0032370E"/>
    <w:rsid w:val="00323FA8"/>
    <w:rsid w:val="00325AA7"/>
    <w:rsid w:val="00326B5F"/>
    <w:rsid w:val="00330444"/>
    <w:rsid w:val="00330B6D"/>
    <w:rsid w:val="00330CA7"/>
    <w:rsid w:val="003335CF"/>
    <w:rsid w:val="00333EB0"/>
    <w:rsid w:val="0033411D"/>
    <w:rsid w:val="00334213"/>
    <w:rsid w:val="00335B23"/>
    <w:rsid w:val="003408F9"/>
    <w:rsid w:val="00340B6C"/>
    <w:rsid w:val="00341F67"/>
    <w:rsid w:val="00343035"/>
    <w:rsid w:val="0034416F"/>
    <w:rsid w:val="0034429E"/>
    <w:rsid w:val="00344902"/>
    <w:rsid w:val="00344C5A"/>
    <w:rsid w:val="00345098"/>
    <w:rsid w:val="00345A43"/>
    <w:rsid w:val="00346F79"/>
    <w:rsid w:val="00347ECA"/>
    <w:rsid w:val="0035095E"/>
    <w:rsid w:val="00351670"/>
    <w:rsid w:val="00351914"/>
    <w:rsid w:val="00351A25"/>
    <w:rsid w:val="003521E7"/>
    <w:rsid w:val="003523F0"/>
    <w:rsid w:val="00352774"/>
    <w:rsid w:val="00353CEB"/>
    <w:rsid w:val="00354EC3"/>
    <w:rsid w:val="00355C42"/>
    <w:rsid w:val="00356078"/>
    <w:rsid w:val="0036063A"/>
    <w:rsid w:val="0036125B"/>
    <w:rsid w:val="003626B8"/>
    <w:rsid w:val="00363051"/>
    <w:rsid w:val="003643A8"/>
    <w:rsid w:val="003659E7"/>
    <w:rsid w:val="003668AA"/>
    <w:rsid w:val="00366BBC"/>
    <w:rsid w:val="0036732D"/>
    <w:rsid w:val="00367780"/>
    <w:rsid w:val="00367934"/>
    <w:rsid w:val="0037037D"/>
    <w:rsid w:val="00370C09"/>
    <w:rsid w:val="003710B2"/>
    <w:rsid w:val="00372D2D"/>
    <w:rsid w:val="0037481D"/>
    <w:rsid w:val="00375107"/>
    <w:rsid w:val="00376668"/>
    <w:rsid w:val="003767EB"/>
    <w:rsid w:val="00376C97"/>
    <w:rsid w:val="00377841"/>
    <w:rsid w:val="00380D48"/>
    <w:rsid w:val="00380DAE"/>
    <w:rsid w:val="0038268B"/>
    <w:rsid w:val="003827FB"/>
    <w:rsid w:val="0038288F"/>
    <w:rsid w:val="00382D0B"/>
    <w:rsid w:val="00382F15"/>
    <w:rsid w:val="0038329D"/>
    <w:rsid w:val="003848A2"/>
    <w:rsid w:val="00386153"/>
    <w:rsid w:val="00386C92"/>
    <w:rsid w:val="00387541"/>
    <w:rsid w:val="00387AB0"/>
    <w:rsid w:val="00390FB3"/>
    <w:rsid w:val="003910EB"/>
    <w:rsid w:val="00391D79"/>
    <w:rsid w:val="00392120"/>
    <w:rsid w:val="00392586"/>
    <w:rsid w:val="00392C33"/>
    <w:rsid w:val="003930F3"/>
    <w:rsid w:val="003935BC"/>
    <w:rsid w:val="00394056"/>
    <w:rsid w:val="00395605"/>
    <w:rsid w:val="00396670"/>
    <w:rsid w:val="0039775F"/>
    <w:rsid w:val="003A20BE"/>
    <w:rsid w:val="003A2328"/>
    <w:rsid w:val="003A4305"/>
    <w:rsid w:val="003A44D7"/>
    <w:rsid w:val="003A7CE3"/>
    <w:rsid w:val="003B16AD"/>
    <w:rsid w:val="003B4428"/>
    <w:rsid w:val="003B47F8"/>
    <w:rsid w:val="003B4A1E"/>
    <w:rsid w:val="003B4D70"/>
    <w:rsid w:val="003B4D9A"/>
    <w:rsid w:val="003B597F"/>
    <w:rsid w:val="003B5FA9"/>
    <w:rsid w:val="003B7C36"/>
    <w:rsid w:val="003C1929"/>
    <w:rsid w:val="003C2AC9"/>
    <w:rsid w:val="003C44C4"/>
    <w:rsid w:val="003C4ACF"/>
    <w:rsid w:val="003C58DA"/>
    <w:rsid w:val="003C682D"/>
    <w:rsid w:val="003C75C2"/>
    <w:rsid w:val="003C7991"/>
    <w:rsid w:val="003D09A0"/>
    <w:rsid w:val="003D0AB9"/>
    <w:rsid w:val="003D1267"/>
    <w:rsid w:val="003D2F29"/>
    <w:rsid w:val="003D30B3"/>
    <w:rsid w:val="003D4CEA"/>
    <w:rsid w:val="003D5301"/>
    <w:rsid w:val="003D7150"/>
    <w:rsid w:val="003E0596"/>
    <w:rsid w:val="003E05C6"/>
    <w:rsid w:val="003E0B79"/>
    <w:rsid w:val="003E1069"/>
    <w:rsid w:val="003E107F"/>
    <w:rsid w:val="003E10BB"/>
    <w:rsid w:val="003E1DC6"/>
    <w:rsid w:val="003E240D"/>
    <w:rsid w:val="003E456C"/>
    <w:rsid w:val="003E5C77"/>
    <w:rsid w:val="003E61BB"/>
    <w:rsid w:val="003E6D6C"/>
    <w:rsid w:val="003F0235"/>
    <w:rsid w:val="003F0517"/>
    <w:rsid w:val="003F1026"/>
    <w:rsid w:val="003F11CB"/>
    <w:rsid w:val="003F2783"/>
    <w:rsid w:val="003F48F2"/>
    <w:rsid w:val="003F5035"/>
    <w:rsid w:val="0040005B"/>
    <w:rsid w:val="004006CC"/>
    <w:rsid w:val="00401990"/>
    <w:rsid w:val="00402D95"/>
    <w:rsid w:val="00405E2D"/>
    <w:rsid w:val="00405F9E"/>
    <w:rsid w:val="00406019"/>
    <w:rsid w:val="004066F0"/>
    <w:rsid w:val="00407A45"/>
    <w:rsid w:val="00407CCC"/>
    <w:rsid w:val="00413E2C"/>
    <w:rsid w:val="00415EA6"/>
    <w:rsid w:val="00421380"/>
    <w:rsid w:val="00421D9A"/>
    <w:rsid w:val="004223B5"/>
    <w:rsid w:val="0042260E"/>
    <w:rsid w:val="00426D9A"/>
    <w:rsid w:val="00430024"/>
    <w:rsid w:val="00430B46"/>
    <w:rsid w:val="004310A2"/>
    <w:rsid w:val="00431F74"/>
    <w:rsid w:val="004339AC"/>
    <w:rsid w:val="00434AE3"/>
    <w:rsid w:val="004364D2"/>
    <w:rsid w:val="00436732"/>
    <w:rsid w:val="004374FD"/>
    <w:rsid w:val="00440314"/>
    <w:rsid w:val="00440490"/>
    <w:rsid w:val="004424A0"/>
    <w:rsid w:val="00442FAA"/>
    <w:rsid w:val="00443102"/>
    <w:rsid w:val="00444F01"/>
    <w:rsid w:val="0044591E"/>
    <w:rsid w:val="00450082"/>
    <w:rsid w:val="00450E5D"/>
    <w:rsid w:val="00454645"/>
    <w:rsid w:val="00455660"/>
    <w:rsid w:val="0045568C"/>
    <w:rsid w:val="00455E19"/>
    <w:rsid w:val="00456ADF"/>
    <w:rsid w:val="00456F32"/>
    <w:rsid w:val="004570C2"/>
    <w:rsid w:val="0045728B"/>
    <w:rsid w:val="00461313"/>
    <w:rsid w:val="004635D4"/>
    <w:rsid w:val="00463EE1"/>
    <w:rsid w:val="004655B5"/>
    <w:rsid w:val="0046563C"/>
    <w:rsid w:val="004667AE"/>
    <w:rsid w:val="00466C35"/>
    <w:rsid w:val="00466D60"/>
    <w:rsid w:val="004673AD"/>
    <w:rsid w:val="00471CCF"/>
    <w:rsid w:val="00472ED1"/>
    <w:rsid w:val="00473190"/>
    <w:rsid w:val="00473DA6"/>
    <w:rsid w:val="004749EA"/>
    <w:rsid w:val="00475BA6"/>
    <w:rsid w:val="00476CBE"/>
    <w:rsid w:val="004774F4"/>
    <w:rsid w:val="004777EB"/>
    <w:rsid w:val="00477A04"/>
    <w:rsid w:val="00477BA8"/>
    <w:rsid w:val="00480732"/>
    <w:rsid w:val="0048133A"/>
    <w:rsid w:val="004814C7"/>
    <w:rsid w:val="004842E9"/>
    <w:rsid w:val="00485D08"/>
    <w:rsid w:val="00485E09"/>
    <w:rsid w:val="00486AB2"/>
    <w:rsid w:val="004877B7"/>
    <w:rsid w:val="00487946"/>
    <w:rsid w:val="00490253"/>
    <w:rsid w:val="0049106E"/>
    <w:rsid w:val="004919C1"/>
    <w:rsid w:val="004931DA"/>
    <w:rsid w:val="004957EE"/>
    <w:rsid w:val="00497BDF"/>
    <w:rsid w:val="004A0FF1"/>
    <w:rsid w:val="004A1060"/>
    <w:rsid w:val="004A1571"/>
    <w:rsid w:val="004A20B1"/>
    <w:rsid w:val="004A2EEF"/>
    <w:rsid w:val="004A3CD6"/>
    <w:rsid w:val="004A50E8"/>
    <w:rsid w:val="004A588B"/>
    <w:rsid w:val="004A5B5C"/>
    <w:rsid w:val="004A5D57"/>
    <w:rsid w:val="004A7B10"/>
    <w:rsid w:val="004B085B"/>
    <w:rsid w:val="004B19B1"/>
    <w:rsid w:val="004B3D34"/>
    <w:rsid w:val="004B4C4A"/>
    <w:rsid w:val="004B4E59"/>
    <w:rsid w:val="004B4E65"/>
    <w:rsid w:val="004B5083"/>
    <w:rsid w:val="004B5D74"/>
    <w:rsid w:val="004B602E"/>
    <w:rsid w:val="004B612A"/>
    <w:rsid w:val="004B6FDE"/>
    <w:rsid w:val="004B74AE"/>
    <w:rsid w:val="004B7A67"/>
    <w:rsid w:val="004C17BB"/>
    <w:rsid w:val="004C2CA0"/>
    <w:rsid w:val="004C3439"/>
    <w:rsid w:val="004C3BE7"/>
    <w:rsid w:val="004C4952"/>
    <w:rsid w:val="004C4D40"/>
    <w:rsid w:val="004C4E35"/>
    <w:rsid w:val="004C668A"/>
    <w:rsid w:val="004C67FF"/>
    <w:rsid w:val="004C6975"/>
    <w:rsid w:val="004D08A7"/>
    <w:rsid w:val="004D156A"/>
    <w:rsid w:val="004D25C6"/>
    <w:rsid w:val="004D37EF"/>
    <w:rsid w:val="004D423A"/>
    <w:rsid w:val="004D6142"/>
    <w:rsid w:val="004D74B1"/>
    <w:rsid w:val="004E15B0"/>
    <w:rsid w:val="004E2638"/>
    <w:rsid w:val="004E5194"/>
    <w:rsid w:val="004E5D61"/>
    <w:rsid w:val="004E6F79"/>
    <w:rsid w:val="004E71B1"/>
    <w:rsid w:val="004E790D"/>
    <w:rsid w:val="004F1DD1"/>
    <w:rsid w:val="004F34AB"/>
    <w:rsid w:val="004F48F0"/>
    <w:rsid w:val="004F5C4F"/>
    <w:rsid w:val="004F6D44"/>
    <w:rsid w:val="004F7397"/>
    <w:rsid w:val="00500026"/>
    <w:rsid w:val="00501427"/>
    <w:rsid w:val="00502E64"/>
    <w:rsid w:val="00503B06"/>
    <w:rsid w:val="00505E96"/>
    <w:rsid w:val="00506253"/>
    <w:rsid w:val="0050629D"/>
    <w:rsid w:val="005062D3"/>
    <w:rsid w:val="005063C4"/>
    <w:rsid w:val="005106DE"/>
    <w:rsid w:val="0051174A"/>
    <w:rsid w:val="005121EE"/>
    <w:rsid w:val="005122BB"/>
    <w:rsid w:val="00512406"/>
    <w:rsid w:val="00512BCE"/>
    <w:rsid w:val="00512E8B"/>
    <w:rsid w:val="00514222"/>
    <w:rsid w:val="00516975"/>
    <w:rsid w:val="00517878"/>
    <w:rsid w:val="00520415"/>
    <w:rsid w:val="005205F2"/>
    <w:rsid w:val="00520B53"/>
    <w:rsid w:val="00520CF5"/>
    <w:rsid w:val="005213CD"/>
    <w:rsid w:val="005230F3"/>
    <w:rsid w:val="00525478"/>
    <w:rsid w:val="00527361"/>
    <w:rsid w:val="005276BC"/>
    <w:rsid w:val="00527A20"/>
    <w:rsid w:val="00527EC3"/>
    <w:rsid w:val="00530410"/>
    <w:rsid w:val="00530718"/>
    <w:rsid w:val="00530F11"/>
    <w:rsid w:val="00531557"/>
    <w:rsid w:val="00534531"/>
    <w:rsid w:val="005355C0"/>
    <w:rsid w:val="00535964"/>
    <w:rsid w:val="00535B90"/>
    <w:rsid w:val="0053614D"/>
    <w:rsid w:val="005365F9"/>
    <w:rsid w:val="00540B7A"/>
    <w:rsid w:val="0054147B"/>
    <w:rsid w:val="005420DF"/>
    <w:rsid w:val="00543055"/>
    <w:rsid w:val="00543445"/>
    <w:rsid w:val="00543F08"/>
    <w:rsid w:val="00544DF6"/>
    <w:rsid w:val="00545585"/>
    <w:rsid w:val="005458AA"/>
    <w:rsid w:val="00545A42"/>
    <w:rsid w:val="00550AD8"/>
    <w:rsid w:val="00550C44"/>
    <w:rsid w:val="00554425"/>
    <w:rsid w:val="00554AB7"/>
    <w:rsid w:val="005552BA"/>
    <w:rsid w:val="00555610"/>
    <w:rsid w:val="00555E0D"/>
    <w:rsid w:val="00560F19"/>
    <w:rsid w:val="0056295C"/>
    <w:rsid w:val="00562AA5"/>
    <w:rsid w:val="00562D9D"/>
    <w:rsid w:val="00563E5F"/>
    <w:rsid w:val="00564469"/>
    <w:rsid w:val="00564F54"/>
    <w:rsid w:val="005663C2"/>
    <w:rsid w:val="005705B8"/>
    <w:rsid w:val="00571462"/>
    <w:rsid w:val="00572429"/>
    <w:rsid w:val="00572986"/>
    <w:rsid w:val="00573A26"/>
    <w:rsid w:val="00577046"/>
    <w:rsid w:val="0057733D"/>
    <w:rsid w:val="00577445"/>
    <w:rsid w:val="00577446"/>
    <w:rsid w:val="00577556"/>
    <w:rsid w:val="00580E74"/>
    <w:rsid w:val="005821B5"/>
    <w:rsid w:val="00582FD9"/>
    <w:rsid w:val="00583331"/>
    <w:rsid w:val="00583830"/>
    <w:rsid w:val="00583B03"/>
    <w:rsid w:val="00583C33"/>
    <w:rsid w:val="005852A5"/>
    <w:rsid w:val="0058581E"/>
    <w:rsid w:val="00585D01"/>
    <w:rsid w:val="005918B7"/>
    <w:rsid w:val="00592DF4"/>
    <w:rsid w:val="0059325C"/>
    <w:rsid w:val="005935FB"/>
    <w:rsid w:val="00593C6B"/>
    <w:rsid w:val="005942EC"/>
    <w:rsid w:val="00594452"/>
    <w:rsid w:val="00594960"/>
    <w:rsid w:val="00595134"/>
    <w:rsid w:val="00595511"/>
    <w:rsid w:val="0059696F"/>
    <w:rsid w:val="005974AD"/>
    <w:rsid w:val="005A0087"/>
    <w:rsid w:val="005A04B6"/>
    <w:rsid w:val="005A1C53"/>
    <w:rsid w:val="005A327B"/>
    <w:rsid w:val="005A5948"/>
    <w:rsid w:val="005A61FB"/>
    <w:rsid w:val="005A6257"/>
    <w:rsid w:val="005A684C"/>
    <w:rsid w:val="005A734A"/>
    <w:rsid w:val="005B0217"/>
    <w:rsid w:val="005B0383"/>
    <w:rsid w:val="005B1897"/>
    <w:rsid w:val="005B19D1"/>
    <w:rsid w:val="005B5250"/>
    <w:rsid w:val="005C0BC6"/>
    <w:rsid w:val="005C0FE1"/>
    <w:rsid w:val="005C1275"/>
    <w:rsid w:val="005C191F"/>
    <w:rsid w:val="005C25A5"/>
    <w:rsid w:val="005C28E4"/>
    <w:rsid w:val="005C2C52"/>
    <w:rsid w:val="005C3DBE"/>
    <w:rsid w:val="005C4556"/>
    <w:rsid w:val="005C46F5"/>
    <w:rsid w:val="005C5A74"/>
    <w:rsid w:val="005C63EC"/>
    <w:rsid w:val="005C7044"/>
    <w:rsid w:val="005C7A02"/>
    <w:rsid w:val="005C7D6D"/>
    <w:rsid w:val="005C7DE7"/>
    <w:rsid w:val="005D05CE"/>
    <w:rsid w:val="005D2249"/>
    <w:rsid w:val="005D2F4D"/>
    <w:rsid w:val="005D30BE"/>
    <w:rsid w:val="005D35B2"/>
    <w:rsid w:val="005D3E31"/>
    <w:rsid w:val="005D482E"/>
    <w:rsid w:val="005D60F0"/>
    <w:rsid w:val="005D63F6"/>
    <w:rsid w:val="005D64ED"/>
    <w:rsid w:val="005D69E0"/>
    <w:rsid w:val="005D76C5"/>
    <w:rsid w:val="005E0583"/>
    <w:rsid w:val="005E1D3C"/>
    <w:rsid w:val="005E2004"/>
    <w:rsid w:val="005E3FA6"/>
    <w:rsid w:val="005E60B4"/>
    <w:rsid w:val="005E64FF"/>
    <w:rsid w:val="005F2328"/>
    <w:rsid w:val="005F409E"/>
    <w:rsid w:val="005F45AD"/>
    <w:rsid w:val="005F47DF"/>
    <w:rsid w:val="005F52CD"/>
    <w:rsid w:val="005F65A0"/>
    <w:rsid w:val="005F7845"/>
    <w:rsid w:val="00600AA9"/>
    <w:rsid w:val="006013A1"/>
    <w:rsid w:val="00602386"/>
    <w:rsid w:val="00606596"/>
    <w:rsid w:val="00606B80"/>
    <w:rsid w:val="0060789F"/>
    <w:rsid w:val="00610E81"/>
    <w:rsid w:val="00611158"/>
    <w:rsid w:val="00611381"/>
    <w:rsid w:val="00611F83"/>
    <w:rsid w:val="0061227D"/>
    <w:rsid w:val="006123E3"/>
    <w:rsid w:val="00612797"/>
    <w:rsid w:val="0061319D"/>
    <w:rsid w:val="00615E48"/>
    <w:rsid w:val="00620777"/>
    <w:rsid w:val="00620B6F"/>
    <w:rsid w:val="00620BDF"/>
    <w:rsid w:val="00622591"/>
    <w:rsid w:val="00623543"/>
    <w:rsid w:val="00623853"/>
    <w:rsid w:val="006254C7"/>
    <w:rsid w:val="00625E3D"/>
    <w:rsid w:val="006265E8"/>
    <w:rsid w:val="00626781"/>
    <w:rsid w:val="0062682C"/>
    <w:rsid w:val="00626D6F"/>
    <w:rsid w:val="006270B2"/>
    <w:rsid w:val="00627B7A"/>
    <w:rsid w:val="0063142A"/>
    <w:rsid w:val="00632BCA"/>
    <w:rsid w:val="006354AD"/>
    <w:rsid w:val="00637109"/>
    <w:rsid w:val="006373FB"/>
    <w:rsid w:val="00637DE9"/>
    <w:rsid w:val="0064070A"/>
    <w:rsid w:val="00641261"/>
    <w:rsid w:val="006415F7"/>
    <w:rsid w:val="006417F6"/>
    <w:rsid w:val="00642DDF"/>
    <w:rsid w:val="00646234"/>
    <w:rsid w:val="006476A0"/>
    <w:rsid w:val="00651918"/>
    <w:rsid w:val="00651B7B"/>
    <w:rsid w:val="006542E5"/>
    <w:rsid w:val="006547D2"/>
    <w:rsid w:val="00654ABC"/>
    <w:rsid w:val="00654B7A"/>
    <w:rsid w:val="00654C58"/>
    <w:rsid w:val="00661E1C"/>
    <w:rsid w:val="0066206A"/>
    <w:rsid w:val="00664A25"/>
    <w:rsid w:val="00664F1F"/>
    <w:rsid w:val="00665CF5"/>
    <w:rsid w:val="006667A0"/>
    <w:rsid w:val="0066686E"/>
    <w:rsid w:val="00666CA4"/>
    <w:rsid w:val="0066785D"/>
    <w:rsid w:val="00670FCD"/>
    <w:rsid w:val="00672073"/>
    <w:rsid w:val="0067273A"/>
    <w:rsid w:val="00673B81"/>
    <w:rsid w:val="006749DD"/>
    <w:rsid w:val="00674B4D"/>
    <w:rsid w:val="0067544D"/>
    <w:rsid w:val="00675FA4"/>
    <w:rsid w:val="00676750"/>
    <w:rsid w:val="00676B46"/>
    <w:rsid w:val="006801CD"/>
    <w:rsid w:val="00680660"/>
    <w:rsid w:val="00680961"/>
    <w:rsid w:val="00680B32"/>
    <w:rsid w:val="0068125C"/>
    <w:rsid w:val="00681869"/>
    <w:rsid w:val="00682997"/>
    <w:rsid w:val="0068431B"/>
    <w:rsid w:val="00684F65"/>
    <w:rsid w:val="00685CAD"/>
    <w:rsid w:val="00686024"/>
    <w:rsid w:val="00686637"/>
    <w:rsid w:val="00691F87"/>
    <w:rsid w:val="00692D3A"/>
    <w:rsid w:val="00693D39"/>
    <w:rsid w:val="006951FB"/>
    <w:rsid w:val="00696B11"/>
    <w:rsid w:val="00696CDC"/>
    <w:rsid w:val="00696F3F"/>
    <w:rsid w:val="006A118B"/>
    <w:rsid w:val="006A2BC0"/>
    <w:rsid w:val="006A3C03"/>
    <w:rsid w:val="006A60DB"/>
    <w:rsid w:val="006A6428"/>
    <w:rsid w:val="006A6494"/>
    <w:rsid w:val="006A64F2"/>
    <w:rsid w:val="006A6845"/>
    <w:rsid w:val="006B1313"/>
    <w:rsid w:val="006B2A9E"/>
    <w:rsid w:val="006B490A"/>
    <w:rsid w:val="006B5F3D"/>
    <w:rsid w:val="006B6B32"/>
    <w:rsid w:val="006B6D4E"/>
    <w:rsid w:val="006B6F20"/>
    <w:rsid w:val="006B6FFE"/>
    <w:rsid w:val="006B7595"/>
    <w:rsid w:val="006C069F"/>
    <w:rsid w:val="006C0C40"/>
    <w:rsid w:val="006C0C75"/>
    <w:rsid w:val="006C17C7"/>
    <w:rsid w:val="006C18BF"/>
    <w:rsid w:val="006C35C3"/>
    <w:rsid w:val="006C3C9D"/>
    <w:rsid w:val="006C539A"/>
    <w:rsid w:val="006D0201"/>
    <w:rsid w:val="006D18AB"/>
    <w:rsid w:val="006D235D"/>
    <w:rsid w:val="006D2380"/>
    <w:rsid w:val="006D2780"/>
    <w:rsid w:val="006D2A62"/>
    <w:rsid w:val="006D39F0"/>
    <w:rsid w:val="006D3F66"/>
    <w:rsid w:val="006D49DD"/>
    <w:rsid w:val="006D5C6D"/>
    <w:rsid w:val="006D68CE"/>
    <w:rsid w:val="006E01BF"/>
    <w:rsid w:val="006E18AA"/>
    <w:rsid w:val="006E1BAE"/>
    <w:rsid w:val="006E26B6"/>
    <w:rsid w:val="006E46E5"/>
    <w:rsid w:val="006E48C8"/>
    <w:rsid w:val="006E646A"/>
    <w:rsid w:val="006E6973"/>
    <w:rsid w:val="006E754C"/>
    <w:rsid w:val="006F074C"/>
    <w:rsid w:val="006F076E"/>
    <w:rsid w:val="006F1647"/>
    <w:rsid w:val="006F2474"/>
    <w:rsid w:val="006F2A7C"/>
    <w:rsid w:val="006F2FC4"/>
    <w:rsid w:val="006F37F3"/>
    <w:rsid w:val="006F5D83"/>
    <w:rsid w:val="006F7D75"/>
    <w:rsid w:val="00700029"/>
    <w:rsid w:val="0070147B"/>
    <w:rsid w:val="00702ECA"/>
    <w:rsid w:val="00704956"/>
    <w:rsid w:val="00704CCA"/>
    <w:rsid w:val="0070502E"/>
    <w:rsid w:val="00705FC4"/>
    <w:rsid w:val="00707304"/>
    <w:rsid w:val="00707BA2"/>
    <w:rsid w:val="00710400"/>
    <w:rsid w:val="00710A73"/>
    <w:rsid w:val="00710B51"/>
    <w:rsid w:val="007116BD"/>
    <w:rsid w:val="00712706"/>
    <w:rsid w:val="007134A2"/>
    <w:rsid w:val="007159EE"/>
    <w:rsid w:val="00716376"/>
    <w:rsid w:val="00717E3F"/>
    <w:rsid w:val="00721FDF"/>
    <w:rsid w:val="00722387"/>
    <w:rsid w:val="0072305A"/>
    <w:rsid w:val="007236E9"/>
    <w:rsid w:val="007243EA"/>
    <w:rsid w:val="00724B32"/>
    <w:rsid w:val="0072608E"/>
    <w:rsid w:val="00730DAC"/>
    <w:rsid w:val="0073211C"/>
    <w:rsid w:val="007323C1"/>
    <w:rsid w:val="00732F5D"/>
    <w:rsid w:val="00733D27"/>
    <w:rsid w:val="00736A2E"/>
    <w:rsid w:val="0073773F"/>
    <w:rsid w:val="007408C2"/>
    <w:rsid w:val="007408ED"/>
    <w:rsid w:val="00741653"/>
    <w:rsid w:val="00743392"/>
    <w:rsid w:val="0074466C"/>
    <w:rsid w:val="00745F3F"/>
    <w:rsid w:val="0074652B"/>
    <w:rsid w:val="00746C88"/>
    <w:rsid w:val="007506DB"/>
    <w:rsid w:val="00750AB8"/>
    <w:rsid w:val="00750D3D"/>
    <w:rsid w:val="00750D63"/>
    <w:rsid w:val="007514C6"/>
    <w:rsid w:val="0075254F"/>
    <w:rsid w:val="0075300D"/>
    <w:rsid w:val="00755D7E"/>
    <w:rsid w:val="007604C3"/>
    <w:rsid w:val="0076126A"/>
    <w:rsid w:val="00764A21"/>
    <w:rsid w:val="00764F67"/>
    <w:rsid w:val="00765AC5"/>
    <w:rsid w:val="007661C9"/>
    <w:rsid w:val="00767C3E"/>
    <w:rsid w:val="00770399"/>
    <w:rsid w:val="0077231B"/>
    <w:rsid w:val="007723B6"/>
    <w:rsid w:val="00772CDD"/>
    <w:rsid w:val="007738A2"/>
    <w:rsid w:val="007746B3"/>
    <w:rsid w:val="0077620C"/>
    <w:rsid w:val="00776E5F"/>
    <w:rsid w:val="00777128"/>
    <w:rsid w:val="0077725E"/>
    <w:rsid w:val="00781CCC"/>
    <w:rsid w:val="007829A7"/>
    <w:rsid w:val="00782D77"/>
    <w:rsid w:val="00785BBD"/>
    <w:rsid w:val="00785BEA"/>
    <w:rsid w:val="007868A0"/>
    <w:rsid w:val="007953DA"/>
    <w:rsid w:val="007958E6"/>
    <w:rsid w:val="00795901"/>
    <w:rsid w:val="00795C1C"/>
    <w:rsid w:val="00795DE5"/>
    <w:rsid w:val="007A0676"/>
    <w:rsid w:val="007A198A"/>
    <w:rsid w:val="007A31DE"/>
    <w:rsid w:val="007A406D"/>
    <w:rsid w:val="007A40D4"/>
    <w:rsid w:val="007A414B"/>
    <w:rsid w:val="007A59A8"/>
    <w:rsid w:val="007A66D3"/>
    <w:rsid w:val="007A7DA0"/>
    <w:rsid w:val="007B2BA7"/>
    <w:rsid w:val="007B2FCF"/>
    <w:rsid w:val="007B3638"/>
    <w:rsid w:val="007B3A08"/>
    <w:rsid w:val="007B42CC"/>
    <w:rsid w:val="007B522F"/>
    <w:rsid w:val="007B54BB"/>
    <w:rsid w:val="007B58F0"/>
    <w:rsid w:val="007B59CB"/>
    <w:rsid w:val="007B6E6B"/>
    <w:rsid w:val="007B7CD1"/>
    <w:rsid w:val="007C035D"/>
    <w:rsid w:val="007C1422"/>
    <w:rsid w:val="007C16C2"/>
    <w:rsid w:val="007C28C5"/>
    <w:rsid w:val="007C28DF"/>
    <w:rsid w:val="007C3D8E"/>
    <w:rsid w:val="007C44BB"/>
    <w:rsid w:val="007C6422"/>
    <w:rsid w:val="007C6E80"/>
    <w:rsid w:val="007C6EC6"/>
    <w:rsid w:val="007D089F"/>
    <w:rsid w:val="007D3747"/>
    <w:rsid w:val="007D4286"/>
    <w:rsid w:val="007D4803"/>
    <w:rsid w:val="007D4966"/>
    <w:rsid w:val="007D4B5C"/>
    <w:rsid w:val="007D577E"/>
    <w:rsid w:val="007D7A5D"/>
    <w:rsid w:val="007E1C0B"/>
    <w:rsid w:val="007E27A1"/>
    <w:rsid w:val="007E736D"/>
    <w:rsid w:val="007E78EF"/>
    <w:rsid w:val="007E79FA"/>
    <w:rsid w:val="007F2FB4"/>
    <w:rsid w:val="007F4687"/>
    <w:rsid w:val="007F55EB"/>
    <w:rsid w:val="007F59C1"/>
    <w:rsid w:val="007F6156"/>
    <w:rsid w:val="0080148F"/>
    <w:rsid w:val="00801C14"/>
    <w:rsid w:val="00802A58"/>
    <w:rsid w:val="0080485D"/>
    <w:rsid w:val="00804BE0"/>
    <w:rsid w:val="00804CAE"/>
    <w:rsid w:val="00804E00"/>
    <w:rsid w:val="008056B2"/>
    <w:rsid w:val="00807761"/>
    <w:rsid w:val="008108EE"/>
    <w:rsid w:val="00814292"/>
    <w:rsid w:val="008173A0"/>
    <w:rsid w:val="00821046"/>
    <w:rsid w:val="00821A32"/>
    <w:rsid w:val="00823306"/>
    <w:rsid w:val="00823496"/>
    <w:rsid w:val="00823A92"/>
    <w:rsid w:val="00823BE3"/>
    <w:rsid w:val="008241C7"/>
    <w:rsid w:val="00824A33"/>
    <w:rsid w:val="0082609B"/>
    <w:rsid w:val="008263C2"/>
    <w:rsid w:val="00826536"/>
    <w:rsid w:val="00826630"/>
    <w:rsid w:val="00827B67"/>
    <w:rsid w:val="00830558"/>
    <w:rsid w:val="00830DA8"/>
    <w:rsid w:val="0083222E"/>
    <w:rsid w:val="00832463"/>
    <w:rsid w:val="00832D20"/>
    <w:rsid w:val="0083507C"/>
    <w:rsid w:val="0083581B"/>
    <w:rsid w:val="00841056"/>
    <w:rsid w:val="00841A7B"/>
    <w:rsid w:val="00841DCD"/>
    <w:rsid w:val="008437D7"/>
    <w:rsid w:val="0084384C"/>
    <w:rsid w:val="00843F5F"/>
    <w:rsid w:val="00844EA0"/>
    <w:rsid w:val="00845040"/>
    <w:rsid w:val="00845142"/>
    <w:rsid w:val="0084676A"/>
    <w:rsid w:val="00847725"/>
    <w:rsid w:val="00850D73"/>
    <w:rsid w:val="008515DE"/>
    <w:rsid w:val="00851A49"/>
    <w:rsid w:val="0085644B"/>
    <w:rsid w:val="00856A79"/>
    <w:rsid w:val="008575D2"/>
    <w:rsid w:val="00857851"/>
    <w:rsid w:val="008621BB"/>
    <w:rsid w:val="00862581"/>
    <w:rsid w:val="00863A72"/>
    <w:rsid w:val="0086495A"/>
    <w:rsid w:val="00866650"/>
    <w:rsid w:val="00867A7A"/>
    <w:rsid w:val="008707CE"/>
    <w:rsid w:val="00871031"/>
    <w:rsid w:val="00872E2D"/>
    <w:rsid w:val="00874C7B"/>
    <w:rsid w:val="00876F6C"/>
    <w:rsid w:val="00877FB5"/>
    <w:rsid w:val="00881511"/>
    <w:rsid w:val="00882153"/>
    <w:rsid w:val="00883D23"/>
    <w:rsid w:val="00883E02"/>
    <w:rsid w:val="008874E5"/>
    <w:rsid w:val="00887E72"/>
    <w:rsid w:val="00887F5D"/>
    <w:rsid w:val="00890A8F"/>
    <w:rsid w:val="008913B2"/>
    <w:rsid w:val="00895EF2"/>
    <w:rsid w:val="00897076"/>
    <w:rsid w:val="008976EA"/>
    <w:rsid w:val="008A1E00"/>
    <w:rsid w:val="008A1F9C"/>
    <w:rsid w:val="008A2283"/>
    <w:rsid w:val="008A4E41"/>
    <w:rsid w:val="008A682E"/>
    <w:rsid w:val="008A6948"/>
    <w:rsid w:val="008A69EB"/>
    <w:rsid w:val="008A7D15"/>
    <w:rsid w:val="008B42A0"/>
    <w:rsid w:val="008B45D8"/>
    <w:rsid w:val="008B4B20"/>
    <w:rsid w:val="008B4BFC"/>
    <w:rsid w:val="008B68FA"/>
    <w:rsid w:val="008B7F82"/>
    <w:rsid w:val="008C1006"/>
    <w:rsid w:val="008C13C8"/>
    <w:rsid w:val="008C14F1"/>
    <w:rsid w:val="008C15EF"/>
    <w:rsid w:val="008C3474"/>
    <w:rsid w:val="008C3DF5"/>
    <w:rsid w:val="008C4297"/>
    <w:rsid w:val="008C4B80"/>
    <w:rsid w:val="008C546C"/>
    <w:rsid w:val="008C5E7D"/>
    <w:rsid w:val="008C5E97"/>
    <w:rsid w:val="008C7786"/>
    <w:rsid w:val="008C77DD"/>
    <w:rsid w:val="008D07FA"/>
    <w:rsid w:val="008D1543"/>
    <w:rsid w:val="008D400B"/>
    <w:rsid w:val="008D428F"/>
    <w:rsid w:val="008D611F"/>
    <w:rsid w:val="008D63A1"/>
    <w:rsid w:val="008D69DB"/>
    <w:rsid w:val="008D70B2"/>
    <w:rsid w:val="008D725F"/>
    <w:rsid w:val="008E10F1"/>
    <w:rsid w:val="008E2C03"/>
    <w:rsid w:val="008E3EDC"/>
    <w:rsid w:val="008E4D6F"/>
    <w:rsid w:val="008E6F9D"/>
    <w:rsid w:val="008E765D"/>
    <w:rsid w:val="008E7943"/>
    <w:rsid w:val="008F0241"/>
    <w:rsid w:val="008F2222"/>
    <w:rsid w:val="008F29CF"/>
    <w:rsid w:val="008F4448"/>
    <w:rsid w:val="008F6439"/>
    <w:rsid w:val="008F7449"/>
    <w:rsid w:val="0090026E"/>
    <w:rsid w:val="009006EB"/>
    <w:rsid w:val="00901469"/>
    <w:rsid w:val="00901BA0"/>
    <w:rsid w:val="009027FE"/>
    <w:rsid w:val="0090305A"/>
    <w:rsid w:val="00903077"/>
    <w:rsid w:val="00904935"/>
    <w:rsid w:val="00905982"/>
    <w:rsid w:val="00907136"/>
    <w:rsid w:val="009105BD"/>
    <w:rsid w:val="00913117"/>
    <w:rsid w:val="009132A7"/>
    <w:rsid w:val="00913705"/>
    <w:rsid w:val="00913D26"/>
    <w:rsid w:val="00914160"/>
    <w:rsid w:val="00914310"/>
    <w:rsid w:val="0091502D"/>
    <w:rsid w:val="00916C97"/>
    <w:rsid w:val="00921FFC"/>
    <w:rsid w:val="00922B66"/>
    <w:rsid w:val="00925845"/>
    <w:rsid w:val="00925DD7"/>
    <w:rsid w:val="00926D37"/>
    <w:rsid w:val="00926E5D"/>
    <w:rsid w:val="00931288"/>
    <w:rsid w:val="009318C7"/>
    <w:rsid w:val="009329CC"/>
    <w:rsid w:val="00936CA4"/>
    <w:rsid w:val="00936E80"/>
    <w:rsid w:val="00936FFF"/>
    <w:rsid w:val="009377F6"/>
    <w:rsid w:val="009401EA"/>
    <w:rsid w:val="009415B5"/>
    <w:rsid w:val="009434D8"/>
    <w:rsid w:val="00945905"/>
    <w:rsid w:val="00946E3A"/>
    <w:rsid w:val="00950B88"/>
    <w:rsid w:val="009515FA"/>
    <w:rsid w:val="00954151"/>
    <w:rsid w:val="009558C1"/>
    <w:rsid w:val="00957F4E"/>
    <w:rsid w:val="00960117"/>
    <w:rsid w:val="0096228C"/>
    <w:rsid w:val="00962400"/>
    <w:rsid w:val="009624AA"/>
    <w:rsid w:val="00963ACE"/>
    <w:rsid w:val="00964584"/>
    <w:rsid w:val="00965082"/>
    <w:rsid w:val="009665BF"/>
    <w:rsid w:val="00966E7B"/>
    <w:rsid w:val="009716D7"/>
    <w:rsid w:val="00971EDA"/>
    <w:rsid w:val="0097259D"/>
    <w:rsid w:val="009734A5"/>
    <w:rsid w:val="00973DA7"/>
    <w:rsid w:val="0097477E"/>
    <w:rsid w:val="00974D28"/>
    <w:rsid w:val="00976179"/>
    <w:rsid w:val="009778FC"/>
    <w:rsid w:val="0098095B"/>
    <w:rsid w:val="009811CC"/>
    <w:rsid w:val="00982238"/>
    <w:rsid w:val="009824D3"/>
    <w:rsid w:val="00982FF8"/>
    <w:rsid w:val="009835E4"/>
    <w:rsid w:val="009846B2"/>
    <w:rsid w:val="00986521"/>
    <w:rsid w:val="0098663F"/>
    <w:rsid w:val="00986747"/>
    <w:rsid w:val="00990257"/>
    <w:rsid w:val="00992300"/>
    <w:rsid w:val="009926F7"/>
    <w:rsid w:val="0099288B"/>
    <w:rsid w:val="00994918"/>
    <w:rsid w:val="00995ACB"/>
    <w:rsid w:val="00996A3E"/>
    <w:rsid w:val="009971A3"/>
    <w:rsid w:val="0099740B"/>
    <w:rsid w:val="009A024A"/>
    <w:rsid w:val="009A4921"/>
    <w:rsid w:val="009A57CE"/>
    <w:rsid w:val="009A5E68"/>
    <w:rsid w:val="009A770C"/>
    <w:rsid w:val="009A7907"/>
    <w:rsid w:val="009B12AE"/>
    <w:rsid w:val="009B1AB1"/>
    <w:rsid w:val="009B1AC6"/>
    <w:rsid w:val="009B4DC5"/>
    <w:rsid w:val="009B5159"/>
    <w:rsid w:val="009B5790"/>
    <w:rsid w:val="009C0683"/>
    <w:rsid w:val="009C2B1D"/>
    <w:rsid w:val="009C368D"/>
    <w:rsid w:val="009C5B17"/>
    <w:rsid w:val="009C7D11"/>
    <w:rsid w:val="009D0ACA"/>
    <w:rsid w:val="009D3D8C"/>
    <w:rsid w:val="009D42B8"/>
    <w:rsid w:val="009D4B0F"/>
    <w:rsid w:val="009D578D"/>
    <w:rsid w:val="009D5B90"/>
    <w:rsid w:val="009D66F0"/>
    <w:rsid w:val="009D6A87"/>
    <w:rsid w:val="009D6A8A"/>
    <w:rsid w:val="009E19CD"/>
    <w:rsid w:val="009E2CA5"/>
    <w:rsid w:val="009E2D8B"/>
    <w:rsid w:val="009E317F"/>
    <w:rsid w:val="009E4550"/>
    <w:rsid w:val="009E45B3"/>
    <w:rsid w:val="009E460D"/>
    <w:rsid w:val="009E4B94"/>
    <w:rsid w:val="009E6639"/>
    <w:rsid w:val="009E692C"/>
    <w:rsid w:val="009E7FED"/>
    <w:rsid w:val="009F0296"/>
    <w:rsid w:val="009F0482"/>
    <w:rsid w:val="009F05A2"/>
    <w:rsid w:val="009F0F12"/>
    <w:rsid w:val="009F1CC5"/>
    <w:rsid w:val="009F2A8F"/>
    <w:rsid w:val="009F4465"/>
    <w:rsid w:val="009F51ED"/>
    <w:rsid w:val="009F6073"/>
    <w:rsid w:val="009F6E68"/>
    <w:rsid w:val="009F6F40"/>
    <w:rsid w:val="00A00080"/>
    <w:rsid w:val="00A021FF"/>
    <w:rsid w:val="00A02278"/>
    <w:rsid w:val="00A02D43"/>
    <w:rsid w:val="00A033F0"/>
    <w:rsid w:val="00A045DF"/>
    <w:rsid w:val="00A04BC6"/>
    <w:rsid w:val="00A0736A"/>
    <w:rsid w:val="00A106DC"/>
    <w:rsid w:val="00A11CB2"/>
    <w:rsid w:val="00A11CF3"/>
    <w:rsid w:val="00A1230F"/>
    <w:rsid w:val="00A12DA0"/>
    <w:rsid w:val="00A14AAA"/>
    <w:rsid w:val="00A15200"/>
    <w:rsid w:val="00A1692F"/>
    <w:rsid w:val="00A16D98"/>
    <w:rsid w:val="00A1745F"/>
    <w:rsid w:val="00A20391"/>
    <w:rsid w:val="00A204DD"/>
    <w:rsid w:val="00A21766"/>
    <w:rsid w:val="00A21B96"/>
    <w:rsid w:val="00A21F7D"/>
    <w:rsid w:val="00A22C59"/>
    <w:rsid w:val="00A2342A"/>
    <w:rsid w:val="00A23A3F"/>
    <w:rsid w:val="00A24E72"/>
    <w:rsid w:val="00A25135"/>
    <w:rsid w:val="00A25DC4"/>
    <w:rsid w:val="00A2662C"/>
    <w:rsid w:val="00A268ED"/>
    <w:rsid w:val="00A27596"/>
    <w:rsid w:val="00A2799C"/>
    <w:rsid w:val="00A308E9"/>
    <w:rsid w:val="00A31B54"/>
    <w:rsid w:val="00A31DDE"/>
    <w:rsid w:val="00A320A5"/>
    <w:rsid w:val="00A334F8"/>
    <w:rsid w:val="00A34ECD"/>
    <w:rsid w:val="00A34ED8"/>
    <w:rsid w:val="00A361D2"/>
    <w:rsid w:val="00A3734A"/>
    <w:rsid w:val="00A374B4"/>
    <w:rsid w:val="00A37758"/>
    <w:rsid w:val="00A37777"/>
    <w:rsid w:val="00A40E71"/>
    <w:rsid w:val="00A41508"/>
    <w:rsid w:val="00A42FF3"/>
    <w:rsid w:val="00A432E1"/>
    <w:rsid w:val="00A43652"/>
    <w:rsid w:val="00A44BCA"/>
    <w:rsid w:val="00A4508B"/>
    <w:rsid w:val="00A4604C"/>
    <w:rsid w:val="00A51599"/>
    <w:rsid w:val="00A528D3"/>
    <w:rsid w:val="00A55220"/>
    <w:rsid w:val="00A55FF9"/>
    <w:rsid w:val="00A56B4D"/>
    <w:rsid w:val="00A61A07"/>
    <w:rsid w:val="00A627E5"/>
    <w:rsid w:val="00A628FB"/>
    <w:rsid w:val="00A6326F"/>
    <w:rsid w:val="00A6460F"/>
    <w:rsid w:val="00A66417"/>
    <w:rsid w:val="00A7074A"/>
    <w:rsid w:val="00A724E6"/>
    <w:rsid w:val="00A72543"/>
    <w:rsid w:val="00A73859"/>
    <w:rsid w:val="00A7455A"/>
    <w:rsid w:val="00A750F1"/>
    <w:rsid w:val="00A75791"/>
    <w:rsid w:val="00A7648C"/>
    <w:rsid w:val="00A8082F"/>
    <w:rsid w:val="00A816D2"/>
    <w:rsid w:val="00A81D70"/>
    <w:rsid w:val="00A83E4C"/>
    <w:rsid w:val="00A84B41"/>
    <w:rsid w:val="00A85320"/>
    <w:rsid w:val="00A853A9"/>
    <w:rsid w:val="00A86D41"/>
    <w:rsid w:val="00A87A96"/>
    <w:rsid w:val="00A9120A"/>
    <w:rsid w:val="00A91807"/>
    <w:rsid w:val="00A9195A"/>
    <w:rsid w:val="00A93694"/>
    <w:rsid w:val="00A94340"/>
    <w:rsid w:val="00A94A7F"/>
    <w:rsid w:val="00A967DA"/>
    <w:rsid w:val="00AA0C43"/>
    <w:rsid w:val="00AA0C64"/>
    <w:rsid w:val="00AA45BA"/>
    <w:rsid w:val="00AA4AF0"/>
    <w:rsid w:val="00AA63E5"/>
    <w:rsid w:val="00AA7702"/>
    <w:rsid w:val="00AA7F23"/>
    <w:rsid w:val="00AB01A4"/>
    <w:rsid w:val="00AB0439"/>
    <w:rsid w:val="00AB099F"/>
    <w:rsid w:val="00AB636D"/>
    <w:rsid w:val="00AB7754"/>
    <w:rsid w:val="00AC1D0B"/>
    <w:rsid w:val="00AC1D47"/>
    <w:rsid w:val="00AC3CF5"/>
    <w:rsid w:val="00AC48A2"/>
    <w:rsid w:val="00AC6140"/>
    <w:rsid w:val="00AD0043"/>
    <w:rsid w:val="00AD0C43"/>
    <w:rsid w:val="00AD1E6B"/>
    <w:rsid w:val="00AD2070"/>
    <w:rsid w:val="00AD3174"/>
    <w:rsid w:val="00AD34D3"/>
    <w:rsid w:val="00AD424D"/>
    <w:rsid w:val="00AD7B77"/>
    <w:rsid w:val="00AE079D"/>
    <w:rsid w:val="00AE07CB"/>
    <w:rsid w:val="00AE20C3"/>
    <w:rsid w:val="00AE220F"/>
    <w:rsid w:val="00AE2265"/>
    <w:rsid w:val="00AE3F52"/>
    <w:rsid w:val="00AE582D"/>
    <w:rsid w:val="00AE660C"/>
    <w:rsid w:val="00AE66F4"/>
    <w:rsid w:val="00AE6831"/>
    <w:rsid w:val="00AE7D53"/>
    <w:rsid w:val="00AE7E95"/>
    <w:rsid w:val="00AF15FB"/>
    <w:rsid w:val="00AF16F8"/>
    <w:rsid w:val="00AF275E"/>
    <w:rsid w:val="00AF33BA"/>
    <w:rsid w:val="00AF3A74"/>
    <w:rsid w:val="00AF3F36"/>
    <w:rsid w:val="00AF40EF"/>
    <w:rsid w:val="00AF4618"/>
    <w:rsid w:val="00AF4A47"/>
    <w:rsid w:val="00AF5E49"/>
    <w:rsid w:val="00AF71FB"/>
    <w:rsid w:val="00AF7BB2"/>
    <w:rsid w:val="00B00014"/>
    <w:rsid w:val="00B00958"/>
    <w:rsid w:val="00B01CEB"/>
    <w:rsid w:val="00B04861"/>
    <w:rsid w:val="00B04C58"/>
    <w:rsid w:val="00B050EC"/>
    <w:rsid w:val="00B0550F"/>
    <w:rsid w:val="00B05792"/>
    <w:rsid w:val="00B060CB"/>
    <w:rsid w:val="00B07246"/>
    <w:rsid w:val="00B076D7"/>
    <w:rsid w:val="00B10714"/>
    <w:rsid w:val="00B13E06"/>
    <w:rsid w:val="00B14F89"/>
    <w:rsid w:val="00B150B1"/>
    <w:rsid w:val="00B1535A"/>
    <w:rsid w:val="00B15738"/>
    <w:rsid w:val="00B16C02"/>
    <w:rsid w:val="00B1719D"/>
    <w:rsid w:val="00B17C44"/>
    <w:rsid w:val="00B21EAD"/>
    <w:rsid w:val="00B24CEE"/>
    <w:rsid w:val="00B30B26"/>
    <w:rsid w:val="00B30D07"/>
    <w:rsid w:val="00B315A7"/>
    <w:rsid w:val="00B32050"/>
    <w:rsid w:val="00B323B3"/>
    <w:rsid w:val="00B3323E"/>
    <w:rsid w:val="00B33368"/>
    <w:rsid w:val="00B349F5"/>
    <w:rsid w:val="00B34FCE"/>
    <w:rsid w:val="00B35AEF"/>
    <w:rsid w:val="00B375FE"/>
    <w:rsid w:val="00B3795C"/>
    <w:rsid w:val="00B4005B"/>
    <w:rsid w:val="00B42A60"/>
    <w:rsid w:val="00B44E47"/>
    <w:rsid w:val="00B45696"/>
    <w:rsid w:val="00B476F7"/>
    <w:rsid w:val="00B47C37"/>
    <w:rsid w:val="00B5043A"/>
    <w:rsid w:val="00B511CA"/>
    <w:rsid w:val="00B511F4"/>
    <w:rsid w:val="00B5148F"/>
    <w:rsid w:val="00B5182C"/>
    <w:rsid w:val="00B535C8"/>
    <w:rsid w:val="00B53EEF"/>
    <w:rsid w:val="00B56E7F"/>
    <w:rsid w:val="00B612FE"/>
    <w:rsid w:val="00B6136D"/>
    <w:rsid w:val="00B61485"/>
    <w:rsid w:val="00B6165E"/>
    <w:rsid w:val="00B62DAD"/>
    <w:rsid w:val="00B62E90"/>
    <w:rsid w:val="00B64602"/>
    <w:rsid w:val="00B67ADC"/>
    <w:rsid w:val="00B67F70"/>
    <w:rsid w:val="00B703FD"/>
    <w:rsid w:val="00B71B53"/>
    <w:rsid w:val="00B72413"/>
    <w:rsid w:val="00B73CDE"/>
    <w:rsid w:val="00B75B7F"/>
    <w:rsid w:val="00B77FAC"/>
    <w:rsid w:val="00B81538"/>
    <w:rsid w:val="00B833A0"/>
    <w:rsid w:val="00B855C9"/>
    <w:rsid w:val="00B8623E"/>
    <w:rsid w:val="00B87D89"/>
    <w:rsid w:val="00B90287"/>
    <w:rsid w:val="00B9064D"/>
    <w:rsid w:val="00B9182E"/>
    <w:rsid w:val="00B92EF7"/>
    <w:rsid w:val="00B957EA"/>
    <w:rsid w:val="00B9610C"/>
    <w:rsid w:val="00B9746B"/>
    <w:rsid w:val="00B9748C"/>
    <w:rsid w:val="00BA03EB"/>
    <w:rsid w:val="00BA1284"/>
    <w:rsid w:val="00BA46D6"/>
    <w:rsid w:val="00BA58D9"/>
    <w:rsid w:val="00BA5C45"/>
    <w:rsid w:val="00BA5E3D"/>
    <w:rsid w:val="00BA6FD2"/>
    <w:rsid w:val="00BA733E"/>
    <w:rsid w:val="00BA7454"/>
    <w:rsid w:val="00BB1722"/>
    <w:rsid w:val="00BB2EC2"/>
    <w:rsid w:val="00BB3454"/>
    <w:rsid w:val="00BB5152"/>
    <w:rsid w:val="00BB5C76"/>
    <w:rsid w:val="00BB76F6"/>
    <w:rsid w:val="00BC08EE"/>
    <w:rsid w:val="00BC1047"/>
    <w:rsid w:val="00BC1C68"/>
    <w:rsid w:val="00BC228F"/>
    <w:rsid w:val="00BC2877"/>
    <w:rsid w:val="00BC40F5"/>
    <w:rsid w:val="00BC4936"/>
    <w:rsid w:val="00BC6213"/>
    <w:rsid w:val="00BC6FBF"/>
    <w:rsid w:val="00BD0BBE"/>
    <w:rsid w:val="00BD152E"/>
    <w:rsid w:val="00BD2C04"/>
    <w:rsid w:val="00BD450F"/>
    <w:rsid w:val="00BD4FA6"/>
    <w:rsid w:val="00BD528B"/>
    <w:rsid w:val="00BD5FCC"/>
    <w:rsid w:val="00BD673D"/>
    <w:rsid w:val="00BD6A2B"/>
    <w:rsid w:val="00BD6CEE"/>
    <w:rsid w:val="00BD6EAC"/>
    <w:rsid w:val="00BE128B"/>
    <w:rsid w:val="00BE221C"/>
    <w:rsid w:val="00BE2263"/>
    <w:rsid w:val="00BE3862"/>
    <w:rsid w:val="00BE4124"/>
    <w:rsid w:val="00BE5694"/>
    <w:rsid w:val="00BE7AC2"/>
    <w:rsid w:val="00BF013B"/>
    <w:rsid w:val="00BF0E69"/>
    <w:rsid w:val="00BF15F0"/>
    <w:rsid w:val="00BF17AA"/>
    <w:rsid w:val="00BF1C50"/>
    <w:rsid w:val="00BF238B"/>
    <w:rsid w:val="00BF33D0"/>
    <w:rsid w:val="00BF4CF4"/>
    <w:rsid w:val="00BF5277"/>
    <w:rsid w:val="00BF5FDE"/>
    <w:rsid w:val="00BF6DF3"/>
    <w:rsid w:val="00C0473A"/>
    <w:rsid w:val="00C047B6"/>
    <w:rsid w:val="00C0483E"/>
    <w:rsid w:val="00C05D71"/>
    <w:rsid w:val="00C06EDA"/>
    <w:rsid w:val="00C10638"/>
    <w:rsid w:val="00C106DD"/>
    <w:rsid w:val="00C14638"/>
    <w:rsid w:val="00C14A7D"/>
    <w:rsid w:val="00C1539C"/>
    <w:rsid w:val="00C15AD5"/>
    <w:rsid w:val="00C15EE7"/>
    <w:rsid w:val="00C162B8"/>
    <w:rsid w:val="00C163BA"/>
    <w:rsid w:val="00C17F35"/>
    <w:rsid w:val="00C211C5"/>
    <w:rsid w:val="00C23775"/>
    <w:rsid w:val="00C242B2"/>
    <w:rsid w:val="00C24ED1"/>
    <w:rsid w:val="00C25EB4"/>
    <w:rsid w:val="00C26F20"/>
    <w:rsid w:val="00C27BA2"/>
    <w:rsid w:val="00C30A31"/>
    <w:rsid w:val="00C30F51"/>
    <w:rsid w:val="00C322D3"/>
    <w:rsid w:val="00C32A27"/>
    <w:rsid w:val="00C33033"/>
    <w:rsid w:val="00C335F4"/>
    <w:rsid w:val="00C348FC"/>
    <w:rsid w:val="00C35739"/>
    <w:rsid w:val="00C35E7B"/>
    <w:rsid w:val="00C35FBB"/>
    <w:rsid w:val="00C43A1A"/>
    <w:rsid w:val="00C44BDD"/>
    <w:rsid w:val="00C45B49"/>
    <w:rsid w:val="00C46A58"/>
    <w:rsid w:val="00C51951"/>
    <w:rsid w:val="00C51BAD"/>
    <w:rsid w:val="00C524B5"/>
    <w:rsid w:val="00C53966"/>
    <w:rsid w:val="00C540EF"/>
    <w:rsid w:val="00C549B6"/>
    <w:rsid w:val="00C55C61"/>
    <w:rsid w:val="00C569EF"/>
    <w:rsid w:val="00C57730"/>
    <w:rsid w:val="00C61FFF"/>
    <w:rsid w:val="00C6445E"/>
    <w:rsid w:val="00C65087"/>
    <w:rsid w:val="00C65BF7"/>
    <w:rsid w:val="00C66900"/>
    <w:rsid w:val="00C70FD6"/>
    <w:rsid w:val="00C717E5"/>
    <w:rsid w:val="00C739A0"/>
    <w:rsid w:val="00C74610"/>
    <w:rsid w:val="00C74BA3"/>
    <w:rsid w:val="00C75200"/>
    <w:rsid w:val="00C757AA"/>
    <w:rsid w:val="00C75E95"/>
    <w:rsid w:val="00C75F0C"/>
    <w:rsid w:val="00C763EF"/>
    <w:rsid w:val="00C7715E"/>
    <w:rsid w:val="00C81701"/>
    <w:rsid w:val="00C81B69"/>
    <w:rsid w:val="00C829D6"/>
    <w:rsid w:val="00C82B74"/>
    <w:rsid w:val="00C82F15"/>
    <w:rsid w:val="00C82F9C"/>
    <w:rsid w:val="00C83356"/>
    <w:rsid w:val="00C83C8D"/>
    <w:rsid w:val="00C84D5D"/>
    <w:rsid w:val="00C85327"/>
    <w:rsid w:val="00C8624C"/>
    <w:rsid w:val="00C864BB"/>
    <w:rsid w:val="00C87210"/>
    <w:rsid w:val="00C87C27"/>
    <w:rsid w:val="00C902AE"/>
    <w:rsid w:val="00C913D3"/>
    <w:rsid w:val="00C91461"/>
    <w:rsid w:val="00C94010"/>
    <w:rsid w:val="00C949FF"/>
    <w:rsid w:val="00C97512"/>
    <w:rsid w:val="00CA24D9"/>
    <w:rsid w:val="00CA2ACD"/>
    <w:rsid w:val="00CA393E"/>
    <w:rsid w:val="00CA476D"/>
    <w:rsid w:val="00CA5347"/>
    <w:rsid w:val="00CA65EF"/>
    <w:rsid w:val="00CA7F35"/>
    <w:rsid w:val="00CB1A23"/>
    <w:rsid w:val="00CB2925"/>
    <w:rsid w:val="00CB3391"/>
    <w:rsid w:val="00CB398A"/>
    <w:rsid w:val="00CB43C7"/>
    <w:rsid w:val="00CB63AC"/>
    <w:rsid w:val="00CB68E1"/>
    <w:rsid w:val="00CC0874"/>
    <w:rsid w:val="00CC4C78"/>
    <w:rsid w:val="00CC5D96"/>
    <w:rsid w:val="00CC7EB0"/>
    <w:rsid w:val="00CD13C6"/>
    <w:rsid w:val="00CD1DFA"/>
    <w:rsid w:val="00CD1EAB"/>
    <w:rsid w:val="00CD27A5"/>
    <w:rsid w:val="00CD3B7E"/>
    <w:rsid w:val="00CD4AEF"/>
    <w:rsid w:val="00CD59D0"/>
    <w:rsid w:val="00CD6EF1"/>
    <w:rsid w:val="00CD79A2"/>
    <w:rsid w:val="00CE038E"/>
    <w:rsid w:val="00CE1456"/>
    <w:rsid w:val="00CE16AC"/>
    <w:rsid w:val="00CE1F44"/>
    <w:rsid w:val="00CE2322"/>
    <w:rsid w:val="00CE2D54"/>
    <w:rsid w:val="00CE542A"/>
    <w:rsid w:val="00CE5503"/>
    <w:rsid w:val="00CE67AB"/>
    <w:rsid w:val="00CE7E55"/>
    <w:rsid w:val="00CF033E"/>
    <w:rsid w:val="00CF1E46"/>
    <w:rsid w:val="00CF2943"/>
    <w:rsid w:val="00CF2A4D"/>
    <w:rsid w:val="00CF4E53"/>
    <w:rsid w:val="00CF50C5"/>
    <w:rsid w:val="00CF798F"/>
    <w:rsid w:val="00CF7A80"/>
    <w:rsid w:val="00D00171"/>
    <w:rsid w:val="00D006A7"/>
    <w:rsid w:val="00D03BE3"/>
    <w:rsid w:val="00D04AF4"/>
    <w:rsid w:val="00D055E5"/>
    <w:rsid w:val="00D06A35"/>
    <w:rsid w:val="00D0770B"/>
    <w:rsid w:val="00D10698"/>
    <w:rsid w:val="00D10A64"/>
    <w:rsid w:val="00D11654"/>
    <w:rsid w:val="00D11674"/>
    <w:rsid w:val="00D1414D"/>
    <w:rsid w:val="00D14D67"/>
    <w:rsid w:val="00D16610"/>
    <w:rsid w:val="00D16A7A"/>
    <w:rsid w:val="00D1784F"/>
    <w:rsid w:val="00D17AB5"/>
    <w:rsid w:val="00D206EA"/>
    <w:rsid w:val="00D2146F"/>
    <w:rsid w:val="00D22B92"/>
    <w:rsid w:val="00D2442F"/>
    <w:rsid w:val="00D247D7"/>
    <w:rsid w:val="00D26824"/>
    <w:rsid w:val="00D27BA1"/>
    <w:rsid w:val="00D30005"/>
    <w:rsid w:val="00D31C3D"/>
    <w:rsid w:val="00D31DB3"/>
    <w:rsid w:val="00D3269B"/>
    <w:rsid w:val="00D33E6E"/>
    <w:rsid w:val="00D3664D"/>
    <w:rsid w:val="00D36967"/>
    <w:rsid w:val="00D40423"/>
    <w:rsid w:val="00D40D42"/>
    <w:rsid w:val="00D412F2"/>
    <w:rsid w:val="00D42B20"/>
    <w:rsid w:val="00D43079"/>
    <w:rsid w:val="00D43715"/>
    <w:rsid w:val="00D46F7C"/>
    <w:rsid w:val="00D50789"/>
    <w:rsid w:val="00D50E92"/>
    <w:rsid w:val="00D51FA9"/>
    <w:rsid w:val="00D52C74"/>
    <w:rsid w:val="00D53ACF"/>
    <w:rsid w:val="00D56538"/>
    <w:rsid w:val="00D605F8"/>
    <w:rsid w:val="00D61DC8"/>
    <w:rsid w:val="00D643D6"/>
    <w:rsid w:val="00D65289"/>
    <w:rsid w:val="00D67661"/>
    <w:rsid w:val="00D703D3"/>
    <w:rsid w:val="00D712D4"/>
    <w:rsid w:val="00D72063"/>
    <w:rsid w:val="00D7405D"/>
    <w:rsid w:val="00D751C6"/>
    <w:rsid w:val="00D817FF"/>
    <w:rsid w:val="00D8208C"/>
    <w:rsid w:val="00D82BA9"/>
    <w:rsid w:val="00D8318E"/>
    <w:rsid w:val="00D841A8"/>
    <w:rsid w:val="00D8503C"/>
    <w:rsid w:val="00D87AF6"/>
    <w:rsid w:val="00D87CA2"/>
    <w:rsid w:val="00D91624"/>
    <w:rsid w:val="00D91DE1"/>
    <w:rsid w:val="00D91F8F"/>
    <w:rsid w:val="00D92572"/>
    <w:rsid w:val="00D929E6"/>
    <w:rsid w:val="00D934A7"/>
    <w:rsid w:val="00D9391A"/>
    <w:rsid w:val="00D9484A"/>
    <w:rsid w:val="00D95BDC"/>
    <w:rsid w:val="00D97322"/>
    <w:rsid w:val="00DA126F"/>
    <w:rsid w:val="00DA1355"/>
    <w:rsid w:val="00DA17A7"/>
    <w:rsid w:val="00DA1E35"/>
    <w:rsid w:val="00DA1ECC"/>
    <w:rsid w:val="00DA20B2"/>
    <w:rsid w:val="00DA3880"/>
    <w:rsid w:val="00DA5330"/>
    <w:rsid w:val="00DA5578"/>
    <w:rsid w:val="00DA5AD6"/>
    <w:rsid w:val="00DA5F63"/>
    <w:rsid w:val="00DA7B96"/>
    <w:rsid w:val="00DB0200"/>
    <w:rsid w:val="00DB1F3A"/>
    <w:rsid w:val="00DB6A6E"/>
    <w:rsid w:val="00DB71A3"/>
    <w:rsid w:val="00DB77A8"/>
    <w:rsid w:val="00DC012D"/>
    <w:rsid w:val="00DC0D87"/>
    <w:rsid w:val="00DC208B"/>
    <w:rsid w:val="00DC48BB"/>
    <w:rsid w:val="00DC4CE8"/>
    <w:rsid w:val="00DC56E2"/>
    <w:rsid w:val="00DC59F6"/>
    <w:rsid w:val="00DD07F9"/>
    <w:rsid w:val="00DD26C7"/>
    <w:rsid w:val="00DD632F"/>
    <w:rsid w:val="00DD68F9"/>
    <w:rsid w:val="00DD699C"/>
    <w:rsid w:val="00DD6C8E"/>
    <w:rsid w:val="00DD73A7"/>
    <w:rsid w:val="00DD748B"/>
    <w:rsid w:val="00DE1A4C"/>
    <w:rsid w:val="00DE4C4C"/>
    <w:rsid w:val="00DE559C"/>
    <w:rsid w:val="00DE615E"/>
    <w:rsid w:val="00DE6FF6"/>
    <w:rsid w:val="00DF0029"/>
    <w:rsid w:val="00DF04BA"/>
    <w:rsid w:val="00DF077C"/>
    <w:rsid w:val="00DF1712"/>
    <w:rsid w:val="00DF3DB4"/>
    <w:rsid w:val="00DF4F50"/>
    <w:rsid w:val="00DF591F"/>
    <w:rsid w:val="00E004D2"/>
    <w:rsid w:val="00E00649"/>
    <w:rsid w:val="00E01101"/>
    <w:rsid w:val="00E0111A"/>
    <w:rsid w:val="00E014D0"/>
    <w:rsid w:val="00E017D4"/>
    <w:rsid w:val="00E01D37"/>
    <w:rsid w:val="00E0220A"/>
    <w:rsid w:val="00E04DAF"/>
    <w:rsid w:val="00E056D3"/>
    <w:rsid w:val="00E06645"/>
    <w:rsid w:val="00E0695C"/>
    <w:rsid w:val="00E10B4D"/>
    <w:rsid w:val="00E11F28"/>
    <w:rsid w:val="00E12007"/>
    <w:rsid w:val="00E154A3"/>
    <w:rsid w:val="00E174C3"/>
    <w:rsid w:val="00E17E56"/>
    <w:rsid w:val="00E200A2"/>
    <w:rsid w:val="00E2232A"/>
    <w:rsid w:val="00E24191"/>
    <w:rsid w:val="00E2468A"/>
    <w:rsid w:val="00E24FFD"/>
    <w:rsid w:val="00E2590F"/>
    <w:rsid w:val="00E25F7F"/>
    <w:rsid w:val="00E263E2"/>
    <w:rsid w:val="00E27D30"/>
    <w:rsid w:val="00E30EEF"/>
    <w:rsid w:val="00E318DE"/>
    <w:rsid w:val="00E3290A"/>
    <w:rsid w:val="00E3330F"/>
    <w:rsid w:val="00E34649"/>
    <w:rsid w:val="00E34F42"/>
    <w:rsid w:val="00E36B7B"/>
    <w:rsid w:val="00E40533"/>
    <w:rsid w:val="00E42730"/>
    <w:rsid w:val="00E42982"/>
    <w:rsid w:val="00E43335"/>
    <w:rsid w:val="00E4346A"/>
    <w:rsid w:val="00E45E20"/>
    <w:rsid w:val="00E463D2"/>
    <w:rsid w:val="00E466B1"/>
    <w:rsid w:val="00E46B7D"/>
    <w:rsid w:val="00E526BE"/>
    <w:rsid w:val="00E527AE"/>
    <w:rsid w:val="00E52929"/>
    <w:rsid w:val="00E52E5A"/>
    <w:rsid w:val="00E53432"/>
    <w:rsid w:val="00E53F3A"/>
    <w:rsid w:val="00E553B3"/>
    <w:rsid w:val="00E556DA"/>
    <w:rsid w:val="00E565C9"/>
    <w:rsid w:val="00E56D90"/>
    <w:rsid w:val="00E575C2"/>
    <w:rsid w:val="00E60021"/>
    <w:rsid w:val="00E6085D"/>
    <w:rsid w:val="00E60BC5"/>
    <w:rsid w:val="00E610E9"/>
    <w:rsid w:val="00E6578B"/>
    <w:rsid w:val="00E66DCD"/>
    <w:rsid w:val="00E67286"/>
    <w:rsid w:val="00E67CD2"/>
    <w:rsid w:val="00E7006E"/>
    <w:rsid w:val="00E70967"/>
    <w:rsid w:val="00E7227F"/>
    <w:rsid w:val="00E731EA"/>
    <w:rsid w:val="00E737BC"/>
    <w:rsid w:val="00E73D68"/>
    <w:rsid w:val="00E74769"/>
    <w:rsid w:val="00E75211"/>
    <w:rsid w:val="00E758AC"/>
    <w:rsid w:val="00E75D29"/>
    <w:rsid w:val="00E812E1"/>
    <w:rsid w:val="00E817C4"/>
    <w:rsid w:val="00E81F69"/>
    <w:rsid w:val="00E83148"/>
    <w:rsid w:val="00E84344"/>
    <w:rsid w:val="00E85296"/>
    <w:rsid w:val="00E87C8E"/>
    <w:rsid w:val="00E90F76"/>
    <w:rsid w:val="00E91562"/>
    <w:rsid w:val="00E92CEB"/>
    <w:rsid w:val="00E94E2F"/>
    <w:rsid w:val="00E9519A"/>
    <w:rsid w:val="00E9698B"/>
    <w:rsid w:val="00E96DCB"/>
    <w:rsid w:val="00E9714C"/>
    <w:rsid w:val="00EA0825"/>
    <w:rsid w:val="00EA3065"/>
    <w:rsid w:val="00EA3597"/>
    <w:rsid w:val="00EA4E26"/>
    <w:rsid w:val="00EA60F0"/>
    <w:rsid w:val="00EA617C"/>
    <w:rsid w:val="00EA6A11"/>
    <w:rsid w:val="00EB0FED"/>
    <w:rsid w:val="00EB4588"/>
    <w:rsid w:val="00EB4BC2"/>
    <w:rsid w:val="00EB54A0"/>
    <w:rsid w:val="00EB57C6"/>
    <w:rsid w:val="00EB5D85"/>
    <w:rsid w:val="00EB6016"/>
    <w:rsid w:val="00EB68E6"/>
    <w:rsid w:val="00EB698D"/>
    <w:rsid w:val="00EC004E"/>
    <w:rsid w:val="00EC0BC6"/>
    <w:rsid w:val="00EC1E02"/>
    <w:rsid w:val="00EC2A05"/>
    <w:rsid w:val="00EC3A45"/>
    <w:rsid w:val="00EC401D"/>
    <w:rsid w:val="00EC5941"/>
    <w:rsid w:val="00EC787C"/>
    <w:rsid w:val="00EC7989"/>
    <w:rsid w:val="00EC7CF7"/>
    <w:rsid w:val="00ED0540"/>
    <w:rsid w:val="00ED0989"/>
    <w:rsid w:val="00ED26FA"/>
    <w:rsid w:val="00ED3206"/>
    <w:rsid w:val="00ED3A57"/>
    <w:rsid w:val="00ED47E0"/>
    <w:rsid w:val="00ED48D4"/>
    <w:rsid w:val="00ED6183"/>
    <w:rsid w:val="00ED71F5"/>
    <w:rsid w:val="00ED7DAA"/>
    <w:rsid w:val="00EE1D05"/>
    <w:rsid w:val="00EE3441"/>
    <w:rsid w:val="00EE34F2"/>
    <w:rsid w:val="00EE446E"/>
    <w:rsid w:val="00EE5EC1"/>
    <w:rsid w:val="00EE76EE"/>
    <w:rsid w:val="00EF03DB"/>
    <w:rsid w:val="00EF1095"/>
    <w:rsid w:val="00EF16A8"/>
    <w:rsid w:val="00EF34A6"/>
    <w:rsid w:val="00EF3A80"/>
    <w:rsid w:val="00EF50D3"/>
    <w:rsid w:val="00EF540B"/>
    <w:rsid w:val="00F003E2"/>
    <w:rsid w:val="00F00B37"/>
    <w:rsid w:val="00F01AF0"/>
    <w:rsid w:val="00F01DAC"/>
    <w:rsid w:val="00F02839"/>
    <w:rsid w:val="00F03A30"/>
    <w:rsid w:val="00F03AD7"/>
    <w:rsid w:val="00F040D1"/>
    <w:rsid w:val="00F052FA"/>
    <w:rsid w:val="00F05383"/>
    <w:rsid w:val="00F056B0"/>
    <w:rsid w:val="00F0667B"/>
    <w:rsid w:val="00F06AEC"/>
    <w:rsid w:val="00F07172"/>
    <w:rsid w:val="00F10295"/>
    <w:rsid w:val="00F1055A"/>
    <w:rsid w:val="00F1116F"/>
    <w:rsid w:val="00F11708"/>
    <w:rsid w:val="00F11726"/>
    <w:rsid w:val="00F12851"/>
    <w:rsid w:val="00F13CAD"/>
    <w:rsid w:val="00F1590C"/>
    <w:rsid w:val="00F15CF6"/>
    <w:rsid w:val="00F16352"/>
    <w:rsid w:val="00F21BD4"/>
    <w:rsid w:val="00F222D4"/>
    <w:rsid w:val="00F2369C"/>
    <w:rsid w:val="00F25038"/>
    <w:rsid w:val="00F25FE5"/>
    <w:rsid w:val="00F26AAA"/>
    <w:rsid w:val="00F303BA"/>
    <w:rsid w:val="00F3132E"/>
    <w:rsid w:val="00F313A8"/>
    <w:rsid w:val="00F337DA"/>
    <w:rsid w:val="00F338C2"/>
    <w:rsid w:val="00F33D61"/>
    <w:rsid w:val="00F3503A"/>
    <w:rsid w:val="00F3533D"/>
    <w:rsid w:val="00F3584C"/>
    <w:rsid w:val="00F35C59"/>
    <w:rsid w:val="00F40B1F"/>
    <w:rsid w:val="00F415C7"/>
    <w:rsid w:val="00F41A84"/>
    <w:rsid w:val="00F42F9D"/>
    <w:rsid w:val="00F43D11"/>
    <w:rsid w:val="00F448F2"/>
    <w:rsid w:val="00F4525C"/>
    <w:rsid w:val="00F45D12"/>
    <w:rsid w:val="00F509E6"/>
    <w:rsid w:val="00F528A8"/>
    <w:rsid w:val="00F52B48"/>
    <w:rsid w:val="00F53945"/>
    <w:rsid w:val="00F53A4D"/>
    <w:rsid w:val="00F550CB"/>
    <w:rsid w:val="00F57C3B"/>
    <w:rsid w:val="00F61DD8"/>
    <w:rsid w:val="00F6213D"/>
    <w:rsid w:val="00F62A2B"/>
    <w:rsid w:val="00F62B02"/>
    <w:rsid w:val="00F63257"/>
    <w:rsid w:val="00F634AE"/>
    <w:rsid w:val="00F64D8C"/>
    <w:rsid w:val="00F6612E"/>
    <w:rsid w:val="00F6677E"/>
    <w:rsid w:val="00F7157A"/>
    <w:rsid w:val="00F71B29"/>
    <w:rsid w:val="00F73F90"/>
    <w:rsid w:val="00F7789F"/>
    <w:rsid w:val="00F77F74"/>
    <w:rsid w:val="00F82CC1"/>
    <w:rsid w:val="00F82E64"/>
    <w:rsid w:val="00F834DF"/>
    <w:rsid w:val="00F83916"/>
    <w:rsid w:val="00F842A3"/>
    <w:rsid w:val="00F84B24"/>
    <w:rsid w:val="00F86764"/>
    <w:rsid w:val="00F90A1B"/>
    <w:rsid w:val="00F911A8"/>
    <w:rsid w:val="00F919CD"/>
    <w:rsid w:val="00F93053"/>
    <w:rsid w:val="00F93F9B"/>
    <w:rsid w:val="00F940EE"/>
    <w:rsid w:val="00F941BD"/>
    <w:rsid w:val="00F94E05"/>
    <w:rsid w:val="00F961A8"/>
    <w:rsid w:val="00F9622D"/>
    <w:rsid w:val="00FA14BE"/>
    <w:rsid w:val="00FA17C9"/>
    <w:rsid w:val="00FA21E3"/>
    <w:rsid w:val="00FA2866"/>
    <w:rsid w:val="00FA35D6"/>
    <w:rsid w:val="00FA35F8"/>
    <w:rsid w:val="00FA49AC"/>
    <w:rsid w:val="00FA4D90"/>
    <w:rsid w:val="00FA5632"/>
    <w:rsid w:val="00FA7C8A"/>
    <w:rsid w:val="00FA7CE2"/>
    <w:rsid w:val="00FB0D45"/>
    <w:rsid w:val="00FB21CC"/>
    <w:rsid w:val="00FB4E76"/>
    <w:rsid w:val="00FB64CB"/>
    <w:rsid w:val="00FC0FEA"/>
    <w:rsid w:val="00FC1620"/>
    <w:rsid w:val="00FC2D20"/>
    <w:rsid w:val="00FC4AAA"/>
    <w:rsid w:val="00FC4AD3"/>
    <w:rsid w:val="00FC619F"/>
    <w:rsid w:val="00FC630F"/>
    <w:rsid w:val="00FC6A62"/>
    <w:rsid w:val="00FC6FB2"/>
    <w:rsid w:val="00FC7DDC"/>
    <w:rsid w:val="00FC7F7E"/>
    <w:rsid w:val="00FD0F2A"/>
    <w:rsid w:val="00FD1690"/>
    <w:rsid w:val="00FD2D61"/>
    <w:rsid w:val="00FD452D"/>
    <w:rsid w:val="00FD4E17"/>
    <w:rsid w:val="00FD5846"/>
    <w:rsid w:val="00FD624C"/>
    <w:rsid w:val="00FD6457"/>
    <w:rsid w:val="00FD70BC"/>
    <w:rsid w:val="00FD763F"/>
    <w:rsid w:val="00FE0F1C"/>
    <w:rsid w:val="00FE0FFA"/>
    <w:rsid w:val="00FE1AFA"/>
    <w:rsid w:val="00FE1F6C"/>
    <w:rsid w:val="00FE226C"/>
    <w:rsid w:val="00FE24BD"/>
    <w:rsid w:val="00FE3AE0"/>
    <w:rsid w:val="00FE443E"/>
    <w:rsid w:val="00FE4E37"/>
    <w:rsid w:val="00FE50CD"/>
    <w:rsid w:val="00FE626A"/>
    <w:rsid w:val="00FF023D"/>
    <w:rsid w:val="00FF1DB3"/>
    <w:rsid w:val="00FF5C7F"/>
    <w:rsid w:val="00FF67C5"/>
    <w:rsid w:val="00FF70AD"/>
    <w:rsid w:val="00FF7A3F"/>
    <w:rsid w:val="00FF7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091B7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autoSpaceDE w:val="0"/>
      <w:autoSpaceDN w:val="0"/>
      <w:spacing w:line="360" w:lineRule="auto"/>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autoSpaceDE w:val="0"/>
      <w:autoSpaceDN w:val="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pPr>
      <w:keepNext/>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paragraph" w:styleId="Title">
    <w:name w:val="Title"/>
    <w:basedOn w:val="Normal"/>
    <w:link w:val="TitleChar"/>
    <w:uiPriority w:val="10"/>
    <w:qFormat/>
    <w:pPr>
      <w:autoSpaceDE w:val="0"/>
      <w:autoSpaceDN w:val="0"/>
      <w:jc w:val="center"/>
    </w:pPr>
    <w:rPr>
      <w:rFonts w:ascii="Cambria" w:hAnsi="Cambria"/>
      <w:b/>
      <w:bCs/>
      <w:kern w:val="28"/>
      <w:sz w:val="32"/>
      <w:szCs w:val="32"/>
      <w:lang w:val="x-none" w:eastAsia="x-none"/>
    </w:rPr>
  </w:style>
  <w:style w:type="character" w:customStyle="1" w:styleId="TitleChar">
    <w:name w:val="Title Char"/>
    <w:link w:val="Title"/>
    <w:uiPriority w:val="10"/>
    <w:locked/>
    <w:rPr>
      <w:rFonts w:ascii="Cambria" w:eastAsia="Times New Roman" w:hAnsi="Cambria" w:cs="Times New Roman"/>
      <w:b/>
      <w:bCs/>
      <w:kern w:val="28"/>
      <w:sz w:val="32"/>
      <w:szCs w:val="32"/>
    </w:rPr>
  </w:style>
  <w:style w:type="paragraph" w:styleId="BodyText2">
    <w:name w:val="Body Text 2"/>
    <w:basedOn w:val="Normal"/>
    <w:link w:val="BodyText2Char"/>
    <w:uiPriority w:val="99"/>
    <w:pPr>
      <w:autoSpaceDE w:val="0"/>
      <w:autoSpaceDN w:val="0"/>
      <w:ind w:left="720"/>
    </w:pPr>
    <w:rPr>
      <w:lang w:val="x-none" w:eastAsia="x-none"/>
    </w:rPr>
  </w:style>
  <w:style w:type="character" w:customStyle="1" w:styleId="BodyText2Char">
    <w:name w:val="Body Text 2 Char"/>
    <w:link w:val="BodyText2"/>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autoSpaceDE w:val="0"/>
      <w:autoSpaceDN w:val="0"/>
    </w:pPr>
    <w:rPr>
      <w:lang w:val="x-none" w:eastAsia="x-none"/>
    </w:r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Pr>
      <w:rFonts w:cs="Times New Roman"/>
    </w:rPr>
  </w:style>
  <w:style w:type="paragraph" w:styleId="Header">
    <w:name w:val="header"/>
    <w:basedOn w:val="Normal"/>
    <w:link w:val="HeaderChar"/>
    <w:uiPriority w:val="99"/>
    <w:pPr>
      <w:tabs>
        <w:tab w:val="center" w:pos="4320"/>
        <w:tab w:val="right" w:pos="8640"/>
      </w:tabs>
      <w:autoSpaceDE w:val="0"/>
      <w:autoSpaceDN w:val="0"/>
    </w:pPr>
    <w:rPr>
      <w:lang w:val="x-none" w:eastAsia="x-none"/>
    </w:rPr>
  </w:style>
  <w:style w:type="character" w:customStyle="1" w:styleId="HeaderChar">
    <w:name w:val="Header Char"/>
    <w:link w:val="Header"/>
    <w:uiPriority w:val="99"/>
    <w:semiHidden/>
    <w:locked/>
    <w:rPr>
      <w:rFonts w:cs="Times New Roman"/>
      <w:sz w:val="24"/>
      <w:szCs w:val="24"/>
    </w:rPr>
  </w:style>
  <w:style w:type="paragraph" w:styleId="BodyTextIndent2">
    <w:name w:val="Body Text Indent 2"/>
    <w:basedOn w:val="Normal"/>
    <w:link w:val="BodyTextIndent2Char"/>
    <w:uiPriority w:val="99"/>
    <w:pPr>
      <w:autoSpaceDE w:val="0"/>
      <w:autoSpaceDN w:val="0"/>
      <w:ind w:left="540"/>
    </w:pPr>
    <w:rPr>
      <w:lang w:val="x-none" w:eastAsia="x-none"/>
    </w:rPr>
  </w:style>
  <w:style w:type="character" w:customStyle="1" w:styleId="BodyTextIndent2Char">
    <w:name w:val="Body Text Indent 2 Char"/>
    <w:link w:val="BodyTextIndent2"/>
    <w:uiPriority w:val="99"/>
    <w:semiHidden/>
    <w:locked/>
    <w:rPr>
      <w:rFonts w:cs="Times New Roman"/>
      <w:sz w:val="24"/>
      <w:szCs w:val="24"/>
    </w:rPr>
  </w:style>
  <w:style w:type="paragraph" w:styleId="BodyTextIndent3">
    <w:name w:val="Body Text Indent 3"/>
    <w:basedOn w:val="Normal"/>
    <w:link w:val="BodyTextIndent3Char"/>
    <w:uiPriority w:val="99"/>
    <w:pPr>
      <w:autoSpaceDE w:val="0"/>
      <w:autoSpaceDN w:val="0"/>
      <w:ind w:left="360"/>
    </w:pPr>
    <w:rPr>
      <w:sz w:val="16"/>
      <w:szCs w:val="16"/>
      <w:lang w:val="x-none" w:eastAsia="x-none"/>
    </w:rPr>
  </w:style>
  <w:style w:type="character" w:customStyle="1" w:styleId="BodyTextIndent3Char">
    <w:name w:val="Body Text Indent 3 Char"/>
    <w:link w:val="BodyTextIndent3"/>
    <w:uiPriority w:val="99"/>
    <w:semiHidden/>
    <w:locked/>
    <w:rPr>
      <w:rFonts w:cs="Times New Roman"/>
      <w:sz w:val="16"/>
      <w:szCs w:val="16"/>
    </w:rPr>
  </w:style>
  <w:style w:type="character" w:styleId="CommentReference">
    <w:name w:val="annotation reference"/>
    <w:uiPriority w:val="99"/>
    <w:unhideWhenUsed/>
    <w:rsid w:val="00FD0D7D"/>
    <w:rPr>
      <w:sz w:val="16"/>
      <w:szCs w:val="16"/>
    </w:rPr>
  </w:style>
  <w:style w:type="paragraph" w:styleId="CommentText">
    <w:name w:val="annotation text"/>
    <w:basedOn w:val="Normal"/>
    <w:link w:val="CommentTextChar"/>
    <w:uiPriority w:val="99"/>
    <w:unhideWhenUsed/>
    <w:rsid w:val="00FD0D7D"/>
    <w:rPr>
      <w:sz w:val="20"/>
      <w:szCs w:val="20"/>
    </w:rPr>
  </w:style>
  <w:style w:type="character" w:customStyle="1" w:styleId="CommentTextChar">
    <w:name w:val="Comment Text Char"/>
    <w:basedOn w:val="DefaultParagraphFont"/>
    <w:link w:val="CommentText"/>
    <w:uiPriority w:val="99"/>
    <w:rsid w:val="00FD0D7D"/>
  </w:style>
  <w:style w:type="paragraph" w:styleId="CommentSubject">
    <w:name w:val="annotation subject"/>
    <w:basedOn w:val="CommentText"/>
    <w:next w:val="CommentText"/>
    <w:link w:val="CommentSubjectChar"/>
    <w:uiPriority w:val="99"/>
    <w:semiHidden/>
    <w:unhideWhenUsed/>
    <w:rsid w:val="00FD0D7D"/>
    <w:rPr>
      <w:b/>
      <w:bCs/>
      <w:lang w:val="x-none" w:eastAsia="x-none"/>
    </w:rPr>
  </w:style>
  <w:style w:type="character" w:customStyle="1" w:styleId="CommentSubjectChar">
    <w:name w:val="Comment Subject Char"/>
    <w:link w:val="CommentSubject"/>
    <w:uiPriority w:val="99"/>
    <w:semiHidden/>
    <w:rsid w:val="00FD0D7D"/>
    <w:rPr>
      <w:b/>
      <w:bCs/>
    </w:rPr>
  </w:style>
  <w:style w:type="paragraph" w:styleId="BalloonText">
    <w:name w:val="Balloon Text"/>
    <w:basedOn w:val="Normal"/>
    <w:link w:val="BalloonTextChar"/>
    <w:uiPriority w:val="99"/>
    <w:semiHidden/>
    <w:unhideWhenUsed/>
    <w:rsid w:val="00FD0D7D"/>
    <w:rPr>
      <w:rFonts w:ascii="Tahoma" w:hAnsi="Tahoma"/>
      <w:sz w:val="16"/>
      <w:szCs w:val="16"/>
      <w:lang w:val="x-none" w:eastAsia="x-none"/>
    </w:rPr>
  </w:style>
  <w:style w:type="character" w:customStyle="1" w:styleId="BalloonTextChar">
    <w:name w:val="Balloon Text Char"/>
    <w:link w:val="BalloonText"/>
    <w:uiPriority w:val="99"/>
    <w:semiHidden/>
    <w:rsid w:val="00FD0D7D"/>
    <w:rPr>
      <w:rFonts w:ascii="Tahoma" w:hAnsi="Tahoma" w:cs="Tahoma"/>
      <w:sz w:val="16"/>
      <w:szCs w:val="16"/>
    </w:rPr>
  </w:style>
  <w:style w:type="paragraph" w:styleId="Revision">
    <w:name w:val="Revision"/>
    <w:hidden/>
    <w:uiPriority w:val="99"/>
    <w:semiHidden/>
    <w:rsid w:val="0047319D"/>
    <w:rPr>
      <w:sz w:val="24"/>
      <w:szCs w:val="24"/>
    </w:rPr>
  </w:style>
  <w:style w:type="table" w:styleId="TableGrid">
    <w:name w:val="Table Grid"/>
    <w:basedOn w:val="TableNormal"/>
    <w:uiPriority w:val="59"/>
    <w:rsid w:val="00612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44E47"/>
    <w:rPr>
      <w:color w:val="0000FF"/>
      <w:u w:val="single"/>
    </w:rPr>
  </w:style>
  <w:style w:type="character" w:styleId="FollowedHyperlink">
    <w:name w:val="FollowedHyperlink"/>
    <w:uiPriority w:val="99"/>
    <w:semiHidden/>
    <w:unhideWhenUsed/>
    <w:rsid w:val="00A25135"/>
    <w:rPr>
      <w:color w:val="800080"/>
      <w:u w:val="single"/>
    </w:rPr>
  </w:style>
  <w:style w:type="paragraph" w:customStyle="1" w:styleId="BodyText1CharChar">
    <w:name w:val="Body Text1 Char Char"/>
    <w:basedOn w:val="Normal"/>
    <w:link w:val="BodyText1CharCharChar1"/>
    <w:rsid w:val="00367934"/>
    <w:rPr>
      <w:rFonts w:ascii="Arial" w:hAnsi="Arial"/>
      <w:sz w:val="22"/>
      <w:szCs w:val="28"/>
    </w:rPr>
  </w:style>
  <w:style w:type="character" w:customStyle="1" w:styleId="BodyText1CharCharChar1">
    <w:name w:val="Body Text1 Char Char Char1"/>
    <w:link w:val="BodyText1CharChar"/>
    <w:rsid w:val="00367934"/>
    <w:rPr>
      <w:rFonts w:ascii="Arial" w:hAnsi="Arial"/>
      <w:sz w:val="22"/>
      <w:szCs w:val="28"/>
    </w:rPr>
  </w:style>
  <w:style w:type="paragraph" w:customStyle="1" w:styleId="ReferencesEntry">
    <w:name w:val="References Entry"/>
    <w:basedOn w:val="Normal"/>
    <w:link w:val="ReferencesEntryChar"/>
    <w:autoRedefine/>
    <w:qFormat/>
    <w:rsid w:val="003408F9"/>
    <w:pPr>
      <w:spacing w:after="240"/>
      <w:ind w:left="720" w:hanging="720"/>
    </w:pPr>
    <w:rPr>
      <w:szCs w:val="20"/>
    </w:rPr>
  </w:style>
  <w:style w:type="character" w:customStyle="1" w:styleId="ReferencesEntryChar">
    <w:name w:val="References Entry Char"/>
    <w:link w:val="ReferencesEntry"/>
    <w:rsid w:val="003408F9"/>
    <w:rPr>
      <w:sz w:val="24"/>
    </w:rPr>
  </w:style>
  <w:style w:type="character" w:customStyle="1" w:styleId="italic">
    <w:name w:val="italic"/>
    <w:rsid w:val="006F37F3"/>
  </w:style>
  <w:style w:type="character" w:styleId="Strong">
    <w:name w:val="Strong"/>
    <w:uiPriority w:val="22"/>
    <w:qFormat/>
    <w:rsid w:val="00A628FB"/>
    <w:rPr>
      <w:b/>
      <w:bCs/>
    </w:rPr>
  </w:style>
  <w:style w:type="paragraph" w:styleId="ListParagraph">
    <w:name w:val="List Paragraph"/>
    <w:basedOn w:val="Normal"/>
    <w:uiPriority w:val="34"/>
    <w:qFormat/>
    <w:rsid w:val="00A628FB"/>
    <w:pPr>
      <w:spacing w:after="200" w:line="276" w:lineRule="auto"/>
      <w:ind w:left="720"/>
      <w:contextualSpacing/>
    </w:pPr>
    <w:rPr>
      <w:rFonts w:ascii="Calibri" w:eastAsia="ＭＳ 明朝" w:hAnsi="Calibri"/>
      <w:sz w:val="22"/>
      <w:szCs w:val="22"/>
    </w:rPr>
  </w:style>
  <w:style w:type="character" w:customStyle="1" w:styleId="a">
    <w:name w:val="a"/>
    <w:rsid w:val="004E6F79"/>
  </w:style>
  <w:style w:type="character" w:customStyle="1" w:styleId="l6">
    <w:name w:val="l6"/>
    <w:rsid w:val="004E6F79"/>
  </w:style>
  <w:style w:type="paragraph" w:styleId="NormalWeb">
    <w:name w:val="Normal (Web)"/>
    <w:basedOn w:val="Normal"/>
    <w:uiPriority w:val="99"/>
    <w:semiHidden/>
    <w:unhideWhenUsed/>
    <w:rsid w:val="00351914"/>
    <w:pPr>
      <w:spacing w:before="100" w:beforeAutospacing="1" w:after="100" w:afterAutospacing="1"/>
    </w:pPr>
    <w:rPr>
      <w:rFonts w:ascii="Times" w:hAnsi="Times"/>
      <w:sz w:val="20"/>
      <w:szCs w:val="20"/>
    </w:rPr>
  </w:style>
  <w:style w:type="character" w:customStyle="1" w:styleId="citationsource">
    <w:name w:val="citationsource"/>
    <w:rsid w:val="00A15200"/>
  </w:style>
  <w:style w:type="character" w:customStyle="1" w:styleId="citationvolume">
    <w:name w:val="citationvolume"/>
    <w:rsid w:val="00A15200"/>
  </w:style>
  <w:style w:type="character" w:customStyle="1" w:styleId="citationissue">
    <w:name w:val="citationissue"/>
    <w:rsid w:val="00A15200"/>
  </w:style>
  <w:style w:type="paragraph" w:styleId="FootnoteText">
    <w:name w:val="footnote text"/>
    <w:basedOn w:val="Normal"/>
    <w:link w:val="FootnoteTextChar"/>
    <w:uiPriority w:val="99"/>
    <w:unhideWhenUsed/>
    <w:rsid w:val="000F5F4A"/>
  </w:style>
  <w:style w:type="character" w:customStyle="1" w:styleId="FootnoteTextChar">
    <w:name w:val="Footnote Text Char"/>
    <w:link w:val="FootnoteText"/>
    <w:uiPriority w:val="99"/>
    <w:rsid w:val="000F5F4A"/>
    <w:rPr>
      <w:sz w:val="24"/>
      <w:szCs w:val="24"/>
    </w:rPr>
  </w:style>
  <w:style w:type="character" w:styleId="FootnoteReference">
    <w:name w:val="footnote reference"/>
    <w:uiPriority w:val="99"/>
    <w:unhideWhenUsed/>
    <w:rsid w:val="000F5F4A"/>
    <w:rPr>
      <w:vertAlign w:val="superscript"/>
    </w:rPr>
  </w:style>
  <w:style w:type="character" w:styleId="HTMLCite">
    <w:name w:val="HTML Cite"/>
    <w:uiPriority w:val="99"/>
    <w:semiHidden/>
    <w:unhideWhenUsed/>
    <w:rsid w:val="00485D08"/>
    <w:rPr>
      <w:i/>
      <w:iCs/>
    </w:rPr>
  </w:style>
  <w:style w:type="character" w:customStyle="1" w:styleId="emphasistypeitalic">
    <w:name w:val="emphasistypeitalic"/>
    <w:rsid w:val="009377F6"/>
  </w:style>
  <w:style w:type="character" w:customStyle="1" w:styleId="externalref">
    <w:name w:val="externalref"/>
    <w:rsid w:val="009377F6"/>
  </w:style>
  <w:style w:type="character" w:customStyle="1" w:styleId="refsource">
    <w:name w:val="refsource"/>
    <w:rsid w:val="009377F6"/>
  </w:style>
  <w:style w:type="character" w:styleId="Emphasis">
    <w:name w:val="Emphasis"/>
    <w:uiPriority w:val="20"/>
    <w:qFormat/>
    <w:rsid w:val="005062D3"/>
    <w:rPr>
      <w:i/>
      <w:iCs/>
    </w:rPr>
  </w:style>
  <w:style w:type="character" w:customStyle="1" w:styleId="goohl3">
    <w:name w:val="goohl3"/>
    <w:rsid w:val="00387AB0"/>
  </w:style>
  <w:style w:type="character" w:customStyle="1" w:styleId="citationauthor">
    <w:name w:val="citationauthor"/>
    <w:rsid w:val="00DA5AD6"/>
  </w:style>
  <w:style w:type="character" w:customStyle="1" w:styleId="citationdate">
    <w:name w:val="citationdate"/>
    <w:rsid w:val="00DA5AD6"/>
  </w:style>
  <w:style w:type="character" w:customStyle="1" w:styleId="citationarticleorsectiontitle">
    <w:name w:val="citationarticleorsectiontitle"/>
    <w:rsid w:val="00DA5AD6"/>
  </w:style>
  <w:style w:type="character" w:customStyle="1" w:styleId="citationissn">
    <w:name w:val="citationissn"/>
    <w:rsid w:val="00DA5AD6"/>
  </w:style>
  <w:style w:type="character" w:customStyle="1" w:styleId="citationspagelabel">
    <w:name w:val="citationspagelabel"/>
    <w:rsid w:val="00DA5AD6"/>
  </w:style>
  <w:style w:type="character" w:customStyle="1" w:styleId="citationspagevalue">
    <w:name w:val="citationspagevalue"/>
    <w:rsid w:val="00DA5AD6"/>
  </w:style>
  <w:style w:type="character" w:customStyle="1" w:styleId="over">
    <w:name w:val="over"/>
    <w:rsid w:val="008C3474"/>
  </w:style>
  <w:style w:type="paragraph" w:customStyle="1" w:styleId="Default">
    <w:name w:val="Default"/>
    <w:rsid w:val="00707BA2"/>
    <w:pPr>
      <w:widowControl w:val="0"/>
      <w:autoSpaceDE w:val="0"/>
      <w:autoSpaceDN w:val="0"/>
      <w:adjustRightInd w:val="0"/>
    </w:pPr>
    <w:rPr>
      <w:rFonts w:ascii="Calibri" w:eastAsia="ＭＳ 明朝" w:hAnsi="Calibri" w:cs="Calibr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autoSpaceDE w:val="0"/>
      <w:autoSpaceDN w:val="0"/>
      <w:spacing w:line="360" w:lineRule="auto"/>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autoSpaceDE w:val="0"/>
      <w:autoSpaceDN w:val="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pPr>
      <w:keepNext/>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paragraph" w:styleId="Title">
    <w:name w:val="Title"/>
    <w:basedOn w:val="Normal"/>
    <w:link w:val="TitleChar"/>
    <w:uiPriority w:val="10"/>
    <w:qFormat/>
    <w:pPr>
      <w:autoSpaceDE w:val="0"/>
      <w:autoSpaceDN w:val="0"/>
      <w:jc w:val="center"/>
    </w:pPr>
    <w:rPr>
      <w:rFonts w:ascii="Cambria" w:hAnsi="Cambria"/>
      <w:b/>
      <w:bCs/>
      <w:kern w:val="28"/>
      <w:sz w:val="32"/>
      <w:szCs w:val="32"/>
      <w:lang w:val="x-none" w:eastAsia="x-none"/>
    </w:rPr>
  </w:style>
  <w:style w:type="character" w:customStyle="1" w:styleId="TitleChar">
    <w:name w:val="Title Char"/>
    <w:link w:val="Title"/>
    <w:uiPriority w:val="10"/>
    <w:locked/>
    <w:rPr>
      <w:rFonts w:ascii="Cambria" w:eastAsia="Times New Roman" w:hAnsi="Cambria" w:cs="Times New Roman"/>
      <w:b/>
      <w:bCs/>
      <w:kern w:val="28"/>
      <w:sz w:val="32"/>
      <w:szCs w:val="32"/>
    </w:rPr>
  </w:style>
  <w:style w:type="paragraph" w:styleId="BodyText2">
    <w:name w:val="Body Text 2"/>
    <w:basedOn w:val="Normal"/>
    <w:link w:val="BodyText2Char"/>
    <w:uiPriority w:val="99"/>
    <w:pPr>
      <w:autoSpaceDE w:val="0"/>
      <w:autoSpaceDN w:val="0"/>
      <w:ind w:left="720"/>
    </w:pPr>
    <w:rPr>
      <w:lang w:val="x-none" w:eastAsia="x-none"/>
    </w:rPr>
  </w:style>
  <w:style w:type="character" w:customStyle="1" w:styleId="BodyText2Char">
    <w:name w:val="Body Text 2 Char"/>
    <w:link w:val="BodyText2"/>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autoSpaceDE w:val="0"/>
      <w:autoSpaceDN w:val="0"/>
    </w:pPr>
    <w:rPr>
      <w:lang w:val="x-none" w:eastAsia="x-none"/>
    </w:r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Pr>
      <w:rFonts w:cs="Times New Roman"/>
    </w:rPr>
  </w:style>
  <w:style w:type="paragraph" w:styleId="Header">
    <w:name w:val="header"/>
    <w:basedOn w:val="Normal"/>
    <w:link w:val="HeaderChar"/>
    <w:uiPriority w:val="99"/>
    <w:pPr>
      <w:tabs>
        <w:tab w:val="center" w:pos="4320"/>
        <w:tab w:val="right" w:pos="8640"/>
      </w:tabs>
      <w:autoSpaceDE w:val="0"/>
      <w:autoSpaceDN w:val="0"/>
    </w:pPr>
    <w:rPr>
      <w:lang w:val="x-none" w:eastAsia="x-none"/>
    </w:rPr>
  </w:style>
  <w:style w:type="character" w:customStyle="1" w:styleId="HeaderChar">
    <w:name w:val="Header Char"/>
    <w:link w:val="Header"/>
    <w:uiPriority w:val="99"/>
    <w:semiHidden/>
    <w:locked/>
    <w:rPr>
      <w:rFonts w:cs="Times New Roman"/>
      <w:sz w:val="24"/>
      <w:szCs w:val="24"/>
    </w:rPr>
  </w:style>
  <w:style w:type="paragraph" w:styleId="BodyTextIndent2">
    <w:name w:val="Body Text Indent 2"/>
    <w:basedOn w:val="Normal"/>
    <w:link w:val="BodyTextIndent2Char"/>
    <w:uiPriority w:val="99"/>
    <w:pPr>
      <w:autoSpaceDE w:val="0"/>
      <w:autoSpaceDN w:val="0"/>
      <w:ind w:left="540"/>
    </w:pPr>
    <w:rPr>
      <w:lang w:val="x-none" w:eastAsia="x-none"/>
    </w:rPr>
  </w:style>
  <w:style w:type="character" w:customStyle="1" w:styleId="BodyTextIndent2Char">
    <w:name w:val="Body Text Indent 2 Char"/>
    <w:link w:val="BodyTextIndent2"/>
    <w:uiPriority w:val="99"/>
    <w:semiHidden/>
    <w:locked/>
    <w:rPr>
      <w:rFonts w:cs="Times New Roman"/>
      <w:sz w:val="24"/>
      <w:szCs w:val="24"/>
    </w:rPr>
  </w:style>
  <w:style w:type="paragraph" w:styleId="BodyTextIndent3">
    <w:name w:val="Body Text Indent 3"/>
    <w:basedOn w:val="Normal"/>
    <w:link w:val="BodyTextIndent3Char"/>
    <w:uiPriority w:val="99"/>
    <w:pPr>
      <w:autoSpaceDE w:val="0"/>
      <w:autoSpaceDN w:val="0"/>
      <w:ind w:left="360"/>
    </w:pPr>
    <w:rPr>
      <w:sz w:val="16"/>
      <w:szCs w:val="16"/>
      <w:lang w:val="x-none" w:eastAsia="x-none"/>
    </w:rPr>
  </w:style>
  <w:style w:type="character" w:customStyle="1" w:styleId="BodyTextIndent3Char">
    <w:name w:val="Body Text Indent 3 Char"/>
    <w:link w:val="BodyTextIndent3"/>
    <w:uiPriority w:val="99"/>
    <w:semiHidden/>
    <w:locked/>
    <w:rPr>
      <w:rFonts w:cs="Times New Roman"/>
      <w:sz w:val="16"/>
      <w:szCs w:val="16"/>
    </w:rPr>
  </w:style>
  <w:style w:type="character" w:styleId="CommentReference">
    <w:name w:val="annotation reference"/>
    <w:uiPriority w:val="99"/>
    <w:unhideWhenUsed/>
    <w:rsid w:val="00FD0D7D"/>
    <w:rPr>
      <w:sz w:val="16"/>
      <w:szCs w:val="16"/>
    </w:rPr>
  </w:style>
  <w:style w:type="paragraph" w:styleId="CommentText">
    <w:name w:val="annotation text"/>
    <w:basedOn w:val="Normal"/>
    <w:link w:val="CommentTextChar"/>
    <w:uiPriority w:val="99"/>
    <w:unhideWhenUsed/>
    <w:rsid w:val="00FD0D7D"/>
    <w:rPr>
      <w:sz w:val="20"/>
      <w:szCs w:val="20"/>
    </w:rPr>
  </w:style>
  <w:style w:type="character" w:customStyle="1" w:styleId="CommentTextChar">
    <w:name w:val="Comment Text Char"/>
    <w:basedOn w:val="DefaultParagraphFont"/>
    <w:link w:val="CommentText"/>
    <w:uiPriority w:val="99"/>
    <w:rsid w:val="00FD0D7D"/>
  </w:style>
  <w:style w:type="paragraph" w:styleId="CommentSubject">
    <w:name w:val="annotation subject"/>
    <w:basedOn w:val="CommentText"/>
    <w:next w:val="CommentText"/>
    <w:link w:val="CommentSubjectChar"/>
    <w:uiPriority w:val="99"/>
    <w:semiHidden/>
    <w:unhideWhenUsed/>
    <w:rsid w:val="00FD0D7D"/>
    <w:rPr>
      <w:b/>
      <w:bCs/>
      <w:lang w:val="x-none" w:eastAsia="x-none"/>
    </w:rPr>
  </w:style>
  <w:style w:type="character" w:customStyle="1" w:styleId="CommentSubjectChar">
    <w:name w:val="Comment Subject Char"/>
    <w:link w:val="CommentSubject"/>
    <w:uiPriority w:val="99"/>
    <w:semiHidden/>
    <w:rsid w:val="00FD0D7D"/>
    <w:rPr>
      <w:b/>
      <w:bCs/>
    </w:rPr>
  </w:style>
  <w:style w:type="paragraph" w:styleId="BalloonText">
    <w:name w:val="Balloon Text"/>
    <w:basedOn w:val="Normal"/>
    <w:link w:val="BalloonTextChar"/>
    <w:uiPriority w:val="99"/>
    <w:semiHidden/>
    <w:unhideWhenUsed/>
    <w:rsid w:val="00FD0D7D"/>
    <w:rPr>
      <w:rFonts w:ascii="Tahoma" w:hAnsi="Tahoma"/>
      <w:sz w:val="16"/>
      <w:szCs w:val="16"/>
      <w:lang w:val="x-none" w:eastAsia="x-none"/>
    </w:rPr>
  </w:style>
  <w:style w:type="character" w:customStyle="1" w:styleId="BalloonTextChar">
    <w:name w:val="Balloon Text Char"/>
    <w:link w:val="BalloonText"/>
    <w:uiPriority w:val="99"/>
    <w:semiHidden/>
    <w:rsid w:val="00FD0D7D"/>
    <w:rPr>
      <w:rFonts w:ascii="Tahoma" w:hAnsi="Tahoma" w:cs="Tahoma"/>
      <w:sz w:val="16"/>
      <w:szCs w:val="16"/>
    </w:rPr>
  </w:style>
  <w:style w:type="paragraph" w:styleId="Revision">
    <w:name w:val="Revision"/>
    <w:hidden/>
    <w:uiPriority w:val="99"/>
    <w:semiHidden/>
    <w:rsid w:val="0047319D"/>
    <w:rPr>
      <w:sz w:val="24"/>
      <w:szCs w:val="24"/>
    </w:rPr>
  </w:style>
  <w:style w:type="table" w:styleId="TableGrid">
    <w:name w:val="Table Grid"/>
    <w:basedOn w:val="TableNormal"/>
    <w:uiPriority w:val="59"/>
    <w:rsid w:val="00612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44E47"/>
    <w:rPr>
      <w:color w:val="0000FF"/>
      <w:u w:val="single"/>
    </w:rPr>
  </w:style>
  <w:style w:type="character" w:styleId="FollowedHyperlink">
    <w:name w:val="FollowedHyperlink"/>
    <w:uiPriority w:val="99"/>
    <w:semiHidden/>
    <w:unhideWhenUsed/>
    <w:rsid w:val="00A25135"/>
    <w:rPr>
      <w:color w:val="800080"/>
      <w:u w:val="single"/>
    </w:rPr>
  </w:style>
  <w:style w:type="paragraph" w:customStyle="1" w:styleId="BodyText1CharChar">
    <w:name w:val="Body Text1 Char Char"/>
    <w:basedOn w:val="Normal"/>
    <w:link w:val="BodyText1CharCharChar1"/>
    <w:rsid w:val="00367934"/>
    <w:rPr>
      <w:rFonts w:ascii="Arial" w:hAnsi="Arial"/>
      <w:sz w:val="22"/>
      <w:szCs w:val="28"/>
    </w:rPr>
  </w:style>
  <w:style w:type="character" w:customStyle="1" w:styleId="BodyText1CharCharChar1">
    <w:name w:val="Body Text1 Char Char Char1"/>
    <w:link w:val="BodyText1CharChar"/>
    <w:rsid w:val="00367934"/>
    <w:rPr>
      <w:rFonts w:ascii="Arial" w:hAnsi="Arial"/>
      <w:sz w:val="22"/>
      <w:szCs w:val="28"/>
    </w:rPr>
  </w:style>
  <w:style w:type="paragraph" w:customStyle="1" w:styleId="ReferencesEntry">
    <w:name w:val="References Entry"/>
    <w:basedOn w:val="Normal"/>
    <w:link w:val="ReferencesEntryChar"/>
    <w:autoRedefine/>
    <w:qFormat/>
    <w:rsid w:val="003408F9"/>
    <w:pPr>
      <w:spacing w:after="240"/>
      <w:ind w:left="720" w:hanging="720"/>
    </w:pPr>
    <w:rPr>
      <w:szCs w:val="20"/>
    </w:rPr>
  </w:style>
  <w:style w:type="character" w:customStyle="1" w:styleId="ReferencesEntryChar">
    <w:name w:val="References Entry Char"/>
    <w:link w:val="ReferencesEntry"/>
    <w:rsid w:val="003408F9"/>
    <w:rPr>
      <w:sz w:val="24"/>
    </w:rPr>
  </w:style>
  <w:style w:type="character" w:customStyle="1" w:styleId="italic">
    <w:name w:val="italic"/>
    <w:rsid w:val="006F37F3"/>
  </w:style>
  <w:style w:type="character" w:styleId="Strong">
    <w:name w:val="Strong"/>
    <w:uiPriority w:val="22"/>
    <w:qFormat/>
    <w:rsid w:val="00A628FB"/>
    <w:rPr>
      <w:b/>
      <w:bCs/>
    </w:rPr>
  </w:style>
  <w:style w:type="paragraph" w:styleId="ListParagraph">
    <w:name w:val="List Paragraph"/>
    <w:basedOn w:val="Normal"/>
    <w:uiPriority w:val="34"/>
    <w:qFormat/>
    <w:rsid w:val="00A628FB"/>
    <w:pPr>
      <w:spacing w:after="200" w:line="276" w:lineRule="auto"/>
      <w:ind w:left="720"/>
      <w:contextualSpacing/>
    </w:pPr>
    <w:rPr>
      <w:rFonts w:ascii="Calibri" w:eastAsia="ＭＳ 明朝" w:hAnsi="Calibri"/>
      <w:sz w:val="22"/>
      <w:szCs w:val="22"/>
    </w:rPr>
  </w:style>
  <w:style w:type="character" w:customStyle="1" w:styleId="a">
    <w:name w:val="a"/>
    <w:rsid w:val="004E6F79"/>
  </w:style>
  <w:style w:type="character" w:customStyle="1" w:styleId="l6">
    <w:name w:val="l6"/>
    <w:rsid w:val="004E6F79"/>
  </w:style>
  <w:style w:type="paragraph" w:styleId="NormalWeb">
    <w:name w:val="Normal (Web)"/>
    <w:basedOn w:val="Normal"/>
    <w:uiPriority w:val="99"/>
    <w:semiHidden/>
    <w:unhideWhenUsed/>
    <w:rsid w:val="00351914"/>
    <w:pPr>
      <w:spacing w:before="100" w:beforeAutospacing="1" w:after="100" w:afterAutospacing="1"/>
    </w:pPr>
    <w:rPr>
      <w:rFonts w:ascii="Times" w:hAnsi="Times"/>
      <w:sz w:val="20"/>
      <w:szCs w:val="20"/>
    </w:rPr>
  </w:style>
  <w:style w:type="character" w:customStyle="1" w:styleId="citationsource">
    <w:name w:val="citationsource"/>
    <w:rsid w:val="00A15200"/>
  </w:style>
  <w:style w:type="character" w:customStyle="1" w:styleId="citationvolume">
    <w:name w:val="citationvolume"/>
    <w:rsid w:val="00A15200"/>
  </w:style>
  <w:style w:type="character" w:customStyle="1" w:styleId="citationissue">
    <w:name w:val="citationissue"/>
    <w:rsid w:val="00A15200"/>
  </w:style>
  <w:style w:type="paragraph" w:styleId="FootnoteText">
    <w:name w:val="footnote text"/>
    <w:basedOn w:val="Normal"/>
    <w:link w:val="FootnoteTextChar"/>
    <w:uiPriority w:val="99"/>
    <w:unhideWhenUsed/>
    <w:rsid w:val="000F5F4A"/>
  </w:style>
  <w:style w:type="character" w:customStyle="1" w:styleId="FootnoteTextChar">
    <w:name w:val="Footnote Text Char"/>
    <w:link w:val="FootnoteText"/>
    <w:uiPriority w:val="99"/>
    <w:rsid w:val="000F5F4A"/>
    <w:rPr>
      <w:sz w:val="24"/>
      <w:szCs w:val="24"/>
    </w:rPr>
  </w:style>
  <w:style w:type="character" w:styleId="FootnoteReference">
    <w:name w:val="footnote reference"/>
    <w:uiPriority w:val="99"/>
    <w:unhideWhenUsed/>
    <w:rsid w:val="000F5F4A"/>
    <w:rPr>
      <w:vertAlign w:val="superscript"/>
    </w:rPr>
  </w:style>
  <w:style w:type="character" w:styleId="HTMLCite">
    <w:name w:val="HTML Cite"/>
    <w:uiPriority w:val="99"/>
    <w:semiHidden/>
    <w:unhideWhenUsed/>
    <w:rsid w:val="00485D08"/>
    <w:rPr>
      <w:i/>
      <w:iCs/>
    </w:rPr>
  </w:style>
  <w:style w:type="character" w:customStyle="1" w:styleId="emphasistypeitalic">
    <w:name w:val="emphasistypeitalic"/>
    <w:rsid w:val="009377F6"/>
  </w:style>
  <w:style w:type="character" w:customStyle="1" w:styleId="externalref">
    <w:name w:val="externalref"/>
    <w:rsid w:val="009377F6"/>
  </w:style>
  <w:style w:type="character" w:customStyle="1" w:styleId="refsource">
    <w:name w:val="refsource"/>
    <w:rsid w:val="009377F6"/>
  </w:style>
  <w:style w:type="character" w:styleId="Emphasis">
    <w:name w:val="Emphasis"/>
    <w:uiPriority w:val="20"/>
    <w:qFormat/>
    <w:rsid w:val="005062D3"/>
    <w:rPr>
      <w:i/>
      <w:iCs/>
    </w:rPr>
  </w:style>
  <w:style w:type="character" w:customStyle="1" w:styleId="goohl3">
    <w:name w:val="goohl3"/>
    <w:rsid w:val="00387AB0"/>
  </w:style>
  <w:style w:type="character" w:customStyle="1" w:styleId="citationauthor">
    <w:name w:val="citationauthor"/>
    <w:rsid w:val="00DA5AD6"/>
  </w:style>
  <w:style w:type="character" w:customStyle="1" w:styleId="citationdate">
    <w:name w:val="citationdate"/>
    <w:rsid w:val="00DA5AD6"/>
  </w:style>
  <w:style w:type="character" w:customStyle="1" w:styleId="citationarticleorsectiontitle">
    <w:name w:val="citationarticleorsectiontitle"/>
    <w:rsid w:val="00DA5AD6"/>
  </w:style>
  <w:style w:type="character" w:customStyle="1" w:styleId="citationissn">
    <w:name w:val="citationissn"/>
    <w:rsid w:val="00DA5AD6"/>
  </w:style>
  <w:style w:type="character" w:customStyle="1" w:styleId="citationspagelabel">
    <w:name w:val="citationspagelabel"/>
    <w:rsid w:val="00DA5AD6"/>
  </w:style>
  <w:style w:type="character" w:customStyle="1" w:styleId="citationspagevalue">
    <w:name w:val="citationspagevalue"/>
    <w:rsid w:val="00DA5AD6"/>
  </w:style>
  <w:style w:type="character" w:customStyle="1" w:styleId="over">
    <w:name w:val="over"/>
    <w:rsid w:val="008C3474"/>
  </w:style>
  <w:style w:type="paragraph" w:customStyle="1" w:styleId="Default">
    <w:name w:val="Default"/>
    <w:rsid w:val="00707BA2"/>
    <w:pPr>
      <w:widowControl w:val="0"/>
      <w:autoSpaceDE w:val="0"/>
      <w:autoSpaceDN w:val="0"/>
      <w:adjustRightInd w:val="0"/>
    </w:pPr>
    <w:rPr>
      <w:rFonts w:ascii="Calibri" w:eastAsia="ＭＳ 明朝"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645">
      <w:bodyDiv w:val="1"/>
      <w:marLeft w:val="0"/>
      <w:marRight w:val="0"/>
      <w:marTop w:val="0"/>
      <w:marBottom w:val="0"/>
      <w:divBdr>
        <w:top w:val="none" w:sz="0" w:space="0" w:color="auto"/>
        <w:left w:val="none" w:sz="0" w:space="0" w:color="auto"/>
        <w:bottom w:val="none" w:sz="0" w:space="0" w:color="auto"/>
        <w:right w:val="none" w:sz="0" w:space="0" w:color="auto"/>
      </w:divBdr>
    </w:div>
    <w:div w:id="7175743">
      <w:bodyDiv w:val="1"/>
      <w:marLeft w:val="0"/>
      <w:marRight w:val="0"/>
      <w:marTop w:val="0"/>
      <w:marBottom w:val="0"/>
      <w:divBdr>
        <w:top w:val="none" w:sz="0" w:space="0" w:color="auto"/>
        <w:left w:val="none" w:sz="0" w:space="0" w:color="auto"/>
        <w:bottom w:val="none" w:sz="0" w:space="0" w:color="auto"/>
        <w:right w:val="none" w:sz="0" w:space="0" w:color="auto"/>
      </w:divBdr>
    </w:div>
    <w:div w:id="18089657">
      <w:bodyDiv w:val="1"/>
      <w:marLeft w:val="0"/>
      <w:marRight w:val="0"/>
      <w:marTop w:val="0"/>
      <w:marBottom w:val="0"/>
      <w:divBdr>
        <w:top w:val="none" w:sz="0" w:space="0" w:color="auto"/>
        <w:left w:val="none" w:sz="0" w:space="0" w:color="auto"/>
        <w:bottom w:val="none" w:sz="0" w:space="0" w:color="auto"/>
        <w:right w:val="none" w:sz="0" w:space="0" w:color="auto"/>
      </w:divBdr>
      <w:divsChild>
        <w:div w:id="32003850">
          <w:marLeft w:val="0"/>
          <w:marRight w:val="0"/>
          <w:marTop w:val="0"/>
          <w:marBottom w:val="0"/>
          <w:divBdr>
            <w:top w:val="none" w:sz="0" w:space="0" w:color="auto"/>
            <w:left w:val="none" w:sz="0" w:space="0" w:color="auto"/>
            <w:bottom w:val="none" w:sz="0" w:space="0" w:color="auto"/>
            <w:right w:val="none" w:sz="0" w:space="0" w:color="auto"/>
          </w:divBdr>
        </w:div>
        <w:div w:id="298413646">
          <w:marLeft w:val="0"/>
          <w:marRight w:val="0"/>
          <w:marTop w:val="0"/>
          <w:marBottom w:val="0"/>
          <w:divBdr>
            <w:top w:val="none" w:sz="0" w:space="0" w:color="auto"/>
            <w:left w:val="none" w:sz="0" w:space="0" w:color="auto"/>
            <w:bottom w:val="none" w:sz="0" w:space="0" w:color="auto"/>
            <w:right w:val="none" w:sz="0" w:space="0" w:color="auto"/>
          </w:divBdr>
        </w:div>
        <w:div w:id="1303385760">
          <w:marLeft w:val="0"/>
          <w:marRight w:val="0"/>
          <w:marTop w:val="0"/>
          <w:marBottom w:val="0"/>
          <w:divBdr>
            <w:top w:val="none" w:sz="0" w:space="0" w:color="auto"/>
            <w:left w:val="none" w:sz="0" w:space="0" w:color="auto"/>
            <w:bottom w:val="none" w:sz="0" w:space="0" w:color="auto"/>
            <w:right w:val="none" w:sz="0" w:space="0" w:color="auto"/>
          </w:divBdr>
        </w:div>
        <w:div w:id="1513958830">
          <w:marLeft w:val="0"/>
          <w:marRight w:val="0"/>
          <w:marTop w:val="0"/>
          <w:marBottom w:val="0"/>
          <w:divBdr>
            <w:top w:val="none" w:sz="0" w:space="0" w:color="auto"/>
            <w:left w:val="none" w:sz="0" w:space="0" w:color="auto"/>
            <w:bottom w:val="none" w:sz="0" w:space="0" w:color="auto"/>
            <w:right w:val="none" w:sz="0" w:space="0" w:color="auto"/>
          </w:divBdr>
        </w:div>
      </w:divsChild>
    </w:div>
    <w:div w:id="20056899">
      <w:bodyDiv w:val="1"/>
      <w:marLeft w:val="0"/>
      <w:marRight w:val="0"/>
      <w:marTop w:val="0"/>
      <w:marBottom w:val="0"/>
      <w:divBdr>
        <w:top w:val="none" w:sz="0" w:space="0" w:color="auto"/>
        <w:left w:val="none" w:sz="0" w:space="0" w:color="auto"/>
        <w:bottom w:val="none" w:sz="0" w:space="0" w:color="auto"/>
        <w:right w:val="none" w:sz="0" w:space="0" w:color="auto"/>
      </w:divBdr>
    </w:div>
    <w:div w:id="29689514">
      <w:bodyDiv w:val="1"/>
      <w:marLeft w:val="0"/>
      <w:marRight w:val="0"/>
      <w:marTop w:val="0"/>
      <w:marBottom w:val="0"/>
      <w:divBdr>
        <w:top w:val="none" w:sz="0" w:space="0" w:color="auto"/>
        <w:left w:val="none" w:sz="0" w:space="0" w:color="auto"/>
        <w:bottom w:val="none" w:sz="0" w:space="0" w:color="auto"/>
        <w:right w:val="none" w:sz="0" w:space="0" w:color="auto"/>
      </w:divBdr>
      <w:divsChild>
        <w:div w:id="100997932">
          <w:marLeft w:val="0"/>
          <w:marRight w:val="0"/>
          <w:marTop w:val="0"/>
          <w:marBottom w:val="0"/>
          <w:divBdr>
            <w:top w:val="none" w:sz="0" w:space="0" w:color="auto"/>
            <w:left w:val="none" w:sz="0" w:space="0" w:color="auto"/>
            <w:bottom w:val="none" w:sz="0" w:space="0" w:color="auto"/>
            <w:right w:val="none" w:sz="0" w:space="0" w:color="auto"/>
          </w:divBdr>
        </w:div>
        <w:div w:id="231238236">
          <w:marLeft w:val="0"/>
          <w:marRight w:val="0"/>
          <w:marTop w:val="0"/>
          <w:marBottom w:val="0"/>
          <w:divBdr>
            <w:top w:val="none" w:sz="0" w:space="0" w:color="auto"/>
            <w:left w:val="none" w:sz="0" w:space="0" w:color="auto"/>
            <w:bottom w:val="none" w:sz="0" w:space="0" w:color="auto"/>
            <w:right w:val="none" w:sz="0" w:space="0" w:color="auto"/>
          </w:divBdr>
        </w:div>
        <w:div w:id="443039205">
          <w:marLeft w:val="0"/>
          <w:marRight w:val="0"/>
          <w:marTop w:val="0"/>
          <w:marBottom w:val="0"/>
          <w:divBdr>
            <w:top w:val="none" w:sz="0" w:space="0" w:color="auto"/>
            <w:left w:val="none" w:sz="0" w:space="0" w:color="auto"/>
            <w:bottom w:val="none" w:sz="0" w:space="0" w:color="auto"/>
            <w:right w:val="none" w:sz="0" w:space="0" w:color="auto"/>
          </w:divBdr>
        </w:div>
        <w:div w:id="876308997">
          <w:marLeft w:val="0"/>
          <w:marRight w:val="0"/>
          <w:marTop w:val="0"/>
          <w:marBottom w:val="0"/>
          <w:divBdr>
            <w:top w:val="none" w:sz="0" w:space="0" w:color="auto"/>
            <w:left w:val="none" w:sz="0" w:space="0" w:color="auto"/>
            <w:bottom w:val="none" w:sz="0" w:space="0" w:color="auto"/>
            <w:right w:val="none" w:sz="0" w:space="0" w:color="auto"/>
          </w:divBdr>
        </w:div>
        <w:div w:id="1111164956">
          <w:marLeft w:val="0"/>
          <w:marRight w:val="0"/>
          <w:marTop w:val="0"/>
          <w:marBottom w:val="0"/>
          <w:divBdr>
            <w:top w:val="none" w:sz="0" w:space="0" w:color="auto"/>
            <w:left w:val="none" w:sz="0" w:space="0" w:color="auto"/>
            <w:bottom w:val="none" w:sz="0" w:space="0" w:color="auto"/>
            <w:right w:val="none" w:sz="0" w:space="0" w:color="auto"/>
          </w:divBdr>
        </w:div>
        <w:div w:id="1829513464">
          <w:marLeft w:val="0"/>
          <w:marRight w:val="0"/>
          <w:marTop w:val="0"/>
          <w:marBottom w:val="0"/>
          <w:divBdr>
            <w:top w:val="none" w:sz="0" w:space="0" w:color="auto"/>
            <w:left w:val="none" w:sz="0" w:space="0" w:color="auto"/>
            <w:bottom w:val="none" w:sz="0" w:space="0" w:color="auto"/>
            <w:right w:val="none" w:sz="0" w:space="0" w:color="auto"/>
          </w:divBdr>
        </w:div>
        <w:div w:id="2038120701">
          <w:marLeft w:val="0"/>
          <w:marRight w:val="0"/>
          <w:marTop w:val="0"/>
          <w:marBottom w:val="0"/>
          <w:divBdr>
            <w:top w:val="none" w:sz="0" w:space="0" w:color="auto"/>
            <w:left w:val="none" w:sz="0" w:space="0" w:color="auto"/>
            <w:bottom w:val="none" w:sz="0" w:space="0" w:color="auto"/>
            <w:right w:val="none" w:sz="0" w:space="0" w:color="auto"/>
          </w:divBdr>
        </w:div>
      </w:divsChild>
    </w:div>
    <w:div w:id="36702335">
      <w:bodyDiv w:val="1"/>
      <w:marLeft w:val="0"/>
      <w:marRight w:val="0"/>
      <w:marTop w:val="0"/>
      <w:marBottom w:val="0"/>
      <w:divBdr>
        <w:top w:val="none" w:sz="0" w:space="0" w:color="auto"/>
        <w:left w:val="none" w:sz="0" w:space="0" w:color="auto"/>
        <w:bottom w:val="none" w:sz="0" w:space="0" w:color="auto"/>
        <w:right w:val="none" w:sz="0" w:space="0" w:color="auto"/>
      </w:divBdr>
      <w:divsChild>
        <w:div w:id="26489328">
          <w:marLeft w:val="0"/>
          <w:marRight w:val="0"/>
          <w:marTop w:val="0"/>
          <w:marBottom w:val="0"/>
          <w:divBdr>
            <w:top w:val="none" w:sz="0" w:space="0" w:color="auto"/>
            <w:left w:val="none" w:sz="0" w:space="0" w:color="auto"/>
            <w:bottom w:val="none" w:sz="0" w:space="0" w:color="auto"/>
            <w:right w:val="none" w:sz="0" w:space="0" w:color="auto"/>
          </w:divBdr>
        </w:div>
        <w:div w:id="284504785">
          <w:marLeft w:val="0"/>
          <w:marRight w:val="0"/>
          <w:marTop w:val="0"/>
          <w:marBottom w:val="0"/>
          <w:divBdr>
            <w:top w:val="none" w:sz="0" w:space="0" w:color="auto"/>
            <w:left w:val="none" w:sz="0" w:space="0" w:color="auto"/>
            <w:bottom w:val="none" w:sz="0" w:space="0" w:color="auto"/>
            <w:right w:val="none" w:sz="0" w:space="0" w:color="auto"/>
          </w:divBdr>
        </w:div>
        <w:div w:id="793017121">
          <w:marLeft w:val="0"/>
          <w:marRight w:val="0"/>
          <w:marTop w:val="0"/>
          <w:marBottom w:val="0"/>
          <w:divBdr>
            <w:top w:val="none" w:sz="0" w:space="0" w:color="auto"/>
            <w:left w:val="none" w:sz="0" w:space="0" w:color="auto"/>
            <w:bottom w:val="none" w:sz="0" w:space="0" w:color="auto"/>
            <w:right w:val="none" w:sz="0" w:space="0" w:color="auto"/>
          </w:divBdr>
        </w:div>
        <w:div w:id="932973958">
          <w:marLeft w:val="0"/>
          <w:marRight w:val="0"/>
          <w:marTop w:val="0"/>
          <w:marBottom w:val="0"/>
          <w:divBdr>
            <w:top w:val="none" w:sz="0" w:space="0" w:color="auto"/>
            <w:left w:val="none" w:sz="0" w:space="0" w:color="auto"/>
            <w:bottom w:val="none" w:sz="0" w:space="0" w:color="auto"/>
            <w:right w:val="none" w:sz="0" w:space="0" w:color="auto"/>
          </w:divBdr>
        </w:div>
        <w:div w:id="1521815658">
          <w:marLeft w:val="0"/>
          <w:marRight w:val="0"/>
          <w:marTop w:val="0"/>
          <w:marBottom w:val="0"/>
          <w:divBdr>
            <w:top w:val="none" w:sz="0" w:space="0" w:color="auto"/>
            <w:left w:val="none" w:sz="0" w:space="0" w:color="auto"/>
            <w:bottom w:val="none" w:sz="0" w:space="0" w:color="auto"/>
            <w:right w:val="none" w:sz="0" w:space="0" w:color="auto"/>
          </w:divBdr>
        </w:div>
        <w:div w:id="1525244328">
          <w:marLeft w:val="0"/>
          <w:marRight w:val="0"/>
          <w:marTop w:val="0"/>
          <w:marBottom w:val="0"/>
          <w:divBdr>
            <w:top w:val="none" w:sz="0" w:space="0" w:color="auto"/>
            <w:left w:val="none" w:sz="0" w:space="0" w:color="auto"/>
            <w:bottom w:val="none" w:sz="0" w:space="0" w:color="auto"/>
            <w:right w:val="none" w:sz="0" w:space="0" w:color="auto"/>
          </w:divBdr>
        </w:div>
        <w:div w:id="1808670582">
          <w:marLeft w:val="0"/>
          <w:marRight w:val="0"/>
          <w:marTop w:val="0"/>
          <w:marBottom w:val="0"/>
          <w:divBdr>
            <w:top w:val="none" w:sz="0" w:space="0" w:color="auto"/>
            <w:left w:val="none" w:sz="0" w:space="0" w:color="auto"/>
            <w:bottom w:val="none" w:sz="0" w:space="0" w:color="auto"/>
            <w:right w:val="none" w:sz="0" w:space="0" w:color="auto"/>
          </w:divBdr>
        </w:div>
        <w:div w:id="1920367596">
          <w:marLeft w:val="0"/>
          <w:marRight w:val="0"/>
          <w:marTop w:val="0"/>
          <w:marBottom w:val="0"/>
          <w:divBdr>
            <w:top w:val="none" w:sz="0" w:space="0" w:color="auto"/>
            <w:left w:val="none" w:sz="0" w:space="0" w:color="auto"/>
            <w:bottom w:val="none" w:sz="0" w:space="0" w:color="auto"/>
            <w:right w:val="none" w:sz="0" w:space="0" w:color="auto"/>
          </w:divBdr>
        </w:div>
      </w:divsChild>
    </w:div>
    <w:div w:id="43796849">
      <w:bodyDiv w:val="1"/>
      <w:marLeft w:val="0"/>
      <w:marRight w:val="0"/>
      <w:marTop w:val="0"/>
      <w:marBottom w:val="0"/>
      <w:divBdr>
        <w:top w:val="none" w:sz="0" w:space="0" w:color="auto"/>
        <w:left w:val="none" w:sz="0" w:space="0" w:color="auto"/>
        <w:bottom w:val="none" w:sz="0" w:space="0" w:color="auto"/>
        <w:right w:val="none" w:sz="0" w:space="0" w:color="auto"/>
      </w:divBdr>
      <w:divsChild>
        <w:div w:id="52701075">
          <w:marLeft w:val="0"/>
          <w:marRight w:val="0"/>
          <w:marTop w:val="0"/>
          <w:marBottom w:val="0"/>
          <w:divBdr>
            <w:top w:val="none" w:sz="0" w:space="0" w:color="auto"/>
            <w:left w:val="none" w:sz="0" w:space="0" w:color="auto"/>
            <w:bottom w:val="none" w:sz="0" w:space="0" w:color="auto"/>
            <w:right w:val="none" w:sz="0" w:space="0" w:color="auto"/>
          </w:divBdr>
        </w:div>
        <w:div w:id="241256914">
          <w:marLeft w:val="0"/>
          <w:marRight w:val="0"/>
          <w:marTop w:val="0"/>
          <w:marBottom w:val="0"/>
          <w:divBdr>
            <w:top w:val="none" w:sz="0" w:space="0" w:color="auto"/>
            <w:left w:val="none" w:sz="0" w:space="0" w:color="auto"/>
            <w:bottom w:val="none" w:sz="0" w:space="0" w:color="auto"/>
            <w:right w:val="none" w:sz="0" w:space="0" w:color="auto"/>
          </w:divBdr>
        </w:div>
        <w:div w:id="665592871">
          <w:marLeft w:val="0"/>
          <w:marRight w:val="0"/>
          <w:marTop w:val="0"/>
          <w:marBottom w:val="0"/>
          <w:divBdr>
            <w:top w:val="none" w:sz="0" w:space="0" w:color="auto"/>
            <w:left w:val="none" w:sz="0" w:space="0" w:color="auto"/>
            <w:bottom w:val="none" w:sz="0" w:space="0" w:color="auto"/>
            <w:right w:val="none" w:sz="0" w:space="0" w:color="auto"/>
          </w:divBdr>
        </w:div>
        <w:div w:id="937177157">
          <w:marLeft w:val="0"/>
          <w:marRight w:val="0"/>
          <w:marTop w:val="0"/>
          <w:marBottom w:val="0"/>
          <w:divBdr>
            <w:top w:val="none" w:sz="0" w:space="0" w:color="auto"/>
            <w:left w:val="none" w:sz="0" w:space="0" w:color="auto"/>
            <w:bottom w:val="none" w:sz="0" w:space="0" w:color="auto"/>
            <w:right w:val="none" w:sz="0" w:space="0" w:color="auto"/>
          </w:divBdr>
        </w:div>
        <w:div w:id="1541085583">
          <w:marLeft w:val="0"/>
          <w:marRight w:val="0"/>
          <w:marTop w:val="0"/>
          <w:marBottom w:val="0"/>
          <w:divBdr>
            <w:top w:val="none" w:sz="0" w:space="0" w:color="auto"/>
            <w:left w:val="none" w:sz="0" w:space="0" w:color="auto"/>
            <w:bottom w:val="none" w:sz="0" w:space="0" w:color="auto"/>
            <w:right w:val="none" w:sz="0" w:space="0" w:color="auto"/>
          </w:divBdr>
        </w:div>
      </w:divsChild>
    </w:div>
    <w:div w:id="56325039">
      <w:bodyDiv w:val="1"/>
      <w:marLeft w:val="0"/>
      <w:marRight w:val="0"/>
      <w:marTop w:val="0"/>
      <w:marBottom w:val="0"/>
      <w:divBdr>
        <w:top w:val="none" w:sz="0" w:space="0" w:color="auto"/>
        <w:left w:val="none" w:sz="0" w:space="0" w:color="auto"/>
        <w:bottom w:val="none" w:sz="0" w:space="0" w:color="auto"/>
        <w:right w:val="none" w:sz="0" w:space="0" w:color="auto"/>
      </w:divBdr>
      <w:divsChild>
        <w:div w:id="1391807543">
          <w:marLeft w:val="0"/>
          <w:marRight w:val="0"/>
          <w:marTop w:val="0"/>
          <w:marBottom w:val="0"/>
          <w:divBdr>
            <w:top w:val="none" w:sz="0" w:space="0" w:color="auto"/>
            <w:left w:val="none" w:sz="0" w:space="0" w:color="auto"/>
            <w:bottom w:val="none" w:sz="0" w:space="0" w:color="auto"/>
            <w:right w:val="none" w:sz="0" w:space="0" w:color="auto"/>
          </w:divBdr>
        </w:div>
      </w:divsChild>
    </w:div>
    <w:div w:id="72237770">
      <w:bodyDiv w:val="1"/>
      <w:marLeft w:val="0"/>
      <w:marRight w:val="0"/>
      <w:marTop w:val="0"/>
      <w:marBottom w:val="0"/>
      <w:divBdr>
        <w:top w:val="none" w:sz="0" w:space="0" w:color="auto"/>
        <w:left w:val="none" w:sz="0" w:space="0" w:color="auto"/>
        <w:bottom w:val="none" w:sz="0" w:space="0" w:color="auto"/>
        <w:right w:val="none" w:sz="0" w:space="0" w:color="auto"/>
      </w:divBdr>
    </w:div>
    <w:div w:id="103576884">
      <w:bodyDiv w:val="1"/>
      <w:marLeft w:val="0"/>
      <w:marRight w:val="0"/>
      <w:marTop w:val="0"/>
      <w:marBottom w:val="0"/>
      <w:divBdr>
        <w:top w:val="none" w:sz="0" w:space="0" w:color="auto"/>
        <w:left w:val="none" w:sz="0" w:space="0" w:color="auto"/>
        <w:bottom w:val="none" w:sz="0" w:space="0" w:color="auto"/>
        <w:right w:val="none" w:sz="0" w:space="0" w:color="auto"/>
      </w:divBdr>
      <w:divsChild>
        <w:div w:id="120005381">
          <w:marLeft w:val="0"/>
          <w:marRight w:val="0"/>
          <w:marTop w:val="0"/>
          <w:marBottom w:val="0"/>
          <w:divBdr>
            <w:top w:val="none" w:sz="0" w:space="0" w:color="auto"/>
            <w:left w:val="none" w:sz="0" w:space="0" w:color="auto"/>
            <w:bottom w:val="none" w:sz="0" w:space="0" w:color="auto"/>
            <w:right w:val="none" w:sz="0" w:space="0" w:color="auto"/>
          </w:divBdr>
        </w:div>
        <w:div w:id="594098894">
          <w:marLeft w:val="0"/>
          <w:marRight w:val="0"/>
          <w:marTop w:val="0"/>
          <w:marBottom w:val="0"/>
          <w:divBdr>
            <w:top w:val="none" w:sz="0" w:space="0" w:color="auto"/>
            <w:left w:val="none" w:sz="0" w:space="0" w:color="auto"/>
            <w:bottom w:val="none" w:sz="0" w:space="0" w:color="auto"/>
            <w:right w:val="none" w:sz="0" w:space="0" w:color="auto"/>
          </w:divBdr>
        </w:div>
        <w:div w:id="908150913">
          <w:marLeft w:val="0"/>
          <w:marRight w:val="0"/>
          <w:marTop w:val="0"/>
          <w:marBottom w:val="0"/>
          <w:divBdr>
            <w:top w:val="none" w:sz="0" w:space="0" w:color="auto"/>
            <w:left w:val="none" w:sz="0" w:space="0" w:color="auto"/>
            <w:bottom w:val="none" w:sz="0" w:space="0" w:color="auto"/>
            <w:right w:val="none" w:sz="0" w:space="0" w:color="auto"/>
          </w:divBdr>
        </w:div>
        <w:div w:id="1338773771">
          <w:marLeft w:val="0"/>
          <w:marRight w:val="0"/>
          <w:marTop w:val="0"/>
          <w:marBottom w:val="0"/>
          <w:divBdr>
            <w:top w:val="none" w:sz="0" w:space="0" w:color="auto"/>
            <w:left w:val="none" w:sz="0" w:space="0" w:color="auto"/>
            <w:bottom w:val="none" w:sz="0" w:space="0" w:color="auto"/>
            <w:right w:val="none" w:sz="0" w:space="0" w:color="auto"/>
          </w:divBdr>
        </w:div>
        <w:div w:id="1387294955">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2118019745">
          <w:marLeft w:val="0"/>
          <w:marRight w:val="0"/>
          <w:marTop w:val="0"/>
          <w:marBottom w:val="0"/>
          <w:divBdr>
            <w:top w:val="none" w:sz="0" w:space="0" w:color="auto"/>
            <w:left w:val="none" w:sz="0" w:space="0" w:color="auto"/>
            <w:bottom w:val="none" w:sz="0" w:space="0" w:color="auto"/>
            <w:right w:val="none" w:sz="0" w:space="0" w:color="auto"/>
          </w:divBdr>
        </w:div>
      </w:divsChild>
    </w:div>
    <w:div w:id="154032304">
      <w:bodyDiv w:val="1"/>
      <w:marLeft w:val="0"/>
      <w:marRight w:val="0"/>
      <w:marTop w:val="0"/>
      <w:marBottom w:val="0"/>
      <w:divBdr>
        <w:top w:val="none" w:sz="0" w:space="0" w:color="auto"/>
        <w:left w:val="none" w:sz="0" w:space="0" w:color="auto"/>
        <w:bottom w:val="none" w:sz="0" w:space="0" w:color="auto"/>
        <w:right w:val="none" w:sz="0" w:space="0" w:color="auto"/>
      </w:divBdr>
      <w:divsChild>
        <w:div w:id="666061192">
          <w:marLeft w:val="0"/>
          <w:marRight w:val="0"/>
          <w:marTop w:val="0"/>
          <w:marBottom w:val="0"/>
          <w:divBdr>
            <w:top w:val="none" w:sz="0" w:space="0" w:color="auto"/>
            <w:left w:val="none" w:sz="0" w:space="0" w:color="auto"/>
            <w:bottom w:val="none" w:sz="0" w:space="0" w:color="auto"/>
            <w:right w:val="none" w:sz="0" w:space="0" w:color="auto"/>
          </w:divBdr>
        </w:div>
        <w:div w:id="1203858240">
          <w:marLeft w:val="0"/>
          <w:marRight w:val="0"/>
          <w:marTop w:val="0"/>
          <w:marBottom w:val="0"/>
          <w:divBdr>
            <w:top w:val="none" w:sz="0" w:space="0" w:color="auto"/>
            <w:left w:val="none" w:sz="0" w:space="0" w:color="auto"/>
            <w:bottom w:val="none" w:sz="0" w:space="0" w:color="auto"/>
            <w:right w:val="none" w:sz="0" w:space="0" w:color="auto"/>
          </w:divBdr>
        </w:div>
      </w:divsChild>
    </w:div>
    <w:div w:id="176579673">
      <w:bodyDiv w:val="1"/>
      <w:marLeft w:val="0"/>
      <w:marRight w:val="0"/>
      <w:marTop w:val="0"/>
      <w:marBottom w:val="0"/>
      <w:divBdr>
        <w:top w:val="none" w:sz="0" w:space="0" w:color="auto"/>
        <w:left w:val="none" w:sz="0" w:space="0" w:color="auto"/>
        <w:bottom w:val="none" w:sz="0" w:space="0" w:color="auto"/>
        <w:right w:val="none" w:sz="0" w:space="0" w:color="auto"/>
      </w:divBdr>
      <w:divsChild>
        <w:div w:id="180625679">
          <w:marLeft w:val="0"/>
          <w:marRight w:val="0"/>
          <w:marTop w:val="0"/>
          <w:marBottom w:val="0"/>
          <w:divBdr>
            <w:top w:val="none" w:sz="0" w:space="0" w:color="auto"/>
            <w:left w:val="none" w:sz="0" w:space="0" w:color="auto"/>
            <w:bottom w:val="none" w:sz="0" w:space="0" w:color="auto"/>
            <w:right w:val="none" w:sz="0" w:space="0" w:color="auto"/>
          </w:divBdr>
        </w:div>
        <w:div w:id="684018495">
          <w:marLeft w:val="0"/>
          <w:marRight w:val="0"/>
          <w:marTop w:val="0"/>
          <w:marBottom w:val="0"/>
          <w:divBdr>
            <w:top w:val="none" w:sz="0" w:space="0" w:color="auto"/>
            <w:left w:val="none" w:sz="0" w:space="0" w:color="auto"/>
            <w:bottom w:val="none" w:sz="0" w:space="0" w:color="auto"/>
            <w:right w:val="none" w:sz="0" w:space="0" w:color="auto"/>
          </w:divBdr>
        </w:div>
        <w:div w:id="1146048763">
          <w:marLeft w:val="0"/>
          <w:marRight w:val="0"/>
          <w:marTop w:val="0"/>
          <w:marBottom w:val="0"/>
          <w:divBdr>
            <w:top w:val="none" w:sz="0" w:space="0" w:color="auto"/>
            <w:left w:val="none" w:sz="0" w:space="0" w:color="auto"/>
            <w:bottom w:val="none" w:sz="0" w:space="0" w:color="auto"/>
            <w:right w:val="none" w:sz="0" w:space="0" w:color="auto"/>
          </w:divBdr>
        </w:div>
        <w:div w:id="1283270154">
          <w:marLeft w:val="0"/>
          <w:marRight w:val="0"/>
          <w:marTop w:val="0"/>
          <w:marBottom w:val="0"/>
          <w:divBdr>
            <w:top w:val="none" w:sz="0" w:space="0" w:color="auto"/>
            <w:left w:val="none" w:sz="0" w:space="0" w:color="auto"/>
            <w:bottom w:val="none" w:sz="0" w:space="0" w:color="auto"/>
            <w:right w:val="none" w:sz="0" w:space="0" w:color="auto"/>
          </w:divBdr>
        </w:div>
        <w:div w:id="1361738114">
          <w:marLeft w:val="0"/>
          <w:marRight w:val="0"/>
          <w:marTop w:val="0"/>
          <w:marBottom w:val="0"/>
          <w:divBdr>
            <w:top w:val="none" w:sz="0" w:space="0" w:color="auto"/>
            <w:left w:val="none" w:sz="0" w:space="0" w:color="auto"/>
            <w:bottom w:val="none" w:sz="0" w:space="0" w:color="auto"/>
            <w:right w:val="none" w:sz="0" w:space="0" w:color="auto"/>
          </w:divBdr>
        </w:div>
        <w:div w:id="1400517039">
          <w:marLeft w:val="0"/>
          <w:marRight w:val="0"/>
          <w:marTop w:val="0"/>
          <w:marBottom w:val="0"/>
          <w:divBdr>
            <w:top w:val="none" w:sz="0" w:space="0" w:color="auto"/>
            <w:left w:val="none" w:sz="0" w:space="0" w:color="auto"/>
            <w:bottom w:val="none" w:sz="0" w:space="0" w:color="auto"/>
            <w:right w:val="none" w:sz="0" w:space="0" w:color="auto"/>
          </w:divBdr>
        </w:div>
        <w:div w:id="2032494019">
          <w:marLeft w:val="0"/>
          <w:marRight w:val="0"/>
          <w:marTop w:val="0"/>
          <w:marBottom w:val="0"/>
          <w:divBdr>
            <w:top w:val="none" w:sz="0" w:space="0" w:color="auto"/>
            <w:left w:val="none" w:sz="0" w:space="0" w:color="auto"/>
            <w:bottom w:val="none" w:sz="0" w:space="0" w:color="auto"/>
            <w:right w:val="none" w:sz="0" w:space="0" w:color="auto"/>
          </w:divBdr>
        </w:div>
      </w:divsChild>
    </w:div>
    <w:div w:id="201594728">
      <w:bodyDiv w:val="1"/>
      <w:marLeft w:val="0"/>
      <w:marRight w:val="0"/>
      <w:marTop w:val="0"/>
      <w:marBottom w:val="0"/>
      <w:divBdr>
        <w:top w:val="none" w:sz="0" w:space="0" w:color="auto"/>
        <w:left w:val="none" w:sz="0" w:space="0" w:color="auto"/>
        <w:bottom w:val="none" w:sz="0" w:space="0" w:color="auto"/>
        <w:right w:val="none" w:sz="0" w:space="0" w:color="auto"/>
      </w:divBdr>
      <w:divsChild>
        <w:div w:id="64109508">
          <w:marLeft w:val="0"/>
          <w:marRight w:val="0"/>
          <w:marTop w:val="0"/>
          <w:marBottom w:val="0"/>
          <w:divBdr>
            <w:top w:val="none" w:sz="0" w:space="0" w:color="auto"/>
            <w:left w:val="none" w:sz="0" w:space="0" w:color="auto"/>
            <w:bottom w:val="none" w:sz="0" w:space="0" w:color="auto"/>
            <w:right w:val="none" w:sz="0" w:space="0" w:color="auto"/>
          </w:divBdr>
        </w:div>
        <w:div w:id="285504138">
          <w:marLeft w:val="0"/>
          <w:marRight w:val="0"/>
          <w:marTop w:val="0"/>
          <w:marBottom w:val="0"/>
          <w:divBdr>
            <w:top w:val="none" w:sz="0" w:space="0" w:color="auto"/>
            <w:left w:val="none" w:sz="0" w:space="0" w:color="auto"/>
            <w:bottom w:val="none" w:sz="0" w:space="0" w:color="auto"/>
            <w:right w:val="none" w:sz="0" w:space="0" w:color="auto"/>
          </w:divBdr>
        </w:div>
        <w:div w:id="766466006">
          <w:marLeft w:val="0"/>
          <w:marRight w:val="0"/>
          <w:marTop w:val="0"/>
          <w:marBottom w:val="0"/>
          <w:divBdr>
            <w:top w:val="none" w:sz="0" w:space="0" w:color="auto"/>
            <w:left w:val="none" w:sz="0" w:space="0" w:color="auto"/>
            <w:bottom w:val="none" w:sz="0" w:space="0" w:color="auto"/>
            <w:right w:val="none" w:sz="0" w:space="0" w:color="auto"/>
          </w:divBdr>
        </w:div>
        <w:div w:id="928659589">
          <w:marLeft w:val="0"/>
          <w:marRight w:val="0"/>
          <w:marTop w:val="0"/>
          <w:marBottom w:val="0"/>
          <w:divBdr>
            <w:top w:val="none" w:sz="0" w:space="0" w:color="auto"/>
            <w:left w:val="none" w:sz="0" w:space="0" w:color="auto"/>
            <w:bottom w:val="none" w:sz="0" w:space="0" w:color="auto"/>
            <w:right w:val="none" w:sz="0" w:space="0" w:color="auto"/>
          </w:divBdr>
        </w:div>
        <w:div w:id="992295103">
          <w:marLeft w:val="0"/>
          <w:marRight w:val="0"/>
          <w:marTop w:val="0"/>
          <w:marBottom w:val="0"/>
          <w:divBdr>
            <w:top w:val="none" w:sz="0" w:space="0" w:color="auto"/>
            <w:left w:val="none" w:sz="0" w:space="0" w:color="auto"/>
            <w:bottom w:val="none" w:sz="0" w:space="0" w:color="auto"/>
            <w:right w:val="none" w:sz="0" w:space="0" w:color="auto"/>
          </w:divBdr>
        </w:div>
        <w:div w:id="1050492600">
          <w:marLeft w:val="0"/>
          <w:marRight w:val="0"/>
          <w:marTop w:val="0"/>
          <w:marBottom w:val="0"/>
          <w:divBdr>
            <w:top w:val="none" w:sz="0" w:space="0" w:color="auto"/>
            <w:left w:val="none" w:sz="0" w:space="0" w:color="auto"/>
            <w:bottom w:val="none" w:sz="0" w:space="0" w:color="auto"/>
            <w:right w:val="none" w:sz="0" w:space="0" w:color="auto"/>
          </w:divBdr>
        </w:div>
        <w:div w:id="1073357878">
          <w:marLeft w:val="0"/>
          <w:marRight w:val="0"/>
          <w:marTop w:val="0"/>
          <w:marBottom w:val="0"/>
          <w:divBdr>
            <w:top w:val="none" w:sz="0" w:space="0" w:color="auto"/>
            <w:left w:val="none" w:sz="0" w:space="0" w:color="auto"/>
            <w:bottom w:val="none" w:sz="0" w:space="0" w:color="auto"/>
            <w:right w:val="none" w:sz="0" w:space="0" w:color="auto"/>
          </w:divBdr>
        </w:div>
        <w:div w:id="1650672214">
          <w:marLeft w:val="0"/>
          <w:marRight w:val="0"/>
          <w:marTop w:val="0"/>
          <w:marBottom w:val="0"/>
          <w:divBdr>
            <w:top w:val="none" w:sz="0" w:space="0" w:color="auto"/>
            <w:left w:val="none" w:sz="0" w:space="0" w:color="auto"/>
            <w:bottom w:val="none" w:sz="0" w:space="0" w:color="auto"/>
            <w:right w:val="none" w:sz="0" w:space="0" w:color="auto"/>
          </w:divBdr>
        </w:div>
        <w:div w:id="1873423425">
          <w:marLeft w:val="0"/>
          <w:marRight w:val="0"/>
          <w:marTop w:val="0"/>
          <w:marBottom w:val="0"/>
          <w:divBdr>
            <w:top w:val="none" w:sz="0" w:space="0" w:color="auto"/>
            <w:left w:val="none" w:sz="0" w:space="0" w:color="auto"/>
            <w:bottom w:val="none" w:sz="0" w:space="0" w:color="auto"/>
            <w:right w:val="none" w:sz="0" w:space="0" w:color="auto"/>
          </w:divBdr>
        </w:div>
        <w:div w:id="1894736309">
          <w:marLeft w:val="0"/>
          <w:marRight w:val="0"/>
          <w:marTop w:val="0"/>
          <w:marBottom w:val="0"/>
          <w:divBdr>
            <w:top w:val="none" w:sz="0" w:space="0" w:color="auto"/>
            <w:left w:val="none" w:sz="0" w:space="0" w:color="auto"/>
            <w:bottom w:val="none" w:sz="0" w:space="0" w:color="auto"/>
            <w:right w:val="none" w:sz="0" w:space="0" w:color="auto"/>
          </w:divBdr>
        </w:div>
      </w:divsChild>
    </w:div>
    <w:div w:id="216667218">
      <w:bodyDiv w:val="1"/>
      <w:marLeft w:val="0"/>
      <w:marRight w:val="0"/>
      <w:marTop w:val="0"/>
      <w:marBottom w:val="0"/>
      <w:divBdr>
        <w:top w:val="none" w:sz="0" w:space="0" w:color="auto"/>
        <w:left w:val="none" w:sz="0" w:space="0" w:color="auto"/>
        <w:bottom w:val="none" w:sz="0" w:space="0" w:color="auto"/>
        <w:right w:val="none" w:sz="0" w:space="0" w:color="auto"/>
      </w:divBdr>
      <w:divsChild>
        <w:div w:id="454370143">
          <w:marLeft w:val="0"/>
          <w:marRight w:val="0"/>
          <w:marTop w:val="0"/>
          <w:marBottom w:val="0"/>
          <w:divBdr>
            <w:top w:val="none" w:sz="0" w:space="0" w:color="auto"/>
            <w:left w:val="none" w:sz="0" w:space="0" w:color="auto"/>
            <w:bottom w:val="none" w:sz="0" w:space="0" w:color="auto"/>
            <w:right w:val="none" w:sz="0" w:space="0" w:color="auto"/>
          </w:divBdr>
        </w:div>
        <w:div w:id="1101873017">
          <w:marLeft w:val="0"/>
          <w:marRight w:val="0"/>
          <w:marTop w:val="0"/>
          <w:marBottom w:val="0"/>
          <w:divBdr>
            <w:top w:val="none" w:sz="0" w:space="0" w:color="auto"/>
            <w:left w:val="none" w:sz="0" w:space="0" w:color="auto"/>
            <w:bottom w:val="none" w:sz="0" w:space="0" w:color="auto"/>
            <w:right w:val="none" w:sz="0" w:space="0" w:color="auto"/>
          </w:divBdr>
        </w:div>
      </w:divsChild>
    </w:div>
    <w:div w:id="217673379">
      <w:bodyDiv w:val="1"/>
      <w:marLeft w:val="0"/>
      <w:marRight w:val="0"/>
      <w:marTop w:val="0"/>
      <w:marBottom w:val="0"/>
      <w:divBdr>
        <w:top w:val="none" w:sz="0" w:space="0" w:color="auto"/>
        <w:left w:val="none" w:sz="0" w:space="0" w:color="auto"/>
        <w:bottom w:val="none" w:sz="0" w:space="0" w:color="auto"/>
        <w:right w:val="none" w:sz="0" w:space="0" w:color="auto"/>
      </w:divBdr>
    </w:div>
    <w:div w:id="266622309">
      <w:bodyDiv w:val="1"/>
      <w:marLeft w:val="0"/>
      <w:marRight w:val="0"/>
      <w:marTop w:val="0"/>
      <w:marBottom w:val="0"/>
      <w:divBdr>
        <w:top w:val="none" w:sz="0" w:space="0" w:color="auto"/>
        <w:left w:val="none" w:sz="0" w:space="0" w:color="auto"/>
        <w:bottom w:val="none" w:sz="0" w:space="0" w:color="auto"/>
        <w:right w:val="none" w:sz="0" w:space="0" w:color="auto"/>
      </w:divBdr>
      <w:divsChild>
        <w:div w:id="109860112">
          <w:marLeft w:val="0"/>
          <w:marRight w:val="0"/>
          <w:marTop w:val="0"/>
          <w:marBottom w:val="0"/>
          <w:divBdr>
            <w:top w:val="none" w:sz="0" w:space="0" w:color="auto"/>
            <w:left w:val="none" w:sz="0" w:space="0" w:color="auto"/>
            <w:bottom w:val="none" w:sz="0" w:space="0" w:color="auto"/>
            <w:right w:val="none" w:sz="0" w:space="0" w:color="auto"/>
          </w:divBdr>
        </w:div>
        <w:div w:id="114492624">
          <w:marLeft w:val="0"/>
          <w:marRight w:val="0"/>
          <w:marTop w:val="0"/>
          <w:marBottom w:val="0"/>
          <w:divBdr>
            <w:top w:val="none" w:sz="0" w:space="0" w:color="auto"/>
            <w:left w:val="none" w:sz="0" w:space="0" w:color="auto"/>
            <w:bottom w:val="none" w:sz="0" w:space="0" w:color="auto"/>
            <w:right w:val="none" w:sz="0" w:space="0" w:color="auto"/>
          </w:divBdr>
        </w:div>
        <w:div w:id="187377979">
          <w:marLeft w:val="0"/>
          <w:marRight w:val="0"/>
          <w:marTop w:val="0"/>
          <w:marBottom w:val="0"/>
          <w:divBdr>
            <w:top w:val="none" w:sz="0" w:space="0" w:color="auto"/>
            <w:left w:val="none" w:sz="0" w:space="0" w:color="auto"/>
            <w:bottom w:val="none" w:sz="0" w:space="0" w:color="auto"/>
            <w:right w:val="none" w:sz="0" w:space="0" w:color="auto"/>
          </w:divBdr>
        </w:div>
        <w:div w:id="265162990">
          <w:marLeft w:val="0"/>
          <w:marRight w:val="0"/>
          <w:marTop w:val="0"/>
          <w:marBottom w:val="0"/>
          <w:divBdr>
            <w:top w:val="none" w:sz="0" w:space="0" w:color="auto"/>
            <w:left w:val="none" w:sz="0" w:space="0" w:color="auto"/>
            <w:bottom w:val="none" w:sz="0" w:space="0" w:color="auto"/>
            <w:right w:val="none" w:sz="0" w:space="0" w:color="auto"/>
          </w:divBdr>
        </w:div>
        <w:div w:id="288367030">
          <w:marLeft w:val="0"/>
          <w:marRight w:val="0"/>
          <w:marTop w:val="0"/>
          <w:marBottom w:val="0"/>
          <w:divBdr>
            <w:top w:val="none" w:sz="0" w:space="0" w:color="auto"/>
            <w:left w:val="none" w:sz="0" w:space="0" w:color="auto"/>
            <w:bottom w:val="none" w:sz="0" w:space="0" w:color="auto"/>
            <w:right w:val="none" w:sz="0" w:space="0" w:color="auto"/>
          </w:divBdr>
        </w:div>
        <w:div w:id="393352985">
          <w:marLeft w:val="0"/>
          <w:marRight w:val="0"/>
          <w:marTop w:val="0"/>
          <w:marBottom w:val="0"/>
          <w:divBdr>
            <w:top w:val="none" w:sz="0" w:space="0" w:color="auto"/>
            <w:left w:val="none" w:sz="0" w:space="0" w:color="auto"/>
            <w:bottom w:val="none" w:sz="0" w:space="0" w:color="auto"/>
            <w:right w:val="none" w:sz="0" w:space="0" w:color="auto"/>
          </w:divBdr>
        </w:div>
        <w:div w:id="399714202">
          <w:marLeft w:val="0"/>
          <w:marRight w:val="0"/>
          <w:marTop w:val="0"/>
          <w:marBottom w:val="0"/>
          <w:divBdr>
            <w:top w:val="none" w:sz="0" w:space="0" w:color="auto"/>
            <w:left w:val="none" w:sz="0" w:space="0" w:color="auto"/>
            <w:bottom w:val="none" w:sz="0" w:space="0" w:color="auto"/>
            <w:right w:val="none" w:sz="0" w:space="0" w:color="auto"/>
          </w:divBdr>
        </w:div>
        <w:div w:id="400833300">
          <w:marLeft w:val="0"/>
          <w:marRight w:val="0"/>
          <w:marTop w:val="0"/>
          <w:marBottom w:val="0"/>
          <w:divBdr>
            <w:top w:val="none" w:sz="0" w:space="0" w:color="auto"/>
            <w:left w:val="none" w:sz="0" w:space="0" w:color="auto"/>
            <w:bottom w:val="none" w:sz="0" w:space="0" w:color="auto"/>
            <w:right w:val="none" w:sz="0" w:space="0" w:color="auto"/>
          </w:divBdr>
        </w:div>
        <w:div w:id="835069988">
          <w:marLeft w:val="0"/>
          <w:marRight w:val="0"/>
          <w:marTop w:val="0"/>
          <w:marBottom w:val="0"/>
          <w:divBdr>
            <w:top w:val="none" w:sz="0" w:space="0" w:color="auto"/>
            <w:left w:val="none" w:sz="0" w:space="0" w:color="auto"/>
            <w:bottom w:val="none" w:sz="0" w:space="0" w:color="auto"/>
            <w:right w:val="none" w:sz="0" w:space="0" w:color="auto"/>
          </w:divBdr>
        </w:div>
        <w:div w:id="871384668">
          <w:marLeft w:val="0"/>
          <w:marRight w:val="0"/>
          <w:marTop w:val="0"/>
          <w:marBottom w:val="0"/>
          <w:divBdr>
            <w:top w:val="none" w:sz="0" w:space="0" w:color="auto"/>
            <w:left w:val="none" w:sz="0" w:space="0" w:color="auto"/>
            <w:bottom w:val="none" w:sz="0" w:space="0" w:color="auto"/>
            <w:right w:val="none" w:sz="0" w:space="0" w:color="auto"/>
          </w:divBdr>
        </w:div>
        <w:div w:id="878323518">
          <w:marLeft w:val="0"/>
          <w:marRight w:val="0"/>
          <w:marTop w:val="0"/>
          <w:marBottom w:val="0"/>
          <w:divBdr>
            <w:top w:val="none" w:sz="0" w:space="0" w:color="auto"/>
            <w:left w:val="none" w:sz="0" w:space="0" w:color="auto"/>
            <w:bottom w:val="none" w:sz="0" w:space="0" w:color="auto"/>
            <w:right w:val="none" w:sz="0" w:space="0" w:color="auto"/>
          </w:divBdr>
        </w:div>
        <w:div w:id="915363579">
          <w:marLeft w:val="0"/>
          <w:marRight w:val="0"/>
          <w:marTop w:val="0"/>
          <w:marBottom w:val="0"/>
          <w:divBdr>
            <w:top w:val="none" w:sz="0" w:space="0" w:color="auto"/>
            <w:left w:val="none" w:sz="0" w:space="0" w:color="auto"/>
            <w:bottom w:val="none" w:sz="0" w:space="0" w:color="auto"/>
            <w:right w:val="none" w:sz="0" w:space="0" w:color="auto"/>
          </w:divBdr>
        </w:div>
        <w:div w:id="1016538468">
          <w:marLeft w:val="0"/>
          <w:marRight w:val="0"/>
          <w:marTop w:val="0"/>
          <w:marBottom w:val="0"/>
          <w:divBdr>
            <w:top w:val="none" w:sz="0" w:space="0" w:color="auto"/>
            <w:left w:val="none" w:sz="0" w:space="0" w:color="auto"/>
            <w:bottom w:val="none" w:sz="0" w:space="0" w:color="auto"/>
            <w:right w:val="none" w:sz="0" w:space="0" w:color="auto"/>
          </w:divBdr>
        </w:div>
        <w:div w:id="1245601247">
          <w:marLeft w:val="0"/>
          <w:marRight w:val="0"/>
          <w:marTop w:val="0"/>
          <w:marBottom w:val="0"/>
          <w:divBdr>
            <w:top w:val="none" w:sz="0" w:space="0" w:color="auto"/>
            <w:left w:val="none" w:sz="0" w:space="0" w:color="auto"/>
            <w:bottom w:val="none" w:sz="0" w:space="0" w:color="auto"/>
            <w:right w:val="none" w:sz="0" w:space="0" w:color="auto"/>
          </w:divBdr>
        </w:div>
        <w:div w:id="1338390394">
          <w:marLeft w:val="0"/>
          <w:marRight w:val="0"/>
          <w:marTop w:val="0"/>
          <w:marBottom w:val="0"/>
          <w:divBdr>
            <w:top w:val="none" w:sz="0" w:space="0" w:color="auto"/>
            <w:left w:val="none" w:sz="0" w:space="0" w:color="auto"/>
            <w:bottom w:val="none" w:sz="0" w:space="0" w:color="auto"/>
            <w:right w:val="none" w:sz="0" w:space="0" w:color="auto"/>
          </w:divBdr>
        </w:div>
        <w:div w:id="1379088266">
          <w:marLeft w:val="0"/>
          <w:marRight w:val="0"/>
          <w:marTop w:val="0"/>
          <w:marBottom w:val="0"/>
          <w:divBdr>
            <w:top w:val="none" w:sz="0" w:space="0" w:color="auto"/>
            <w:left w:val="none" w:sz="0" w:space="0" w:color="auto"/>
            <w:bottom w:val="none" w:sz="0" w:space="0" w:color="auto"/>
            <w:right w:val="none" w:sz="0" w:space="0" w:color="auto"/>
          </w:divBdr>
        </w:div>
        <w:div w:id="1477574944">
          <w:marLeft w:val="0"/>
          <w:marRight w:val="0"/>
          <w:marTop w:val="0"/>
          <w:marBottom w:val="0"/>
          <w:divBdr>
            <w:top w:val="none" w:sz="0" w:space="0" w:color="auto"/>
            <w:left w:val="none" w:sz="0" w:space="0" w:color="auto"/>
            <w:bottom w:val="none" w:sz="0" w:space="0" w:color="auto"/>
            <w:right w:val="none" w:sz="0" w:space="0" w:color="auto"/>
          </w:divBdr>
        </w:div>
        <w:div w:id="1518695568">
          <w:marLeft w:val="0"/>
          <w:marRight w:val="0"/>
          <w:marTop w:val="0"/>
          <w:marBottom w:val="0"/>
          <w:divBdr>
            <w:top w:val="none" w:sz="0" w:space="0" w:color="auto"/>
            <w:left w:val="none" w:sz="0" w:space="0" w:color="auto"/>
            <w:bottom w:val="none" w:sz="0" w:space="0" w:color="auto"/>
            <w:right w:val="none" w:sz="0" w:space="0" w:color="auto"/>
          </w:divBdr>
        </w:div>
        <w:div w:id="1524247830">
          <w:marLeft w:val="0"/>
          <w:marRight w:val="0"/>
          <w:marTop w:val="0"/>
          <w:marBottom w:val="0"/>
          <w:divBdr>
            <w:top w:val="none" w:sz="0" w:space="0" w:color="auto"/>
            <w:left w:val="none" w:sz="0" w:space="0" w:color="auto"/>
            <w:bottom w:val="none" w:sz="0" w:space="0" w:color="auto"/>
            <w:right w:val="none" w:sz="0" w:space="0" w:color="auto"/>
          </w:divBdr>
        </w:div>
        <w:div w:id="1647397512">
          <w:marLeft w:val="0"/>
          <w:marRight w:val="0"/>
          <w:marTop w:val="0"/>
          <w:marBottom w:val="0"/>
          <w:divBdr>
            <w:top w:val="none" w:sz="0" w:space="0" w:color="auto"/>
            <w:left w:val="none" w:sz="0" w:space="0" w:color="auto"/>
            <w:bottom w:val="none" w:sz="0" w:space="0" w:color="auto"/>
            <w:right w:val="none" w:sz="0" w:space="0" w:color="auto"/>
          </w:divBdr>
        </w:div>
        <w:div w:id="1866357446">
          <w:marLeft w:val="0"/>
          <w:marRight w:val="0"/>
          <w:marTop w:val="0"/>
          <w:marBottom w:val="0"/>
          <w:divBdr>
            <w:top w:val="none" w:sz="0" w:space="0" w:color="auto"/>
            <w:left w:val="none" w:sz="0" w:space="0" w:color="auto"/>
            <w:bottom w:val="none" w:sz="0" w:space="0" w:color="auto"/>
            <w:right w:val="none" w:sz="0" w:space="0" w:color="auto"/>
          </w:divBdr>
        </w:div>
        <w:div w:id="1970159144">
          <w:marLeft w:val="0"/>
          <w:marRight w:val="0"/>
          <w:marTop w:val="0"/>
          <w:marBottom w:val="0"/>
          <w:divBdr>
            <w:top w:val="none" w:sz="0" w:space="0" w:color="auto"/>
            <w:left w:val="none" w:sz="0" w:space="0" w:color="auto"/>
            <w:bottom w:val="none" w:sz="0" w:space="0" w:color="auto"/>
            <w:right w:val="none" w:sz="0" w:space="0" w:color="auto"/>
          </w:divBdr>
        </w:div>
        <w:div w:id="2018342571">
          <w:marLeft w:val="0"/>
          <w:marRight w:val="0"/>
          <w:marTop w:val="0"/>
          <w:marBottom w:val="0"/>
          <w:divBdr>
            <w:top w:val="none" w:sz="0" w:space="0" w:color="auto"/>
            <w:left w:val="none" w:sz="0" w:space="0" w:color="auto"/>
            <w:bottom w:val="none" w:sz="0" w:space="0" w:color="auto"/>
            <w:right w:val="none" w:sz="0" w:space="0" w:color="auto"/>
          </w:divBdr>
        </w:div>
        <w:div w:id="2040348743">
          <w:marLeft w:val="0"/>
          <w:marRight w:val="0"/>
          <w:marTop w:val="0"/>
          <w:marBottom w:val="0"/>
          <w:divBdr>
            <w:top w:val="none" w:sz="0" w:space="0" w:color="auto"/>
            <w:left w:val="none" w:sz="0" w:space="0" w:color="auto"/>
            <w:bottom w:val="none" w:sz="0" w:space="0" w:color="auto"/>
            <w:right w:val="none" w:sz="0" w:space="0" w:color="auto"/>
          </w:divBdr>
        </w:div>
        <w:div w:id="2044280389">
          <w:marLeft w:val="0"/>
          <w:marRight w:val="0"/>
          <w:marTop w:val="0"/>
          <w:marBottom w:val="0"/>
          <w:divBdr>
            <w:top w:val="none" w:sz="0" w:space="0" w:color="auto"/>
            <w:left w:val="none" w:sz="0" w:space="0" w:color="auto"/>
            <w:bottom w:val="none" w:sz="0" w:space="0" w:color="auto"/>
            <w:right w:val="none" w:sz="0" w:space="0" w:color="auto"/>
          </w:divBdr>
        </w:div>
        <w:div w:id="2146046184">
          <w:marLeft w:val="0"/>
          <w:marRight w:val="0"/>
          <w:marTop w:val="0"/>
          <w:marBottom w:val="0"/>
          <w:divBdr>
            <w:top w:val="none" w:sz="0" w:space="0" w:color="auto"/>
            <w:left w:val="none" w:sz="0" w:space="0" w:color="auto"/>
            <w:bottom w:val="none" w:sz="0" w:space="0" w:color="auto"/>
            <w:right w:val="none" w:sz="0" w:space="0" w:color="auto"/>
          </w:divBdr>
        </w:div>
      </w:divsChild>
    </w:div>
    <w:div w:id="297875951">
      <w:bodyDiv w:val="1"/>
      <w:marLeft w:val="0"/>
      <w:marRight w:val="0"/>
      <w:marTop w:val="0"/>
      <w:marBottom w:val="0"/>
      <w:divBdr>
        <w:top w:val="none" w:sz="0" w:space="0" w:color="auto"/>
        <w:left w:val="none" w:sz="0" w:space="0" w:color="auto"/>
        <w:bottom w:val="none" w:sz="0" w:space="0" w:color="auto"/>
        <w:right w:val="none" w:sz="0" w:space="0" w:color="auto"/>
      </w:divBdr>
      <w:divsChild>
        <w:div w:id="205875878">
          <w:marLeft w:val="0"/>
          <w:marRight w:val="0"/>
          <w:marTop w:val="0"/>
          <w:marBottom w:val="0"/>
          <w:divBdr>
            <w:top w:val="none" w:sz="0" w:space="0" w:color="auto"/>
            <w:left w:val="none" w:sz="0" w:space="0" w:color="auto"/>
            <w:bottom w:val="none" w:sz="0" w:space="0" w:color="auto"/>
            <w:right w:val="none" w:sz="0" w:space="0" w:color="auto"/>
          </w:divBdr>
          <w:divsChild>
            <w:div w:id="55871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04258">
      <w:bodyDiv w:val="1"/>
      <w:marLeft w:val="0"/>
      <w:marRight w:val="0"/>
      <w:marTop w:val="0"/>
      <w:marBottom w:val="0"/>
      <w:divBdr>
        <w:top w:val="none" w:sz="0" w:space="0" w:color="auto"/>
        <w:left w:val="none" w:sz="0" w:space="0" w:color="auto"/>
        <w:bottom w:val="none" w:sz="0" w:space="0" w:color="auto"/>
        <w:right w:val="none" w:sz="0" w:space="0" w:color="auto"/>
      </w:divBdr>
    </w:div>
    <w:div w:id="326977814">
      <w:bodyDiv w:val="1"/>
      <w:marLeft w:val="0"/>
      <w:marRight w:val="0"/>
      <w:marTop w:val="0"/>
      <w:marBottom w:val="0"/>
      <w:divBdr>
        <w:top w:val="none" w:sz="0" w:space="0" w:color="auto"/>
        <w:left w:val="none" w:sz="0" w:space="0" w:color="auto"/>
        <w:bottom w:val="none" w:sz="0" w:space="0" w:color="auto"/>
        <w:right w:val="none" w:sz="0" w:space="0" w:color="auto"/>
      </w:divBdr>
      <w:divsChild>
        <w:div w:id="1019114388">
          <w:marLeft w:val="0"/>
          <w:marRight w:val="0"/>
          <w:marTop w:val="0"/>
          <w:marBottom w:val="0"/>
          <w:divBdr>
            <w:top w:val="none" w:sz="0" w:space="0" w:color="auto"/>
            <w:left w:val="none" w:sz="0" w:space="0" w:color="auto"/>
            <w:bottom w:val="none" w:sz="0" w:space="0" w:color="auto"/>
            <w:right w:val="none" w:sz="0" w:space="0" w:color="auto"/>
          </w:divBdr>
          <w:divsChild>
            <w:div w:id="121084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97363">
      <w:bodyDiv w:val="1"/>
      <w:marLeft w:val="0"/>
      <w:marRight w:val="0"/>
      <w:marTop w:val="0"/>
      <w:marBottom w:val="0"/>
      <w:divBdr>
        <w:top w:val="none" w:sz="0" w:space="0" w:color="auto"/>
        <w:left w:val="none" w:sz="0" w:space="0" w:color="auto"/>
        <w:bottom w:val="none" w:sz="0" w:space="0" w:color="auto"/>
        <w:right w:val="none" w:sz="0" w:space="0" w:color="auto"/>
      </w:divBdr>
    </w:div>
    <w:div w:id="328949905">
      <w:bodyDiv w:val="1"/>
      <w:marLeft w:val="0"/>
      <w:marRight w:val="0"/>
      <w:marTop w:val="0"/>
      <w:marBottom w:val="0"/>
      <w:divBdr>
        <w:top w:val="none" w:sz="0" w:space="0" w:color="auto"/>
        <w:left w:val="none" w:sz="0" w:space="0" w:color="auto"/>
        <w:bottom w:val="none" w:sz="0" w:space="0" w:color="auto"/>
        <w:right w:val="none" w:sz="0" w:space="0" w:color="auto"/>
      </w:divBdr>
      <w:divsChild>
        <w:div w:id="338969296">
          <w:marLeft w:val="0"/>
          <w:marRight w:val="0"/>
          <w:marTop w:val="0"/>
          <w:marBottom w:val="0"/>
          <w:divBdr>
            <w:top w:val="none" w:sz="0" w:space="0" w:color="auto"/>
            <w:left w:val="none" w:sz="0" w:space="0" w:color="auto"/>
            <w:bottom w:val="none" w:sz="0" w:space="0" w:color="auto"/>
            <w:right w:val="none" w:sz="0" w:space="0" w:color="auto"/>
          </w:divBdr>
        </w:div>
        <w:div w:id="508447297">
          <w:marLeft w:val="0"/>
          <w:marRight w:val="0"/>
          <w:marTop w:val="0"/>
          <w:marBottom w:val="0"/>
          <w:divBdr>
            <w:top w:val="none" w:sz="0" w:space="0" w:color="auto"/>
            <w:left w:val="none" w:sz="0" w:space="0" w:color="auto"/>
            <w:bottom w:val="none" w:sz="0" w:space="0" w:color="auto"/>
            <w:right w:val="none" w:sz="0" w:space="0" w:color="auto"/>
          </w:divBdr>
        </w:div>
        <w:div w:id="511646382">
          <w:marLeft w:val="0"/>
          <w:marRight w:val="0"/>
          <w:marTop w:val="0"/>
          <w:marBottom w:val="0"/>
          <w:divBdr>
            <w:top w:val="none" w:sz="0" w:space="0" w:color="auto"/>
            <w:left w:val="none" w:sz="0" w:space="0" w:color="auto"/>
            <w:bottom w:val="none" w:sz="0" w:space="0" w:color="auto"/>
            <w:right w:val="none" w:sz="0" w:space="0" w:color="auto"/>
          </w:divBdr>
        </w:div>
        <w:div w:id="709306221">
          <w:marLeft w:val="0"/>
          <w:marRight w:val="0"/>
          <w:marTop w:val="0"/>
          <w:marBottom w:val="0"/>
          <w:divBdr>
            <w:top w:val="none" w:sz="0" w:space="0" w:color="auto"/>
            <w:left w:val="none" w:sz="0" w:space="0" w:color="auto"/>
            <w:bottom w:val="none" w:sz="0" w:space="0" w:color="auto"/>
            <w:right w:val="none" w:sz="0" w:space="0" w:color="auto"/>
          </w:divBdr>
        </w:div>
        <w:div w:id="933707128">
          <w:marLeft w:val="0"/>
          <w:marRight w:val="0"/>
          <w:marTop w:val="0"/>
          <w:marBottom w:val="0"/>
          <w:divBdr>
            <w:top w:val="none" w:sz="0" w:space="0" w:color="auto"/>
            <w:left w:val="none" w:sz="0" w:space="0" w:color="auto"/>
            <w:bottom w:val="none" w:sz="0" w:space="0" w:color="auto"/>
            <w:right w:val="none" w:sz="0" w:space="0" w:color="auto"/>
          </w:divBdr>
        </w:div>
        <w:div w:id="1166826143">
          <w:marLeft w:val="0"/>
          <w:marRight w:val="0"/>
          <w:marTop w:val="0"/>
          <w:marBottom w:val="0"/>
          <w:divBdr>
            <w:top w:val="none" w:sz="0" w:space="0" w:color="auto"/>
            <w:left w:val="none" w:sz="0" w:space="0" w:color="auto"/>
            <w:bottom w:val="none" w:sz="0" w:space="0" w:color="auto"/>
            <w:right w:val="none" w:sz="0" w:space="0" w:color="auto"/>
          </w:divBdr>
        </w:div>
        <w:div w:id="1181774885">
          <w:marLeft w:val="0"/>
          <w:marRight w:val="0"/>
          <w:marTop w:val="0"/>
          <w:marBottom w:val="0"/>
          <w:divBdr>
            <w:top w:val="none" w:sz="0" w:space="0" w:color="auto"/>
            <w:left w:val="none" w:sz="0" w:space="0" w:color="auto"/>
            <w:bottom w:val="none" w:sz="0" w:space="0" w:color="auto"/>
            <w:right w:val="none" w:sz="0" w:space="0" w:color="auto"/>
          </w:divBdr>
        </w:div>
        <w:div w:id="1275481166">
          <w:marLeft w:val="0"/>
          <w:marRight w:val="0"/>
          <w:marTop w:val="0"/>
          <w:marBottom w:val="0"/>
          <w:divBdr>
            <w:top w:val="none" w:sz="0" w:space="0" w:color="auto"/>
            <w:left w:val="none" w:sz="0" w:space="0" w:color="auto"/>
            <w:bottom w:val="none" w:sz="0" w:space="0" w:color="auto"/>
            <w:right w:val="none" w:sz="0" w:space="0" w:color="auto"/>
          </w:divBdr>
        </w:div>
        <w:div w:id="1355808933">
          <w:marLeft w:val="0"/>
          <w:marRight w:val="0"/>
          <w:marTop w:val="0"/>
          <w:marBottom w:val="0"/>
          <w:divBdr>
            <w:top w:val="none" w:sz="0" w:space="0" w:color="auto"/>
            <w:left w:val="none" w:sz="0" w:space="0" w:color="auto"/>
            <w:bottom w:val="none" w:sz="0" w:space="0" w:color="auto"/>
            <w:right w:val="none" w:sz="0" w:space="0" w:color="auto"/>
          </w:divBdr>
        </w:div>
        <w:div w:id="1592811391">
          <w:marLeft w:val="0"/>
          <w:marRight w:val="0"/>
          <w:marTop w:val="0"/>
          <w:marBottom w:val="0"/>
          <w:divBdr>
            <w:top w:val="none" w:sz="0" w:space="0" w:color="auto"/>
            <w:left w:val="none" w:sz="0" w:space="0" w:color="auto"/>
            <w:bottom w:val="none" w:sz="0" w:space="0" w:color="auto"/>
            <w:right w:val="none" w:sz="0" w:space="0" w:color="auto"/>
          </w:divBdr>
        </w:div>
      </w:divsChild>
    </w:div>
    <w:div w:id="332029202">
      <w:bodyDiv w:val="1"/>
      <w:marLeft w:val="0"/>
      <w:marRight w:val="0"/>
      <w:marTop w:val="0"/>
      <w:marBottom w:val="0"/>
      <w:divBdr>
        <w:top w:val="none" w:sz="0" w:space="0" w:color="auto"/>
        <w:left w:val="none" w:sz="0" w:space="0" w:color="auto"/>
        <w:bottom w:val="none" w:sz="0" w:space="0" w:color="auto"/>
        <w:right w:val="none" w:sz="0" w:space="0" w:color="auto"/>
      </w:divBdr>
    </w:div>
    <w:div w:id="365716307">
      <w:bodyDiv w:val="1"/>
      <w:marLeft w:val="0"/>
      <w:marRight w:val="0"/>
      <w:marTop w:val="0"/>
      <w:marBottom w:val="0"/>
      <w:divBdr>
        <w:top w:val="none" w:sz="0" w:space="0" w:color="auto"/>
        <w:left w:val="none" w:sz="0" w:space="0" w:color="auto"/>
        <w:bottom w:val="none" w:sz="0" w:space="0" w:color="auto"/>
        <w:right w:val="none" w:sz="0" w:space="0" w:color="auto"/>
      </w:divBdr>
      <w:divsChild>
        <w:div w:id="398939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3668194">
      <w:bodyDiv w:val="1"/>
      <w:marLeft w:val="0"/>
      <w:marRight w:val="0"/>
      <w:marTop w:val="0"/>
      <w:marBottom w:val="0"/>
      <w:divBdr>
        <w:top w:val="none" w:sz="0" w:space="0" w:color="auto"/>
        <w:left w:val="none" w:sz="0" w:space="0" w:color="auto"/>
        <w:bottom w:val="none" w:sz="0" w:space="0" w:color="auto"/>
        <w:right w:val="none" w:sz="0" w:space="0" w:color="auto"/>
      </w:divBdr>
    </w:div>
    <w:div w:id="440683585">
      <w:bodyDiv w:val="1"/>
      <w:marLeft w:val="0"/>
      <w:marRight w:val="0"/>
      <w:marTop w:val="0"/>
      <w:marBottom w:val="0"/>
      <w:divBdr>
        <w:top w:val="none" w:sz="0" w:space="0" w:color="auto"/>
        <w:left w:val="none" w:sz="0" w:space="0" w:color="auto"/>
        <w:bottom w:val="none" w:sz="0" w:space="0" w:color="auto"/>
        <w:right w:val="none" w:sz="0" w:space="0" w:color="auto"/>
      </w:divBdr>
      <w:divsChild>
        <w:div w:id="475070662">
          <w:marLeft w:val="0"/>
          <w:marRight w:val="0"/>
          <w:marTop w:val="0"/>
          <w:marBottom w:val="0"/>
          <w:divBdr>
            <w:top w:val="none" w:sz="0" w:space="0" w:color="auto"/>
            <w:left w:val="none" w:sz="0" w:space="0" w:color="auto"/>
            <w:bottom w:val="none" w:sz="0" w:space="0" w:color="auto"/>
            <w:right w:val="none" w:sz="0" w:space="0" w:color="auto"/>
          </w:divBdr>
        </w:div>
        <w:div w:id="914776734">
          <w:marLeft w:val="0"/>
          <w:marRight w:val="0"/>
          <w:marTop w:val="0"/>
          <w:marBottom w:val="0"/>
          <w:divBdr>
            <w:top w:val="none" w:sz="0" w:space="0" w:color="auto"/>
            <w:left w:val="none" w:sz="0" w:space="0" w:color="auto"/>
            <w:bottom w:val="none" w:sz="0" w:space="0" w:color="auto"/>
            <w:right w:val="none" w:sz="0" w:space="0" w:color="auto"/>
          </w:divBdr>
        </w:div>
        <w:div w:id="1159468659">
          <w:marLeft w:val="0"/>
          <w:marRight w:val="0"/>
          <w:marTop w:val="0"/>
          <w:marBottom w:val="0"/>
          <w:divBdr>
            <w:top w:val="none" w:sz="0" w:space="0" w:color="auto"/>
            <w:left w:val="none" w:sz="0" w:space="0" w:color="auto"/>
            <w:bottom w:val="none" w:sz="0" w:space="0" w:color="auto"/>
            <w:right w:val="none" w:sz="0" w:space="0" w:color="auto"/>
          </w:divBdr>
        </w:div>
        <w:div w:id="1616136361">
          <w:marLeft w:val="0"/>
          <w:marRight w:val="0"/>
          <w:marTop w:val="0"/>
          <w:marBottom w:val="0"/>
          <w:divBdr>
            <w:top w:val="none" w:sz="0" w:space="0" w:color="auto"/>
            <w:left w:val="none" w:sz="0" w:space="0" w:color="auto"/>
            <w:bottom w:val="none" w:sz="0" w:space="0" w:color="auto"/>
            <w:right w:val="none" w:sz="0" w:space="0" w:color="auto"/>
          </w:divBdr>
        </w:div>
      </w:divsChild>
    </w:div>
    <w:div w:id="445006211">
      <w:bodyDiv w:val="1"/>
      <w:marLeft w:val="0"/>
      <w:marRight w:val="0"/>
      <w:marTop w:val="0"/>
      <w:marBottom w:val="0"/>
      <w:divBdr>
        <w:top w:val="none" w:sz="0" w:space="0" w:color="auto"/>
        <w:left w:val="none" w:sz="0" w:space="0" w:color="auto"/>
        <w:bottom w:val="none" w:sz="0" w:space="0" w:color="auto"/>
        <w:right w:val="none" w:sz="0" w:space="0" w:color="auto"/>
      </w:divBdr>
      <w:divsChild>
        <w:div w:id="226765249">
          <w:marLeft w:val="0"/>
          <w:marRight w:val="0"/>
          <w:marTop w:val="0"/>
          <w:marBottom w:val="0"/>
          <w:divBdr>
            <w:top w:val="none" w:sz="0" w:space="0" w:color="auto"/>
            <w:left w:val="none" w:sz="0" w:space="0" w:color="auto"/>
            <w:bottom w:val="none" w:sz="0" w:space="0" w:color="auto"/>
            <w:right w:val="none" w:sz="0" w:space="0" w:color="auto"/>
          </w:divBdr>
        </w:div>
        <w:div w:id="528684342">
          <w:marLeft w:val="0"/>
          <w:marRight w:val="0"/>
          <w:marTop w:val="0"/>
          <w:marBottom w:val="0"/>
          <w:divBdr>
            <w:top w:val="none" w:sz="0" w:space="0" w:color="auto"/>
            <w:left w:val="none" w:sz="0" w:space="0" w:color="auto"/>
            <w:bottom w:val="none" w:sz="0" w:space="0" w:color="auto"/>
            <w:right w:val="none" w:sz="0" w:space="0" w:color="auto"/>
          </w:divBdr>
        </w:div>
        <w:div w:id="1412970697">
          <w:marLeft w:val="0"/>
          <w:marRight w:val="0"/>
          <w:marTop w:val="0"/>
          <w:marBottom w:val="0"/>
          <w:divBdr>
            <w:top w:val="none" w:sz="0" w:space="0" w:color="auto"/>
            <w:left w:val="none" w:sz="0" w:space="0" w:color="auto"/>
            <w:bottom w:val="none" w:sz="0" w:space="0" w:color="auto"/>
            <w:right w:val="none" w:sz="0" w:space="0" w:color="auto"/>
          </w:divBdr>
        </w:div>
        <w:div w:id="1836023484">
          <w:marLeft w:val="0"/>
          <w:marRight w:val="0"/>
          <w:marTop w:val="0"/>
          <w:marBottom w:val="0"/>
          <w:divBdr>
            <w:top w:val="none" w:sz="0" w:space="0" w:color="auto"/>
            <w:left w:val="none" w:sz="0" w:space="0" w:color="auto"/>
            <w:bottom w:val="none" w:sz="0" w:space="0" w:color="auto"/>
            <w:right w:val="none" w:sz="0" w:space="0" w:color="auto"/>
          </w:divBdr>
        </w:div>
      </w:divsChild>
    </w:div>
    <w:div w:id="451554560">
      <w:bodyDiv w:val="1"/>
      <w:marLeft w:val="0"/>
      <w:marRight w:val="0"/>
      <w:marTop w:val="0"/>
      <w:marBottom w:val="0"/>
      <w:divBdr>
        <w:top w:val="none" w:sz="0" w:space="0" w:color="auto"/>
        <w:left w:val="none" w:sz="0" w:space="0" w:color="auto"/>
        <w:bottom w:val="none" w:sz="0" w:space="0" w:color="auto"/>
        <w:right w:val="none" w:sz="0" w:space="0" w:color="auto"/>
      </w:divBdr>
      <w:divsChild>
        <w:div w:id="1299723618">
          <w:marLeft w:val="0"/>
          <w:marRight w:val="0"/>
          <w:marTop w:val="0"/>
          <w:marBottom w:val="0"/>
          <w:divBdr>
            <w:top w:val="none" w:sz="0" w:space="0" w:color="auto"/>
            <w:left w:val="none" w:sz="0" w:space="0" w:color="auto"/>
            <w:bottom w:val="none" w:sz="0" w:space="0" w:color="auto"/>
            <w:right w:val="none" w:sz="0" w:space="0" w:color="auto"/>
          </w:divBdr>
          <w:divsChild>
            <w:div w:id="1973172447">
              <w:marLeft w:val="0"/>
              <w:marRight w:val="0"/>
              <w:marTop w:val="0"/>
              <w:marBottom w:val="0"/>
              <w:divBdr>
                <w:top w:val="none" w:sz="0" w:space="0" w:color="auto"/>
                <w:left w:val="none" w:sz="0" w:space="0" w:color="auto"/>
                <w:bottom w:val="none" w:sz="0" w:space="0" w:color="auto"/>
                <w:right w:val="none" w:sz="0" w:space="0" w:color="auto"/>
              </w:divBdr>
              <w:divsChild>
                <w:div w:id="613365987">
                  <w:marLeft w:val="0"/>
                  <w:marRight w:val="0"/>
                  <w:marTop w:val="0"/>
                  <w:marBottom w:val="0"/>
                  <w:divBdr>
                    <w:top w:val="none" w:sz="0" w:space="0" w:color="auto"/>
                    <w:left w:val="none" w:sz="0" w:space="0" w:color="auto"/>
                    <w:bottom w:val="none" w:sz="0" w:space="0" w:color="auto"/>
                    <w:right w:val="none" w:sz="0" w:space="0" w:color="auto"/>
                  </w:divBdr>
                  <w:divsChild>
                    <w:div w:id="1051534119">
                      <w:marLeft w:val="0"/>
                      <w:marRight w:val="0"/>
                      <w:marTop w:val="0"/>
                      <w:marBottom w:val="0"/>
                      <w:divBdr>
                        <w:top w:val="none" w:sz="0" w:space="0" w:color="auto"/>
                        <w:left w:val="none" w:sz="0" w:space="0" w:color="auto"/>
                        <w:bottom w:val="none" w:sz="0" w:space="0" w:color="auto"/>
                        <w:right w:val="none" w:sz="0" w:space="0" w:color="auto"/>
                      </w:divBdr>
                      <w:divsChild>
                        <w:div w:id="821193380">
                          <w:marLeft w:val="0"/>
                          <w:marRight w:val="0"/>
                          <w:marTop w:val="0"/>
                          <w:marBottom w:val="0"/>
                          <w:divBdr>
                            <w:top w:val="none" w:sz="0" w:space="0" w:color="auto"/>
                            <w:left w:val="none" w:sz="0" w:space="0" w:color="auto"/>
                            <w:bottom w:val="none" w:sz="0" w:space="0" w:color="auto"/>
                            <w:right w:val="none" w:sz="0" w:space="0" w:color="auto"/>
                          </w:divBdr>
                        </w:div>
                      </w:divsChild>
                    </w:div>
                    <w:div w:id="1305623843">
                      <w:marLeft w:val="0"/>
                      <w:marRight w:val="0"/>
                      <w:marTop w:val="0"/>
                      <w:marBottom w:val="0"/>
                      <w:divBdr>
                        <w:top w:val="none" w:sz="0" w:space="0" w:color="auto"/>
                        <w:left w:val="none" w:sz="0" w:space="0" w:color="auto"/>
                        <w:bottom w:val="none" w:sz="0" w:space="0" w:color="auto"/>
                        <w:right w:val="none" w:sz="0" w:space="0" w:color="auto"/>
                      </w:divBdr>
                      <w:divsChild>
                        <w:div w:id="385298364">
                          <w:marLeft w:val="0"/>
                          <w:marRight w:val="0"/>
                          <w:marTop w:val="0"/>
                          <w:marBottom w:val="0"/>
                          <w:divBdr>
                            <w:top w:val="none" w:sz="0" w:space="0" w:color="auto"/>
                            <w:left w:val="none" w:sz="0" w:space="0" w:color="auto"/>
                            <w:bottom w:val="none" w:sz="0" w:space="0" w:color="auto"/>
                            <w:right w:val="none" w:sz="0" w:space="0" w:color="auto"/>
                          </w:divBdr>
                          <w:divsChild>
                            <w:div w:id="125393428">
                              <w:marLeft w:val="0"/>
                              <w:marRight w:val="0"/>
                              <w:marTop w:val="0"/>
                              <w:marBottom w:val="0"/>
                              <w:divBdr>
                                <w:top w:val="none" w:sz="0" w:space="0" w:color="auto"/>
                                <w:left w:val="none" w:sz="0" w:space="0" w:color="auto"/>
                                <w:bottom w:val="none" w:sz="0" w:space="0" w:color="auto"/>
                                <w:right w:val="none" w:sz="0" w:space="0" w:color="auto"/>
                              </w:divBdr>
                            </w:div>
                            <w:div w:id="372847420">
                              <w:marLeft w:val="0"/>
                              <w:marRight w:val="0"/>
                              <w:marTop w:val="0"/>
                              <w:marBottom w:val="0"/>
                              <w:divBdr>
                                <w:top w:val="none" w:sz="0" w:space="0" w:color="auto"/>
                                <w:left w:val="none" w:sz="0" w:space="0" w:color="auto"/>
                                <w:bottom w:val="none" w:sz="0" w:space="0" w:color="auto"/>
                                <w:right w:val="none" w:sz="0" w:space="0" w:color="auto"/>
                              </w:divBdr>
                            </w:div>
                            <w:div w:id="1207108187">
                              <w:marLeft w:val="0"/>
                              <w:marRight w:val="0"/>
                              <w:marTop w:val="0"/>
                              <w:marBottom w:val="0"/>
                              <w:divBdr>
                                <w:top w:val="none" w:sz="0" w:space="0" w:color="auto"/>
                                <w:left w:val="none" w:sz="0" w:space="0" w:color="auto"/>
                                <w:bottom w:val="none" w:sz="0" w:space="0" w:color="auto"/>
                                <w:right w:val="none" w:sz="0" w:space="0" w:color="auto"/>
                              </w:divBdr>
                            </w:div>
                            <w:div w:id="1249387663">
                              <w:marLeft w:val="0"/>
                              <w:marRight w:val="0"/>
                              <w:marTop w:val="0"/>
                              <w:marBottom w:val="0"/>
                              <w:divBdr>
                                <w:top w:val="none" w:sz="0" w:space="0" w:color="auto"/>
                                <w:left w:val="none" w:sz="0" w:space="0" w:color="auto"/>
                                <w:bottom w:val="none" w:sz="0" w:space="0" w:color="auto"/>
                                <w:right w:val="none" w:sz="0" w:space="0" w:color="auto"/>
                              </w:divBdr>
                            </w:div>
                            <w:div w:id="1338456173">
                              <w:marLeft w:val="0"/>
                              <w:marRight w:val="0"/>
                              <w:marTop w:val="0"/>
                              <w:marBottom w:val="0"/>
                              <w:divBdr>
                                <w:top w:val="none" w:sz="0" w:space="0" w:color="auto"/>
                                <w:left w:val="none" w:sz="0" w:space="0" w:color="auto"/>
                                <w:bottom w:val="none" w:sz="0" w:space="0" w:color="auto"/>
                                <w:right w:val="none" w:sz="0" w:space="0" w:color="auto"/>
                              </w:divBdr>
                            </w:div>
                            <w:div w:id="177428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6411">
                      <w:marLeft w:val="0"/>
                      <w:marRight w:val="0"/>
                      <w:marTop w:val="0"/>
                      <w:marBottom w:val="0"/>
                      <w:divBdr>
                        <w:top w:val="none" w:sz="0" w:space="0" w:color="auto"/>
                        <w:left w:val="none" w:sz="0" w:space="0" w:color="auto"/>
                        <w:bottom w:val="none" w:sz="0" w:space="0" w:color="auto"/>
                        <w:right w:val="none" w:sz="0" w:space="0" w:color="auto"/>
                      </w:divBdr>
                      <w:divsChild>
                        <w:div w:id="83886265">
                          <w:marLeft w:val="0"/>
                          <w:marRight w:val="0"/>
                          <w:marTop w:val="0"/>
                          <w:marBottom w:val="0"/>
                          <w:divBdr>
                            <w:top w:val="none" w:sz="0" w:space="0" w:color="auto"/>
                            <w:left w:val="none" w:sz="0" w:space="0" w:color="auto"/>
                            <w:bottom w:val="none" w:sz="0" w:space="0" w:color="auto"/>
                            <w:right w:val="none" w:sz="0" w:space="0" w:color="auto"/>
                          </w:divBdr>
                          <w:divsChild>
                            <w:div w:id="50884969">
                              <w:marLeft w:val="0"/>
                              <w:marRight w:val="0"/>
                              <w:marTop w:val="0"/>
                              <w:marBottom w:val="0"/>
                              <w:divBdr>
                                <w:top w:val="none" w:sz="0" w:space="0" w:color="auto"/>
                                <w:left w:val="none" w:sz="0" w:space="0" w:color="auto"/>
                                <w:bottom w:val="none" w:sz="0" w:space="0" w:color="auto"/>
                                <w:right w:val="none" w:sz="0" w:space="0" w:color="auto"/>
                              </w:divBdr>
                            </w:div>
                            <w:div w:id="165754337">
                              <w:marLeft w:val="0"/>
                              <w:marRight w:val="0"/>
                              <w:marTop w:val="0"/>
                              <w:marBottom w:val="0"/>
                              <w:divBdr>
                                <w:top w:val="none" w:sz="0" w:space="0" w:color="auto"/>
                                <w:left w:val="none" w:sz="0" w:space="0" w:color="auto"/>
                                <w:bottom w:val="none" w:sz="0" w:space="0" w:color="auto"/>
                                <w:right w:val="none" w:sz="0" w:space="0" w:color="auto"/>
                              </w:divBdr>
                            </w:div>
                            <w:div w:id="422071869">
                              <w:marLeft w:val="0"/>
                              <w:marRight w:val="0"/>
                              <w:marTop w:val="0"/>
                              <w:marBottom w:val="0"/>
                              <w:divBdr>
                                <w:top w:val="none" w:sz="0" w:space="0" w:color="auto"/>
                                <w:left w:val="none" w:sz="0" w:space="0" w:color="auto"/>
                                <w:bottom w:val="none" w:sz="0" w:space="0" w:color="auto"/>
                                <w:right w:val="none" w:sz="0" w:space="0" w:color="auto"/>
                              </w:divBdr>
                            </w:div>
                            <w:div w:id="516584722">
                              <w:marLeft w:val="0"/>
                              <w:marRight w:val="0"/>
                              <w:marTop w:val="0"/>
                              <w:marBottom w:val="0"/>
                              <w:divBdr>
                                <w:top w:val="none" w:sz="0" w:space="0" w:color="auto"/>
                                <w:left w:val="none" w:sz="0" w:space="0" w:color="auto"/>
                                <w:bottom w:val="none" w:sz="0" w:space="0" w:color="auto"/>
                                <w:right w:val="none" w:sz="0" w:space="0" w:color="auto"/>
                              </w:divBdr>
                            </w:div>
                            <w:div w:id="571431682">
                              <w:marLeft w:val="0"/>
                              <w:marRight w:val="0"/>
                              <w:marTop w:val="0"/>
                              <w:marBottom w:val="0"/>
                              <w:divBdr>
                                <w:top w:val="none" w:sz="0" w:space="0" w:color="auto"/>
                                <w:left w:val="none" w:sz="0" w:space="0" w:color="auto"/>
                                <w:bottom w:val="none" w:sz="0" w:space="0" w:color="auto"/>
                                <w:right w:val="none" w:sz="0" w:space="0" w:color="auto"/>
                              </w:divBdr>
                            </w:div>
                            <w:div w:id="1016931171">
                              <w:marLeft w:val="0"/>
                              <w:marRight w:val="0"/>
                              <w:marTop w:val="0"/>
                              <w:marBottom w:val="0"/>
                              <w:divBdr>
                                <w:top w:val="none" w:sz="0" w:space="0" w:color="auto"/>
                                <w:left w:val="none" w:sz="0" w:space="0" w:color="auto"/>
                                <w:bottom w:val="none" w:sz="0" w:space="0" w:color="auto"/>
                                <w:right w:val="none" w:sz="0" w:space="0" w:color="auto"/>
                              </w:divBdr>
                            </w:div>
                            <w:div w:id="1421873776">
                              <w:marLeft w:val="0"/>
                              <w:marRight w:val="0"/>
                              <w:marTop w:val="0"/>
                              <w:marBottom w:val="0"/>
                              <w:divBdr>
                                <w:top w:val="none" w:sz="0" w:space="0" w:color="auto"/>
                                <w:left w:val="none" w:sz="0" w:space="0" w:color="auto"/>
                                <w:bottom w:val="none" w:sz="0" w:space="0" w:color="auto"/>
                                <w:right w:val="none" w:sz="0" w:space="0" w:color="auto"/>
                              </w:divBdr>
                            </w:div>
                            <w:div w:id="1450473686">
                              <w:marLeft w:val="0"/>
                              <w:marRight w:val="0"/>
                              <w:marTop w:val="0"/>
                              <w:marBottom w:val="0"/>
                              <w:divBdr>
                                <w:top w:val="none" w:sz="0" w:space="0" w:color="auto"/>
                                <w:left w:val="none" w:sz="0" w:space="0" w:color="auto"/>
                                <w:bottom w:val="none" w:sz="0" w:space="0" w:color="auto"/>
                                <w:right w:val="none" w:sz="0" w:space="0" w:color="auto"/>
                              </w:divBdr>
                            </w:div>
                            <w:div w:id="1519344873">
                              <w:marLeft w:val="0"/>
                              <w:marRight w:val="0"/>
                              <w:marTop w:val="0"/>
                              <w:marBottom w:val="0"/>
                              <w:divBdr>
                                <w:top w:val="none" w:sz="0" w:space="0" w:color="auto"/>
                                <w:left w:val="none" w:sz="0" w:space="0" w:color="auto"/>
                                <w:bottom w:val="none" w:sz="0" w:space="0" w:color="auto"/>
                                <w:right w:val="none" w:sz="0" w:space="0" w:color="auto"/>
                              </w:divBdr>
                            </w:div>
                            <w:div w:id="1549488152">
                              <w:marLeft w:val="0"/>
                              <w:marRight w:val="0"/>
                              <w:marTop w:val="0"/>
                              <w:marBottom w:val="0"/>
                              <w:divBdr>
                                <w:top w:val="none" w:sz="0" w:space="0" w:color="auto"/>
                                <w:left w:val="none" w:sz="0" w:space="0" w:color="auto"/>
                                <w:bottom w:val="none" w:sz="0" w:space="0" w:color="auto"/>
                                <w:right w:val="none" w:sz="0" w:space="0" w:color="auto"/>
                              </w:divBdr>
                            </w:div>
                            <w:div w:id="1639649670">
                              <w:marLeft w:val="0"/>
                              <w:marRight w:val="0"/>
                              <w:marTop w:val="0"/>
                              <w:marBottom w:val="0"/>
                              <w:divBdr>
                                <w:top w:val="none" w:sz="0" w:space="0" w:color="auto"/>
                                <w:left w:val="none" w:sz="0" w:space="0" w:color="auto"/>
                                <w:bottom w:val="none" w:sz="0" w:space="0" w:color="auto"/>
                                <w:right w:val="none" w:sz="0" w:space="0" w:color="auto"/>
                              </w:divBdr>
                            </w:div>
                            <w:div w:id="1715545837">
                              <w:marLeft w:val="0"/>
                              <w:marRight w:val="0"/>
                              <w:marTop w:val="0"/>
                              <w:marBottom w:val="0"/>
                              <w:divBdr>
                                <w:top w:val="none" w:sz="0" w:space="0" w:color="auto"/>
                                <w:left w:val="none" w:sz="0" w:space="0" w:color="auto"/>
                                <w:bottom w:val="none" w:sz="0" w:space="0" w:color="auto"/>
                                <w:right w:val="none" w:sz="0" w:space="0" w:color="auto"/>
                              </w:divBdr>
                            </w:div>
                            <w:div w:id="18127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45505">
                      <w:marLeft w:val="0"/>
                      <w:marRight w:val="0"/>
                      <w:marTop w:val="0"/>
                      <w:marBottom w:val="0"/>
                      <w:divBdr>
                        <w:top w:val="none" w:sz="0" w:space="0" w:color="auto"/>
                        <w:left w:val="none" w:sz="0" w:space="0" w:color="auto"/>
                        <w:bottom w:val="none" w:sz="0" w:space="0" w:color="auto"/>
                        <w:right w:val="none" w:sz="0" w:space="0" w:color="auto"/>
                      </w:divBdr>
                      <w:divsChild>
                        <w:div w:id="325911047">
                          <w:marLeft w:val="0"/>
                          <w:marRight w:val="0"/>
                          <w:marTop w:val="0"/>
                          <w:marBottom w:val="0"/>
                          <w:divBdr>
                            <w:top w:val="none" w:sz="0" w:space="0" w:color="auto"/>
                            <w:left w:val="none" w:sz="0" w:space="0" w:color="auto"/>
                            <w:bottom w:val="none" w:sz="0" w:space="0" w:color="auto"/>
                            <w:right w:val="none" w:sz="0" w:space="0" w:color="auto"/>
                          </w:divBdr>
                        </w:div>
                      </w:divsChild>
                    </w:div>
                    <w:div w:id="1563368054">
                      <w:marLeft w:val="0"/>
                      <w:marRight w:val="0"/>
                      <w:marTop w:val="0"/>
                      <w:marBottom w:val="0"/>
                      <w:divBdr>
                        <w:top w:val="none" w:sz="0" w:space="0" w:color="auto"/>
                        <w:left w:val="none" w:sz="0" w:space="0" w:color="auto"/>
                        <w:bottom w:val="none" w:sz="0" w:space="0" w:color="auto"/>
                        <w:right w:val="none" w:sz="0" w:space="0" w:color="auto"/>
                      </w:divBdr>
                      <w:divsChild>
                        <w:div w:id="1488859539">
                          <w:marLeft w:val="0"/>
                          <w:marRight w:val="0"/>
                          <w:marTop w:val="0"/>
                          <w:marBottom w:val="0"/>
                          <w:divBdr>
                            <w:top w:val="none" w:sz="0" w:space="0" w:color="auto"/>
                            <w:left w:val="none" w:sz="0" w:space="0" w:color="auto"/>
                            <w:bottom w:val="none" w:sz="0" w:space="0" w:color="auto"/>
                            <w:right w:val="none" w:sz="0" w:space="0" w:color="auto"/>
                          </w:divBdr>
                          <w:divsChild>
                            <w:div w:id="9547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29108">
                      <w:marLeft w:val="0"/>
                      <w:marRight w:val="0"/>
                      <w:marTop w:val="0"/>
                      <w:marBottom w:val="0"/>
                      <w:divBdr>
                        <w:top w:val="none" w:sz="0" w:space="0" w:color="auto"/>
                        <w:left w:val="none" w:sz="0" w:space="0" w:color="auto"/>
                        <w:bottom w:val="none" w:sz="0" w:space="0" w:color="auto"/>
                        <w:right w:val="none" w:sz="0" w:space="0" w:color="auto"/>
                      </w:divBdr>
                      <w:divsChild>
                        <w:div w:id="91759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468999">
          <w:marLeft w:val="0"/>
          <w:marRight w:val="0"/>
          <w:marTop w:val="0"/>
          <w:marBottom w:val="0"/>
          <w:divBdr>
            <w:top w:val="none" w:sz="0" w:space="0" w:color="auto"/>
            <w:left w:val="none" w:sz="0" w:space="0" w:color="auto"/>
            <w:bottom w:val="none" w:sz="0" w:space="0" w:color="auto"/>
            <w:right w:val="none" w:sz="0" w:space="0" w:color="auto"/>
          </w:divBdr>
          <w:divsChild>
            <w:div w:id="1833060443">
              <w:marLeft w:val="0"/>
              <w:marRight w:val="0"/>
              <w:marTop w:val="0"/>
              <w:marBottom w:val="0"/>
              <w:divBdr>
                <w:top w:val="none" w:sz="0" w:space="0" w:color="auto"/>
                <w:left w:val="none" w:sz="0" w:space="0" w:color="auto"/>
                <w:bottom w:val="none" w:sz="0" w:space="0" w:color="auto"/>
                <w:right w:val="none" w:sz="0" w:space="0" w:color="auto"/>
              </w:divBdr>
              <w:divsChild>
                <w:div w:id="1369182632">
                  <w:marLeft w:val="0"/>
                  <w:marRight w:val="0"/>
                  <w:marTop w:val="0"/>
                  <w:marBottom w:val="0"/>
                  <w:divBdr>
                    <w:top w:val="none" w:sz="0" w:space="0" w:color="auto"/>
                    <w:left w:val="none" w:sz="0" w:space="0" w:color="auto"/>
                    <w:bottom w:val="none" w:sz="0" w:space="0" w:color="auto"/>
                    <w:right w:val="none" w:sz="0" w:space="0" w:color="auto"/>
                  </w:divBdr>
                  <w:divsChild>
                    <w:div w:id="26834441">
                      <w:marLeft w:val="0"/>
                      <w:marRight w:val="0"/>
                      <w:marTop w:val="0"/>
                      <w:marBottom w:val="0"/>
                      <w:divBdr>
                        <w:top w:val="none" w:sz="0" w:space="0" w:color="auto"/>
                        <w:left w:val="none" w:sz="0" w:space="0" w:color="auto"/>
                        <w:bottom w:val="none" w:sz="0" w:space="0" w:color="auto"/>
                        <w:right w:val="none" w:sz="0" w:space="0" w:color="auto"/>
                      </w:divBdr>
                      <w:divsChild>
                        <w:div w:id="311064207">
                          <w:marLeft w:val="0"/>
                          <w:marRight w:val="0"/>
                          <w:marTop w:val="0"/>
                          <w:marBottom w:val="0"/>
                          <w:divBdr>
                            <w:top w:val="none" w:sz="0" w:space="0" w:color="auto"/>
                            <w:left w:val="none" w:sz="0" w:space="0" w:color="auto"/>
                            <w:bottom w:val="none" w:sz="0" w:space="0" w:color="auto"/>
                            <w:right w:val="none" w:sz="0" w:space="0" w:color="auto"/>
                          </w:divBdr>
                          <w:divsChild>
                            <w:div w:id="122310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1158">
                      <w:marLeft w:val="0"/>
                      <w:marRight w:val="0"/>
                      <w:marTop w:val="0"/>
                      <w:marBottom w:val="0"/>
                      <w:divBdr>
                        <w:top w:val="none" w:sz="0" w:space="0" w:color="auto"/>
                        <w:left w:val="none" w:sz="0" w:space="0" w:color="auto"/>
                        <w:bottom w:val="none" w:sz="0" w:space="0" w:color="auto"/>
                        <w:right w:val="none" w:sz="0" w:space="0" w:color="auto"/>
                      </w:divBdr>
                      <w:divsChild>
                        <w:div w:id="1032658139">
                          <w:marLeft w:val="0"/>
                          <w:marRight w:val="0"/>
                          <w:marTop w:val="0"/>
                          <w:marBottom w:val="0"/>
                          <w:divBdr>
                            <w:top w:val="none" w:sz="0" w:space="0" w:color="auto"/>
                            <w:left w:val="none" w:sz="0" w:space="0" w:color="auto"/>
                            <w:bottom w:val="none" w:sz="0" w:space="0" w:color="auto"/>
                            <w:right w:val="none" w:sz="0" w:space="0" w:color="auto"/>
                          </w:divBdr>
                        </w:div>
                      </w:divsChild>
                    </w:div>
                    <w:div w:id="510608403">
                      <w:marLeft w:val="0"/>
                      <w:marRight w:val="0"/>
                      <w:marTop w:val="0"/>
                      <w:marBottom w:val="0"/>
                      <w:divBdr>
                        <w:top w:val="none" w:sz="0" w:space="0" w:color="auto"/>
                        <w:left w:val="none" w:sz="0" w:space="0" w:color="auto"/>
                        <w:bottom w:val="none" w:sz="0" w:space="0" w:color="auto"/>
                        <w:right w:val="none" w:sz="0" w:space="0" w:color="auto"/>
                      </w:divBdr>
                      <w:divsChild>
                        <w:div w:id="1115634639">
                          <w:marLeft w:val="0"/>
                          <w:marRight w:val="0"/>
                          <w:marTop w:val="0"/>
                          <w:marBottom w:val="0"/>
                          <w:divBdr>
                            <w:top w:val="none" w:sz="0" w:space="0" w:color="auto"/>
                            <w:left w:val="none" w:sz="0" w:space="0" w:color="auto"/>
                            <w:bottom w:val="none" w:sz="0" w:space="0" w:color="auto"/>
                            <w:right w:val="none" w:sz="0" w:space="0" w:color="auto"/>
                          </w:divBdr>
                        </w:div>
                      </w:divsChild>
                    </w:div>
                    <w:div w:id="666716395">
                      <w:marLeft w:val="0"/>
                      <w:marRight w:val="0"/>
                      <w:marTop w:val="0"/>
                      <w:marBottom w:val="0"/>
                      <w:divBdr>
                        <w:top w:val="none" w:sz="0" w:space="0" w:color="auto"/>
                        <w:left w:val="none" w:sz="0" w:space="0" w:color="auto"/>
                        <w:bottom w:val="none" w:sz="0" w:space="0" w:color="auto"/>
                        <w:right w:val="none" w:sz="0" w:space="0" w:color="auto"/>
                      </w:divBdr>
                      <w:divsChild>
                        <w:div w:id="2039314618">
                          <w:marLeft w:val="0"/>
                          <w:marRight w:val="0"/>
                          <w:marTop w:val="0"/>
                          <w:marBottom w:val="0"/>
                          <w:divBdr>
                            <w:top w:val="none" w:sz="0" w:space="0" w:color="auto"/>
                            <w:left w:val="none" w:sz="0" w:space="0" w:color="auto"/>
                            <w:bottom w:val="none" w:sz="0" w:space="0" w:color="auto"/>
                            <w:right w:val="none" w:sz="0" w:space="0" w:color="auto"/>
                          </w:divBdr>
                          <w:divsChild>
                            <w:div w:id="15889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0504">
                      <w:marLeft w:val="0"/>
                      <w:marRight w:val="0"/>
                      <w:marTop w:val="0"/>
                      <w:marBottom w:val="0"/>
                      <w:divBdr>
                        <w:top w:val="none" w:sz="0" w:space="0" w:color="auto"/>
                        <w:left w:val="none" w:sz="0" w:space="0" w:color="auto"/>
                        <w:bottom w:val="none" w:sz="0" w:space="0" w:color="auto"/>
                        <w:right w:val="none" w:sz="0" w:space="0" w:color="auto"/>
                      </w:divBdr>
                      <w:divsChild>
                        <w:div w:id="1627733227">
                          <w:marLeft w:val="0"/>
                          <w:marRight w:val="0"/>
                          <w:marTop w:val="0"/>
                          <w:marBottom w:val="0"/>
                          <w:divBdr>
                            <w:top w:val="none" w:sz="0" w:space="0" w:color="auto"/>
                            <w:left w:val="none" w:sz="0" w:space="0" w:color="auto"/>
                            <w:bottom w:val="none" w:sz="0" w:space="0" w:color="auto"/>
                            <w:right w:val="none" w:sz="0" w:space="0" w:color="auto"/>
                          </w:divBdr>
                        </w:div>
                      </w:divsChild>
                    </w:div>
                    <w:div w:id="861820771">
                      <w:marLeft w:val="0"/>
                      <w:marRight w:val="0"/>
                      <w:marTop w:val="0"/>
                      <w:marBottom w:val="0"/>
                      <w:divBdr>
                        <w:top w:val="none" w:sz="0" w:space="0" w:color="auto"/>
                        <w:left w:val="none" w:sz="0" w:space="0" w:color="auto"/>
                        <w:bottom w:val="none" w:sz="0" w:space="0" w:color="auto"/>
                        <w:right w:val="none" w:sz="0" w:space="0" w:color="auto"/>
                      </w:divBdr>
                      <w:divsChild>
                        <w:div w:id="2007899696">
                          <w:marLeft w:val="0"/>
                          <w:marRight w:val="0"/>
                          <w:marTop w:val="0"/>
                          <w:marBottom w:val="0"/>
                          <w:divBdr>
                            <w:top w:val="none" w:sz="0" w:space="0" w:color="auto"/>
                            <w:left w:val="none" w:sz="0" w:space="0" w:color="auto"/>
                            <w:bottom w:val="none" w:sz="0" w:space="0" w:color="auto"/>
                            <w:right w:val="none" w:sz="0" w:space="0" w:color="auto"/>
                          </w:divBdr>
                          <w:divsChild>
                            <w:div w:id="158887589">
                              <w:marLeft w:val="0"/>
                              <w:marRight w:val="0"/>
                              <w:marTop w:val="0"/>
                              <w:marBottom w:val="0"/>
                              <w:divBdr>
                                <w:top w:val="none" w:sz="0" w:space="0" w:color="auto"/>
                                <w:left w:val="none" w:sz="0" w:space="0" w:color="auto"/>
                                <w:bottom w:val="none" w:sz="0" w:space="0" w:color="auto"/>
                                <w:right w:val="none" w:sz="0" w:space="0" w:color="auto"/>
                              </w:divBdr>
                            </w:div>
                            <w:div w:id="147652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7084">
                      <w:marLeft w:val="0"/>
                      <w:marRight w:val="0"/>
                      <w:marTop w:val="0"/>
                      <w:marBottom w:val="0"/>
                      <w:divBdr>
                        <w:top w:val="none" w:sz="0" w:space="0" w:color="auto"/>
                        <w:left w:val="none" w:sz="0" w:space="0" w:color="auto"/>
                        <w:bottom w:val="none" w:sz="0" w:space="0" w:color="auto"/>
                        <w:right w:val="none" w:sz="0" w:space="0" w:color="auto"/>
                      </w:divBdr>
                      <w:divsChild>
                        <w:div w:id="2052807114">
                          <w:marLeft w:val="0"/>
                          <w:marRight w:val="0"/>
                          <w:marTop w:val="0"/>
                          <w:marBottom w:val="0"/>
                          <w:divBdr>
                            <w:top w:val="none" w:sz="0" w:space="0" w:color="auto"/>
                            <w:left w:val="none" w:sz="0" w:space="0" w:color="auto"/>
                            <w:bottom w:val="none" w:sz="0" w:space="0" w:color="auto"/>
                            <w:right w:val="none" w:sz="0" w:space="0" w:color="auto"/>
                          </w:divBdr>
                        </w:div>
                      </w:divsChild>
                    </w:div>
                    <w:div w:id="1629817828">
                      <w:marLeft w:val="0"/>
                      <w:marRight w:val="0"/>
                      <w:marTop w:val="0"/>
                      <w:marBottom w:val="0"/>
                      <w:divBdr>
                        <w:top w:val="none" w:sz="0" w:space="0" w:color="auto"/>
                        <w:left w:val="none" w:sz="0" w:space="0" w:color="auto"/>
                        <w:bottom w:val="none" w:sz="0" w:space="0" w:color="auto"/>
                        <w:right w:val="none" w:sz="0" w:space="0" w:color="auto"/>
                      </w:divBdr>
                      <w:divsChild>
                        <w:div w:id="975910538">
                          <w:marLeft w:val="0"/>
                          <w:marRight w:val="0"/>
                          <w:marTop w:val="0"/>
                          <w:marBottom w:val="0"/>
                          <w:divBdr>
                            <w:top w:val="none" w:sz="0" w:space="0" w:color="auto"/>
                            <w:left w:val="none" w:sz="0" w:space="0" w:color="auto"/>
                            <w:bottom w:val="none" w:sz="0" w:space="0" w:color="auto"/>
                            <w:right w:val="none" w:sz="0" w:space="0" w:color="auto"/>
                          </w:divBdr>
                          <w:divsChild>
                            <w:div w:id="7753615">
                              <w:marLeft w:val="0"/>
                              <w:marRight w:val="0"/>
                              <w:marTop w:val="0"/>
                              <w:marBottom w:val="0"/>
                              <w:divBdr>
                                <w:top w:val="none" w:sz="0" w:space="0" w:color="auto"/>
                                <w:left w:val="none" w:sz="0" w:space="0" w:color="auto"/>
                                <w:bottom w:val="none" w:sz="0" w:space="0" w:color="auto"/>
                                <w:right w:val="none" w:sz="0" w:space="0" w:color="auto"/>
                              </w:divBdr>
                            </w:div>
                            <w:div w:id="91053010">
                              <w:marLeft w:val="0"/>
                              <w:marRight w:val="0"/>
                              <w:marTop w:val="0"/>
                              <w:marBottom w:val="0"/>
                              <w:divBdr>
                                <w:top w:val="none" w:sz="0" w:space="0" w:color="auto"/>
                                <w:left w:val="none" w:sz="0" w:space="0" w:color="auto"/>
                                <w:bottom w:val="none" w:sz="0" w:space="0" w:color="auto"/>
                                <w:right w:val="none" w:sz="0" w:space="0" w:color="auto"/>
                              </w:divBdr>
                            </w:div>
                            <w:div w:id="96676028">
                              <w:marLeft w:val="0"/>
                              <w:marRight w:val="0"/>
                              <w:marTop w:val="0"/>
                              <w:marBottom w:val="0"/>
                              <w:divBdr>
                                <w:top w:val="none" w:sz="0" w:space="0" w:color="auto"/>
                                <w:left w:val="none" w:sz="0" w:space="0" w:color="auto"/>
                                <w:bottom w:val="none" w:sz="0" w:space="0" w:color="auto"/>
                                <w:right w:val="none" w:sz="0" w:space="0" w:color="auto"/>
                              </w:divBdr>
                            </w:div>
                            <w:div w:id="179707939">
                              <w:marLeft w:val="0"/>
                              <w:marRight w:val="0"/>
                              <w:marTop w:val="0"/>
                              <w:marBottom w:val="0"/>
                              <w:divBdr>
                                <w:top w:val="none" w:sz="0" w:space="0" w:color="auto"/>
                                <w:left w:val="none" w:sz="0" w:space="0" w:color="auto"/>
                                <w:bottom w:val="none" w:sz="0" w:space="0" w:color="auto"/>
                                <w:right w:val="none" w:sz="0" w:space="0" w:color="auto"/>
                              </w:divBdr>
                            </w:div>
                            <w:div w:id="255485631">
                              <w:marLeft w:val="0"/>
                              <w:marRight w:val="0"/>
                              <w:marTop w:val="0"/>
                              <w:marBottom w:val="0"/>
                              <w:divBdr>
                                <w:top w:val="none" w:sz="0" w:space="0" w:color="auto"/>
                                <w:left w:val="none" w:sz="0" w:space="0" w:color="auto"/>
                                <w:bottom w:val="none" w:sz="0" w:space="0" w:color="auto"/>
                                <w:right w:val="none" w:sz="0" w:space="0" w:color="auto"/>
                              </w:divBdr>
                            </w:div>
                            <w:div w:id="297148157">
                              <w:marLeft w:val="0"/>
                              <w:marRight w:val="0"/>
                              <w:marTop w:val="0"/>
                              <w:marBottom w:val="0"/>
                              <w:divBdr>
                                <w:top w:val="none" w:sz="0" w:space="0" w:color="auto"/>
                                <w:left w:val="none" w:sz="0" w:space="0" w:color="auto"/>
                                <w:bottom w:val="none" w:sz="0" w:space="0" w:color="auto"/>
                                <w:right w:val="none" w:sz="0" w:space="0" w:color="auto"/>
                              </w:divBdr>
                            </w:div>
                            <w:div w:id="308897721">
                              <w:marLeft w:val="0"/>
                              <w:marRight w:val="0"/>
                              <w:marTop w:val="0"/>
                              <w:marBottom w:val="0"/>
                              <w:divBdr>
                                <w:top w:val="none" w:sz="0" w:space="0" w:color="auto"/>
                                <w:left w:val="none" w:sz="0" w:space="0" w:color="auto"/>
                                <w:bottom w:val="none" w:sz="0" w:space="0" w:color="auto"/>
                                <w:right w:val="none" w:sz="0" w:space="0" w:color="auto"/>
                              </w:divBdr>
                            </w:div>
                            <w:div w:id="326592112">
                              <w:marLeft w:val="0"/>
                              <w:marRight w:val="0"/>
                              <w:marTop w:val="0"/>
                              <w:marBottom w:val="0"/>
                              <w:divBdr>
                                <w:top w:val="none" w:sz="0" w:space="0" w:color="auto"/>
                                <w:left w:val="none" w:sz="0" w:space="0" w:color="auto"/>
                                <w:bottom w:val="none" w:sz="0" w:space="0" w:color="auto"/>
                                <w:right w:val="none" w:sz="0" w:space="0" w:color="auto"/>
                              </w:divBdr>
                            </w:div>
                            <w:div w:id="344745001">
                              <w:marLeft w:val="0"/>
                              <w:marRight w:val="0"/>
                              <w:marTop w:val="0"/>
                              <w:marBottom w:val="0"/>
                              <w:divBdr>
                                <w:top w:val="none" w:sz="0" w:space="0" w:color="auto"/>
                                <w:left w:val="none" w:sz="0" w:space="0" w:color="auto"/>
                                <w:bottom w:val="none" w:sz="0" w:space="0" w:color="auto"/>
                                <w:right w:val="none" w:sz="0" w:space="0" w:color="auto"/>
                              </w:divBdr>
                            </w:div>
                            <w:div w:id="408160042">
                              <w:marLeft w:val="0"/>
                              <w:marRight w:val="0"/>
                              <w:marTop w:val="0"/>
                              <w:marBottom w:val="0"/>
                              <w:divBdr>
                                <w:top w:val="none" w:sz="0" w:space="0" w:color="auto"/>
                                <w:left w:val="none" w:sz="0" w:space="0" w:color="auto"/>
                                <w:bottom w:val="none" w:sz="0" w:space="0" w:color="auto"/>
                                <w:right w:val="none" w:sz="0" w:space="0" w:color="auto"/>
                              </w:divBdr>
                            </w:div>
                            <w:div w:id="411783341">
                              <w:marLeft w:val="0"/>
                              <w:marRight w:val="0"/>
                              <w:marTop w:val="0"/>
                              <w:marBottom w:val="0"/>
                              <w:divBdr>
                                <w:top w:val="none" w:sz="0" w:space="0" w:color="auto"/>
                                <w:left w:val="none" w:sz="0" w:space="0" w:color="auto"/>
                                <w:bottom w:val="none" w:sz="0" w:space="0" w:color="auto"/>
                                <w:right w:val="none" w:sz="0" w:space="0" w:color="auto"/>
                              </w:divBdr>
                            </w:div>
                            <w:div w:id="579411600">
                              <w:marLeft w:val="0"/>
                              <w:marRight w:val="0"/>
                              <w:marTop w:val="0"/>
                              <w:marBottom w:val="0"/>
                              <w:divBdr>
                                <w:top w:val="none" w:sz="0" w:space="0" w:color="auto"/>
                                <w:left w:val="none" w:sz="0" w:space="0" w:color="auto"/>
                                <w:bottom w:val="none" w:sz="0" w:space="0" w:color="auto"/>
                                <w:right w:val="none" w:sz="0" w:space="0" w:color="auto"/>
                              </w:divBdr>
                            </w:div>
                            <w:div w:id="830408728">
                              <w:marLeft w:val="0"/>
                              <w:marRight w:val="0"/>
                              <w:marTop w:val="0"/>
                              <w:marBottom w:val="0"/>
                              <w:divBdr>
                                <w:top w:val="none" w:sz="0" w:space="0" w:color="auto"/>
                                <w:left w:val="none" w:sz="0" w:space="0" w:color="auto"/>
                                <w:bottom w:val="none" w:sz="0" w:space="0" w:color="auto"/>
                                <w:right w:val="none" w:sz="0" w:space="0" w:color="auto"/>
                              </w:divBdr>
                            </w:div>
                            <w:div w:id="839197883">
                              <w:marLeft w:val="0"/>
                              <w:marRight w:val="0"/>
                              <w:marTop w:val="0"/>
                              <w:marBottom w:val="0"/>
                              <w:divBdr>
                                <w:top w:val="none" w:sz="0" w:space="0" w:color="auto"/>
                                <w:left w:val="none" w:sz="0" w:space="0" w:color="auto"/>
                                <w:bottom w:val="none" w:sz="0" w:space="0" w:color="auto"/>
                                <w:right w:val="none" w:sz="0" w:space="0" w:color="auto"/>
                              </w:divBdr>
                            </w:div>
                            <w:div w:id="943734485">
                              <w:marLeft w:val="0"/>
                              <w:marRight w:val="0"/>
                              <w:marTop w:val="0"/>
                              <w:marBottom w:val="0"/>
                              <w:divBdr>
                                <w:top w:val="none" w:sz="0" w:space="0" w:color="auto"/>
                                <w:left w:val="none" w:sz="0" w:space="0" w:color="auto"/>
                                <w:bottom w:val="none" w:sz="0" w:space="0" w:color="auto"/>
                                <w:right w:val="none" w:sz="0" w:space="0" w:color="auto"/>
                              </w:divBdr>
                            </w:div>
                            <w:div w:id="956256597">
                              <w:marLeft w:val="0"/>
                              <w:marRight w:val="0"/>
                              <w:marTop w:val="0"/>
                              <w:marBottom w:val="0"/>
                              <w:divBdr>
                                <w:top w:val="none" w:sz="0" w:space="0" w:color="auto"/>
                                <w:left w:val="none" w:sz="0" w:space="0" w:color="auto"/>
                                <w:bottom w:val="none" w:sz="0" w:space="0" w:color="auto"/>
                                <w:right w:val="none" w:sz="0" w:space="0" w:color="auto"/>
                              </w:divBdr>
                            </w:div>
                            <w:div w:id="1242956144">
                              <w:marLeft w:val="0"/>
                              <w:marRight w:val="0"/>
                              <w:marTop w:val="0"/>
                              <w:marBottom w:val="0"/>
                              <w:divBdr>
                                <w:top w:val="none" w:sz="0" w:space="0" w:color="auto"/>
                                <w:left w:val="none" w:sz="0" w:space="0" w:color="auto"/>
                                <w:bottom w:val="none" w:sz="0" w:space="0" w:color="auto"/>
                                <w:right w:val="none" w:sz="0" w:space="0" w:color="auto"/>
                              </w:divBdr>
                            </w:div>
                            <w:div w:id="1312053448">
                              <w:marLeft w:val="0"/>
                              <w:marRight w:val="0"/>
                              <w:marTop w:val="0"/>
                              <w:marBottom w:val="0"/>
                              <w:divBdr>
                                <w:top w:val="none" w:sz="0" w:space="0" w:color="auto"/>
                                <w:left w:val="none" w:sz="0" w:space="0" w:color="auto"/>
                                <w:bottom w:val="none" w:sz="0" w:space="0" w:color="auto"/>
                                <w:right w:val="none" w:sz="0" w:space="0" w:color="auto"/>
                              </w:divBdr>
                            </w:div>
                            <w:div w:id="1411275513">
                              <w:marLeft w:val="0"/>
                              <w:marRight w:val="0"/>
                              <w:marTop w:val="0"/>
                              <w:marBottom w:val="0"/>
                              <w:divBdr>
                                <w:top w:val="none" w:sz="0" w:space="0" w:color="auto"/>
                                <w:left w:val="none" w:sz="0" w:space="0" w:color="auto"/>
                                <w:bottom w:val="none" w:sz="0" w:space="0" w:color="auto"/>
                                <w:right w:val="none" w:sz="0" w:space="0" w:color="auto"/>
                              </w:divBdr>
                            </w:div>
                            <w:div w:id="1550534172">
                              <w:marLeft w:val="0"/>
                              <w:marRight w:val="0"/>
                              <w:marTop w:val="0"/>
                              <w:marBottom w:val="0"/>
                              <w:divBdr>
                                <w:top w:val="none" w:sz="0" w:space="0" w:color="auto"/>
                                <w:left w:val="none" w:sz="0" w:space="0" w:color="auto"/>
                                <w:bottom w:val="none" w:sz="0" w:space="0" w:color="auto"/>
                                <w:right w:val="none" w:sz="0" w:space="0" w:color="auto"/>
                              </w:divBdr>
                            </w:div>
                            <w:div w:id="1577131637">
                              <w:marLeft w:val="0"/>
                              <w:marRight w:val="0"/>
                              <w:marTop w:val="0"/>
                              <w:marBottom w:val="0"/>
                              <w:divBdr>
                                <w:top w:val="none" w:sz="0" w:space="0" w:color="auto"/>
                                <w:left w:val="none" w:sz="0" w:space="0" w:color="auto"/>
                                <w:bottom w:val="none" w:sz="0" w:space="0" w:color="auto"/>
                                <w:right w:val="none" w:sz="0" w:space="0" w:color="auto"/>
                              </w:divBdr>
                            </w:div>
                            <w:div w:id="1799910766">
                              <w:marLeft w:val="0"/>
                              <w:marRight w:val="0"/>
                              <w:marTop w:val="0"/>
                              <w:marBottom w:val="0"/>
                              <w:divBdr>
                                <w:top w:val="none" w:sz="0" w:space="0" w:color="auto"/>
                                <w:left w:val="none" w:sz="0" w:space="0" w:color="auto"/>
                                <w:bottom w:val="none" w:sz="0" w:space="0" w:color="auto"/>
                                <w:right w:val="none" w:sz="0" w:space="0" w:color="auto"/>
                              </w:divBdr>
                            </w:div>
                            <w:div w:id="18786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98209">
                      <w:marLeft w:val="0"/>
                      <w:marRight w:val="0"/>
                      <w:marTop w:val="0"/>
                      <w:marBottom w:val="0"/>
                      <w:divBdr>
                        <w:top w:val="none" w:sz="0" w:space="0" w:color="auto"/>
                        <w:left w:val="none" w:sz="0" w:space="0" w:color="auto"/>
                        <w:bottom w:val="none" w:sz="0" w:space="0" w:color="auto"/>
                        <w:right w:val="none" w:sz="0" w:space="0" w:color="auto"/>
                      </w:divBdr>
                      <w:divsChild>
                        <w:div w:id="409546367">
                          <w:marLeft w:val="0"/>
                          <w:marRight w:val="0"/>
                          <w:marTop w:val="0"/>
                          <w:marBottom w:val="0"/>
                          <w:divBdr>
                            <w:top w:val="none" w:sz="0" w:space="0" w:color="auto"/>
                            <w:left w:val="none" w:sz="0" w:space="0" w:color="auto"/>
                            <w:bottom w:val="none" w:sz="0" w:space="0" w:color="auto"/>
                            <w:right w:val="none" w:sz="0" w:space="0" w:color="auto"/>
                          </w:divBdr>
                          <w:divsChild>
                            <w:div w:id="285045746">
                              <w:marLeft w:val="0"/>
                              <w:marRight w:val="0"/>
                              <w:marTop w:val="0"/>
                              <w:marBottom w:val="0"/>
                              <w:divBdr>
                                <w:top w:val="none" w:sz="0" w:space="0" w:color="auto"/>
                                <w:left w:val="none" w:sz="0" w:space="0" w:color="auto"/>
                                <w:bottom w:val="none" w:sz="0" w:space="0" w:color="auto"/>
                                <w:right w:val="none" w:sz="0" w:space="0" w:color="auto"/>
                              </w:divBdr>
                            </w:div>
                            <w:div w:id="974094145">
                              <w:marLeft w:val="0"/>
                              <w:marRight w:val="0"/>
                              <w:marTop w:val="0"/>
                              <w:marBottom w:val="0"/>
                              <w:divBdr>
                                <w:top w:val="none" w:sz="0" w:space="0" w:color="auto"/>
                                <w:left w:val="none" w:sz="0" w:space="0" w:color="auto"/>
                                <w:bottom w:val="none" w:sz="0" w:space="0" w:color="auto"/>
                                <w:right w:val="none" w:sz="0" w:space="0" w:color="auto"/>
                              </w:divBdr>
                            </w:div>
                            <w:div w:id="186956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254123">
                      <w:marLeft w:val="0"/>
                      <w:marRight w:val="0"/>
                      <w:marTop w:val="0"/>
                      <w:marBottom w:val="0"/>
                      <w:divBdr>
                        <w:top w:val="none" w:sz="0" w:space="0" w:color="auto"/>
                        <w:left w:val="none" w:sz="0" w:space="0" w:color="auto"/>
                        <w:bottom w:val="none" w:sz="0" w:space="0" w:color="auto"/>
                        <w:right w:val="none" w:sz="0" w:space="0" w:color="auto"/>
                      </w:divBdr>
                      <w:divsChild>
                        <w:div w:id="70010751">
                          <w:marLeft w:val="0"/>
                          <w:marRight w:val="0"/>
                          <w:marTop w:val="0"/>
                          <w:marBottom w:val="0"/>
                          <w:divBdr>
                            <w:top w:val="none" w:sz="0" w:space="0" w:color="auto"/>
                            <w:left w:val="none" w:sz="0" w:space="0" w:color="auto"/>
                            <w:bottom w:val="none" w:sz="0" w:space="0" w:color="auto"/>
                            <w:right w:val="none" w:sz="0" w:space="0" w:color="auto"/>
                          </w:divBdr>
                        </w:div>
                      </w:divsChild>
                    </w:div>
                    <w:div w:id="1753162633">
                      <w:marLeft w:val="0"/>
                      <w:marRight w:val="0"/>
                      <w:marTop w:val="0"/>
                      <w:marBottom w:val="0"/>
                      <w:divBdr>
                        <w:top w:val="none" w:sz="0" w:space="0" w:color="auto"/>
                        <w:left w:val="none" w:sz="0" w:space="0" w:color="auto"/>
                        <w:bottom w:val="none" w:sz="0" w:space="0" w:color="auto"/>
                        <w:right w:val="none" w:sz="0" w:space="0" w:color="auto"/>
                      </w:divBdr>
                      <w:divsChild>
                        <w:div w:id="362244643">
                          <w:marLeft w:val="0"/>
                          <w:marRight w:val="0"/>
                          <w:marTop w:val="0"/>
                          <w:marBottom w:val="0"/>
                          <w:divBdr>
                            <w:top w:val="none" w:sz="0" w:space="0" w:color="auto"/>
                            <w:left w:val="none" w:sz="0" w:space="0" w:color="auto"/>
                            <w:bottom w:val="none" w:sz="0" w:space="0" w:color="auto"/>
                            <w:right w:val="none" w:sz="0" w:space="0" w:color="auto"/>
                          </w:divBdr>
                          <w:divsChild>
                            <w:div w:id="8650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1535">
                      <w:marLeft w:val="0"/>
                      <w:marRight w:val="0"/>
                      <w:marTop w:val="0"/>
                      <w:marBottom w:val="0"/>
                      <w:divBdr>
                        <w:top w:val="none" w:sz="0" w:space="0" w:color="auto"/>
                        <w:left w:val="none" w:sz="0" w:space="0" w:color="auto"/>
                        <w:bottom w:val="none" w:sz="0" w:space="0" w:color="auto"/>
                        <w:right w:val="none" w:sz="0" w:space="0" w:color="auto"/>
                      </w:divBdr>
                      <w:divsChild>
                        <w:div w:id="1629046972">
                          <w:marLeft w:val="0"/>
                          <w:marRight w:val="0"/>
                          <w:marTop w:val="0"/>
                          <w:marBottom w:val="0"/>
                          <w:divBdr>
                            <w:top w:val="none" w:sz="0" w:space="0" w:color="auto"/>
                            <w:left w:val="none" w:sz="0" w:space="0" w:color="auto"/>
                            <w:bottom w:val="none" w:sz="0" w:space="0" w:color="auto"/>
                            <w:right w:val="none" w:sz="0" w:space="0" w:color="auto"/>
                          </w:divBdr>
                          <w:divsChild>
                            <w:div w:id="27283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61166">
                      <w:marLeft w:val="0"/>
                      <w:marRight w:val="0"/>
                      <w:marTop w:val="0"/>
                      <w:marBottom w:val="0"/>
                      <w:divBdr>
                        <w:top w:val="none" w:sz="0" w:space="0" w:color="auto"/>
                        <w:left w:val="none" w:sz="0" w:space="0" w:color="auto"/>
                        <w:bottom w:val="none" w:sz="0" w:space="0" w:color="auto"/>
                        <w:right w:val="none" w:sz="0" w:space="0" w:color="auto"/>
                      </w:divBdr>
                      <w:divsChild>
                        <w:div w:id="556354258">
                          <w:marLeft w:val="0"/>
                          <w:marRight w:val="0"/>
                          <w:marTop w:val="0"/>
                          <w:marBottom w:val="0"/>
                          <w:divBdr>
                            <w:top w:val="none" w:sz="0" w:space="0" w:color="auto"/>
                            <w:left w:val="none" w:sz="0" w:space="0" w:color="auto"/>
                            <w:bottom w:val="none" w:sz="0" w:space="0" w:color="auto"/>
                            <w:right w:val="none" w:sz="0" w:space="0" w:color="auto"/>
                          </w:divBdr>
                        </w:div>
                      </w:divsChild>
                    </w:div>
                    <w:div w:id="2112778453">
                      <w:marLeft w:val="0"/>
                      <w:marRight w:val="0"/>
                      <w:marTop w:val="0"/>
                      <w:marBottom w:val="0"/>
                      <w:divBdr>
                        <w:top w:val="none" w:sz="0" w:space="0" w:color="auto"/>
                        <w:left w:val="none" w:sz="0" w:space="0" w:color="auto"/>
                        <w:bottom w:val="none" w:sz="0" w:space="0" w:color="auto"/>
                        <w:right w:val="none" w:sz="0" w:space="0" w:color="auto"/>
                      </w:divBdr>
                      <w:divsChild>
                        <w:div w:id="8020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837641">
      <w:bodyDiv w:val="1"/>
      <w:marLeft w:val="0"/>
      <w:marRight w:val="0"/>
      <w:marTop w:val="0"/>
      <w:marBottom w:val="0"/>
      <w:divBdr>
        <w:top w:val="none" w:sz="0" w:space="0" w:color="auto"/>
        <w:left w:val="none" w:sz="0" w:space="0" w:color="auto"/>
        <w:bottom w:val="none" w:sz="0" w:space="0" w:color="auto"/>
        <w:right w:val="none" w:sz="0" w:space="0" w:color="auto"/>
      </w:divBdr>
      <w:divsChild>
        <w:div w:id="179859695">
          <w:marLeft w:val="0"/>
          <w:marRight w:val="0"/>
          <w:marTop w:val="0"/>
          <w:marBottom w:val="0"/>
          <w:divBdr>
            <w:top w:val="none" w:sz="0" w:space="0" w:color="auto"/>
            <w:left w:val="none" w:sz="0" w:space="0" w:color="auto"/>
            <w:bottom w:val="none" w:sz="0" w:space="0" w:color="auto"/>
            <w:right w:val="none" w:sz="0" w:space="0" w:color="auto"/>
          </w:divBdr>
        </w:div>
      </w:divsChild>
    </w:div>
    <w:div w:id="479733704">
      <w:bodyDiv w:val="1"/>
      <w:marLeft w:val="0"/>
      <w:marRight w:val="0"/>
      <w:marTop w:val="0"/>
      <w:marBottom w:val="0"/>
      <w:divBdr>
        <w:top w:val="none" w:sz="0" w:space="0" w:color="auto"/>
        <w:left w:val="none" w:sz="0" w:space="0" w:color="auto"/>
        <w:bottom w:val="none" w:sz="0" w:space="0" w:color="auto"/>
        <w:right w:val="none" w:sz="0" w:space="0" w:color="auto"/>
      </w:divBdr>
      <w:divsChild>
        <w:div w:id="282617371">
          <w:marLeft w:val="0"/>
          <w:marRight w:val="0"/>
          <w:marTop w:val="0"/>
          <w:marBottom w:val="0"/>
          <w:divBdr>
            <w:top w:val="none" w:sz="0" w:space="0" w:color="auto"/>
            <w:left w:val="none" w:sz="0" w:space="0" w:color="auto"/>
            <w:bottom w:val="none" w:sz="0" w:space="0" w:color="auto"/>
            <w:right w:val="none" w:sz="0" w:space="0" w:color="auto"/>
          </w:divBdr>
        </w:div>
        <w:div w:id="865875430">
          <w:marLeft w:val="0"/>
          <w:marRight w:val="0"/>
          <w:marTop w:val="0"/>
          <w:marBottom w:val="0"/>
          <w:divBdr>
            <w:top w:val="none" w:sz="0" w:space="0" w:color="auto"/>
            <w:left w:val="none" w:sz="0" w:space="0" w:color="auto"/>
            <w:bottom w:val="none" w:sz="0" w:space="0" w:color="auto"/>
            <w:right w:val="none" w:sz="0" w:space="0" w:color="auto"/>
          </w:divBdr>
        </w:div>
        <w:div w:id="1215003851">
          <w:marLeft w:val="0"/>
          <w:marRight w:val="0"/>
          <w:marTop w:val="0"/>
          <w:marBottom w:val="0"/>
          <w:divBdr>
            <w:top w:val="none" w:sz="0" w:space="0" w:color="auto"/>
            <w:left w:val="none" w:sz="0" w:space="0" w:color="auto"/>
            <w:bottom w:val="none" w:sz="0" w:space="0" w:color="auto"/>
            <w:right w:val="none" w:sz="0" w:space="0" w:color="auto"/>
          </w:divBdr>
        </w:div>
        <w:div w:id="1531407034">
          <w:marLeft w:val="0"/>
          <w:marRight w:val="0"/>
          <w:marTop w:val="0"/>
          <w:marBottom w:val="0"/>
          <w:divBdr>
            <w:top w:val="none" w:sz="0" w:space="0" w:color="auto"/>
            <w:left w:val="none" w:sz="0" w:space="0" w:color="auto"/>
            <w:bottom w:val="none" w:sz="0" w:space="0" w:color="auto"/>
            <w:right w:val="none" w:sz="0" w:space="0" w:color="auto"/>
          </w:divBdr>
        </w:div>
      </w:divsChild>
    </w:div>
    <w:div w:id="484125259">
      <w:bodyDiv w:val="1"/>
      <w:marLeft w:val="0"/>
      <w:marRight w:val="0"/>
      <w:marTop w:val="0"/>
      <w:marBottom w:val="0"/>
      <w:divBdr>
        <w:top w:val="none" w:sz="0" w:space="0" w:color="auto"/>
        <w:left w:val="none" w:sz="0" w:space="0" w:color="auto"/>
        <w:bottom w:val="none" w:sz="0" w:space="0" w:color="auto"/>
        <w:right w:val="none" w:sz="0" w:space="0" w:color="auto"/>
      </w:divBdr>
      <w:divsChild>
        <w:div w:id="65496506">
          <w:marLeft w:val="0"/>
          <w:marRight w:val="0"/>
          <w:marTop w:val="0"/>
          <w:marBottom w:val="0"/>
          <w:divBdr>
            <w:top w:val="none" w:sz="0" w:space="0" w:color="auto"/>
            <w:left w:val="none" w:sz="0" w:space="0" w:color="auto"/>
            <w:bottom w:val="none" w:sz="0" w:space="0" w:color="auto"/>
            <w:right w:val="none" w:sz="0" w:space="0" w:color="auto"/>
          </w:divBdr>
        </w:div>
        <w:div w:id="297224496">
          <w:marLeft w:val="0"/>
          <w:marRight w:val="0"/>
          <w:marTop w:val="0"/>
          <w:marBottom w:val="0"/>
          <w:divBdr>
            <w:top w:val="none" w:sz="0" w:space="0" w:color="auto"/>
            <w:left w:val="none" w:sz="0" w:space="0" w:color="auto"/>
            <w:bottom w:val="none" w:sz="0" w:space="0" w:color="auto"/>
            <w:right w:val="none" w:sz="0" w:space="0" w:color="auto"/>
          </w:divBdr>
        </w:div>
        <w:div w:id="706107773">
          <w:marLeft w:val="0"/>
          <w:marRight w:val="0"/>
          <w:marTop w:val="0"/>
          <w:marBottom w:val="0"/>
          <w:divBdr>
            <w:top w:val="none" w:sz="0" w:space="0" w:color="auto"/>
            <w:left w:val="none" w:sz="0" w:space="0" w:color="auto"/>
            <w:bottom w:val="none" w:sz="0" w:space="0" w:color="auto"/>
            <w:right w:val="none" w:sz="0" w:space="0" w:color="auto"/>
          </w:divBdr>
        </w:div>
        <w:div w:id="717121441">
          <w:marLeft w:val="0"/>
          <w:marRight w:val="0"/>
          <w:marTop w:val="0"/>
          <w:marBottom w:val="0"/>
          <w:divBdr>
            <w:top w:val="none" w:sz="0" w:space="0" w:color="auto"/>
            <w:left w:val="none" w:sz="0" w:space="0" w:color="auto"/>
            <w:bottom w:val="none" w:sz="0" w:space="0" w:color="auto"/>
            <w:right w:val="none" w:sz="0" w:space="0" w:color="auto"/>
          </w:divBdr>
        </w:div>
        <w:div w:id="792594730">
          <w:marLeft w:val="0"/>
          <w:marRight w:val="0"/>
          <w:marTop w:val="0"/>
          <w:marBottom w:val="0"/>
          <w:divBdr>
            <w:top w:val="none" w:sz="0" w:space="0" w:color="auto"/>
            <w:left w:val="none" w:sz="0" w:space="0" w:color="auto"/>
            <w:bottom w:val="none" w:sz="0" w:space="0" w:color="auto"/>
            <w:right w:val="none" w:sz="0" w:space="0" w:color="auto"/>
          </w:divBdr>
        </w:div>
        <w:div w:id="889683019">
          <w:marLeft w:val="0"/>
          <w:marRight w:val="0"/>
          <w:marTop w:val="0"/>
          <w:marBottom w:val="0"/>
          <w:divBdr>
            <w:top w:val="none" w:sz="0" w:space="0" w:color="auto"/>
            <w:left w:val="none" w:sz="0" w:space="0" w:color="auto"/>
            <w:bottom w:val="none" w:sz="0" w:space="0" w:color="auto"/>
            <w:right w:val="none" w:sz="0" w:space="0" w:color="auto"/>
          </w:divBdr>
        </w:div>
        <w:div w:id="1013805463">
          <w:marLeft w:val="0"/>
          <w:marRight w:val="0"/>
          <w:marTop w:val="0"/>
          <w:marBottom w:val="0"/>
          <w:divBdr>
            <w:top w:val="none" w:sz="0" w:space="0" w:color="auto"/>
            <w:left w:val="none" w:sz="0" w:space="0" w:color="auto"/>
            <w:bottom w:val="none" w:sz="0" w:space="0" w:color="auto"/>
            <w:right w:val="none" w:sz="0" w:space="0" w:color="auto"/>
          </w:divBdr>
        </w:div>
        <w:div w:id="1037194550">
          <w:marLeft w:val="0"/>
          <w:marRight w:val="0"/>
          <w:marTop w:val="0"/>
          <w:marBottom w:val="0"/>
          <w:divBdr>
            <w:top w:val="none" w:sz="0" w:space="0" w:color="auto"/>
            <w:left w:val="none" w:sz="0" w:space="0" w:color="auto"/>
            <w:bottom w:val="none" w:sz="0" w:space="0" w:color="auto"/>
            <w:right w:val="none" w:sz="0" w:space="0" w:color="auto"/>
          </w:divBdr>
        </w:div>
        <w:div w:id="1062561839">
          <w:marLeft w:val="0"/>
          <w:marRight w:val="0"/>
          <w:marTop w:val="0"/>
          <w:marBottom w:val="0"/>
          <w:divBdr>
            <w:top w:val="none" w:sz="0" w:space="0" w:color="auto"/>
            <w:left w:val="none" w:sz="0" w:space="0" w:color="auto"/>
            <w:bottom w:val="none" w:sz="0" w:space="0" w:color="auto"/>
            <w:right w:val="none" w:sz="0" w:space="0" w:color="auto"/>
          </w:divBdr>
        </w:div>
        <w:div w:id="1209729793">
          <w:marLeft w:val="0"/>
          <w:marRight w:val="0"/>
          <w:marTop w:val="0"/>
          <w:marBottom w:val="0"/>
          <w:divBdr>
            <w:top w:val="none" w:sz="0" w:space="0" w:color="auto"/>
            <w:left w:val="none" w:sz="0" w:space="0" w:color="auto"/>
            <w:bottom w:val="none" w:sz="0" w:space="0" w:color="auto"/>
            <w:right w:val="none" w:sz="0" w:space="0" w:color="auto"/>
          </w:divBdr>
        </w:div>
        <w:div w:id="1691683615">
          <w:marLeft w:val="0"/>
          <w:marRight w:val="0"/>
          <w:marTop w:val="0"/>
          <w:marBottom w:val="0"/>
          <w:divBdr>
            <w:top w:val="none" w:sz="0" w:space="0" w:color="auto"/>
            <w:left w:val="none" w:sz="0" w:space="0" w:color="auto"/>
            <w:bottom w:val="none" w:sz="0" w:space="0" w:color="auto"/>
            <w:right w:val="none" w:sz="0" w:space="0" w:color="auto"/>
          </w:divBdr>
        </w:div>
        <w:div w:id="1724987384">
          <w:marLeft w:val="0"/>
          <w:marRight w:val="0"/>
          <w:marTop w:val="0"/>
          <w:marBottom w:val="0"/>
          <w:divBdr>
            <w:top w:val="none" w:sz="0" w:space="0" w:color="auto"/>
            <w:left w:val="none" w:sz="0" w:space="0" w:color="auto"/>
            <w:bottom w:val="none" w:sz="0" w:space="0" w:color="auto"/>
            <w:right w:val="none" w:sz="0" w:space="0" w:color="auto"/>
          </w:divBdr>
        </w:div>
      </w:divsChild>
    </w:div>
    <w:div w:id="485321192">
      <w:bodyDiv w:val="1"/>
      <w:marLeft w:val="0"/>
      <w:marRight w:val="0"/>
      <w:marTop w:val="0"/>
      <w:marBottom w:val="0"/>
      <w:divBdr>
        <w:top w:val="none" w:sz="0" w:space="0" w:color="auto"/>
        <w:left w:val="none" w:sz="0" w:space="0" w:color="auto"/>
        <w:bottom w:val="none" w:sz="0" w:space="0" w:color="auto"/>
        <w:right w:val="none" w:sz="0" w:space="0" w:color="auto"/>
      </w:divBdr>
      <w:divsChild>
        <w:div w:id="36128005">
          <w:marLeft w:val="0"/>
          <w:marRight w:val="0"/>
          <w:marTop w:val="0"/>
          <w:marBottom w:val="0"/>
          <w:divBdr>
            <w:top w:val="none" w:sz="0" w:space="0" w:color="auto"/>
            <w:left w:val="none" w:sz="0" w:space="0" w:color="auto"/>
            <w:bottom w:val="none" w:sz="0" w:space="0" w:color="auto"/>
            <w:right w:val="none" w:sz="0" w:space="0" w:color="auto"/>
          </w:divBdr>
        </w:div>
        <w:div w:id="49306837">
          <w:marLeft w:val="0"/>
          <w:marRight w:val="0"/>
          <w:marTop w:val="0"/>
          <w:marBottom w:val="0"/>
          <w:divBdr>
            <w:top w:val="none" w:sz="0" w:space="0" w:color="auto"/>
            <w:left w:val="none" w:sz="0" w:space="0" w:color="auto"/>
            <w:bottom w:val="none" w:sz="0" w:space="0" w:color="auto"/>
            <w:right w:val="none" w:sz="0" w:space="0" w:color="auto"/>
          </w:divBdr>
        </w:div>
        <w:div w:id="50887823">
          <w:marLeft w:val="0"/>
          <w:marRight w:val="0"/>
          <w:marTop w:val="0"/>
          <w:marBottom w:val="0"/>
          <w:divBdr>
            <w:top w:val="none" w:sz="0" w:space="0" w:color="auto"/>
            <w:left w:val="none" w:sz="0" w:space="0" w:color="auto"/>
            <w:bottom w:val="none" w:sz="0" w:space="0" w:color="auto"/>
            <w:right w:val="none" w:sz="0" w:space="0" w:color="auto"/>
          </w:divBdr>
        </w:div>
        <w:div w:id="60714840">
          <w:marLeft w:val="0"/>
          <w:marRight w:val="0"/>
          <w:marTop w:val="0"/>
          <w:marBottom w:val="0"/>
          <w:divBdr>
            <w:top w:val="none" w:sz="0" w:space="0" w:color="auto"/>
            <w:left w:val="none" w:sz="0" w:space="0" w:color="auto"/>
            <w:bottom w:val="none" w:sz="0" w:space="0" w:color="auto"/>
            <w:right w:val="none" w:sz="0" w:space="0" w:color="auto"/>
          </w:divBdr>
        </w:div>
        <w:div w:id="88550431">
          <w:marLeft w:val="0"/>
          <w:marRight w:val="0"/>
          <w:marTop w:val="0"/>
          <w:marBottom w:val="0"/>
          <w:divBdr>
            <w:top w:val="none" w:sz="0" w:space="0" w:color="auto"/>
            <w:left w:val="none" w:sz="0" w:space="0" w:color="auto"/>
            <w:bottom w:val="none" w:sz="0" w:space="0" w:color="auto"/>
            <w:right w:val="none" w:sz="0" w:space="0" w:color="auto"/>
          </w:divBdr>
        </w:div>
        <w:div w:id="91896726">
          <w:marLeft w:val="0"/>
          <w:marRight w:val="0"/>
          <w:marTop w:val="0"/>
          <w:marBottom w:val="0"/>
          <w:divBdr>
            <w:top w:val="none" w:sz="0" w:space="0" w:color="auto"/>
            <w:left w:val="none" w:sz="0" w:space="0" w:color="auto"/>
            <w:bottom w:val="none" w:sz="0" w:space="0" w:color="auto"/>
            <w:right w:val="none" w:sz="0" w:space="0" w:color="auto"/>
          </w:divBdr>
        </w:div>
        <w:div w:id="138881872">
          <w:marLeft w:val="0"/>
          <w:marRight w:val="0"/>
          <w:marTop w:val="0"/>
          <w:marBottom w:val="0"/>
          <w:divBdr>
            <w:top w:val="none" w:sz="0" w:space="0" w:color="auto"/>
            <w:left w:val="none" w:sz="0" w:space="0" w:color="auto"/>
            <w:bottom w:val="none" w:sz="0" w:space="0" w:color="auto"/>
            <w:right w:val="none" w:sz="0" w:space="0" w:color="auto"/>
          </w:divBdr>
        </w:div>
        <w:div w:id="153113160">
          <w:marLeft w:val="0"/>
          <w:marRight w:val="0"/>
          <w:marTop w:val="0"/>
          <w:marBottom w:val="0"/>
          <w:divBdr>
            <w:top w:val="none" w:sz="0" w:space="0" w:color="auto"/>
            <w:left w:val="none" w:sz="0" w:space="0" w:color="auto"/>
            <w:bottom w:val="none" w:sz="0" w:space="0" w:color="auto"/>
            <w:right w:val="none" w:sz="0" w:space="0" w:color="auto"/>
          </w:divBdr>
        </w:div>
        <w:div w:id="154878750">
          <w:marLeft w:val="0"/>
          <w:marRight w:val="0"/>
          <w:marTop w:val="0"/>
          <w:marBottom w:val="0"/>
          <w:divBdr>
            <w:top w:val="none" w:sz="0" w:space="0" w:color="auto"/>
            <w:left w:val="none" w:sz="0" w:space="0" w:color="auto"/>
            <w:bottom w:val="none" w:sz="0" w:space="0" w:color="auto"/>
            <w:right w:val="none" w:sz="0" w:space="0" w:color="auto"/>
          </w:divBdr>
        </w:div>
        <w:div w:id="254440274">
          <w:marLeft w:val="0"/>
          <w:marRight w:val="0"/>
          <w:marTop w:val="0"/>
          <w:marBottom w:val="0"/>
          <w:divBdr>
            <w:top w:val="none" w:sz="0" w:space="0" w:color="auto"/>
            <w:left w:val="none" w:sz="0" w:space="0" w:color="auto"/>
            <w:bottom w:val="none" w:sz="0" w:space="0" w:color="auto"/>
            <w:right w:val="none" w:sz="0" w:space="0" w:color="auto"/>
          </w:divBdr>
        </w:div>
        <w:div w:id="316149460">
          <w:marLeft w:val="0"/>
          <w:marRight w:val="0"/>
          <w:marTop w:val="0"/>
          <w:marBottom w:val="0"/>
          <w:divBdr>
            <w:top w:val="none" w:sz="0" w:space="0" w:color="auto"/>
            <w:left w:val="none" w:sz="0" w:space="0" w:color="auto"/>
            <w:bottom w:val="none" w:sz="0" w:space="0" w:color="auto"/>
            <w:right w:val="none" w:sz="0" w:space="0" w:color="auto"/>
          </w:divBdr>
        </w:div>
        <w:div w:id="339084886">
          <w:marLeft w:val="0"/>
          <w:marRight w:val="0"/>
          <w:marTop w:val="0"/>
          <w:marBottom w:val="0"/>
          <w:divBdr>
            <w:top w:val="none" w:sz="0" w:space="0" w:color="auto"/>
            <w:left w:val="none" w:sz="0" w:space="0" w:color="auto"/>
            <w:bottom w:val="none" w:sz="0" w:space="0" w:color="auto"/>
            <w:right w:val="none" w:sz="0" w:space="0" w:color="auto"/>
          </w:divBdr>
        </w:div>
        <w:div w:id="413474304">
          <w:marLeft w:val="0"/>
          <w:marRight w:val="0"/>
          <w:marTop w:val="0"/>
          <w:marBottom w:val="0"/>
          <w:divBdr>
            <w:top w:val="none" w:sz="0" w:space="0" w:color="auto"/>
            <w:left w:val="none" w:sz="0" w:space="0" w:color="auto"/>
            <w:bottom w:val="none" w:sz="0" w:space="0" w:color="auto"/>
            <w:right w:val="none" w:sz="0" w:space="0" w:color="auto"/>
          </w:divBdr>
        </w:div>
        <w:div w:id="421881864">
          <w:marLeft w:val="0"/>
          <w:marRight w:val="0"/>
          <w:marTop w:val="0"/>
          <w:marBottom w:val="0"/>
          <w:divBdr>
            <w:top w:val="none" w:sz="0" w:space="0" w:color="auto"/>
            <w:left w:val="none" w:sz="0" w:space="0" w:color="auto"/>
            <w:bottom w:val="none" w:sz="0" w:space="0" w:color="auto"/>
            <w:right w:val="none" w:sz="0" w:space="0" w:color="auto"/>
          </w:divBdr>
        </w:div>
        <w:div w:id="451438079">
          <w:marLeft w:val="0"/>
          <w:marRight w:val="0"/>
          <w:marTop w:val="0"/>
          <w:marBottom w:val="0"/>
          <w:divBdr>
            <w:top w:val="none" w:sz="0" w:space="0" w:color="auto"/>
            <w:left w:val="none" w:sz="0" w:space="0" w:color="auto"/>
            <w:bottom w:val="none" w:sz="0" w:space="0" w:color="auto"/>
            <w:right w:val="none" w:sz="0" w:space="0" w:color="auto"/>
          </w:divBdr>
        </w:div>
        <w:div w:id="465585408">
          <w:marLeft w:val="0"/>
          <w:marRight w:val="0"/>
          <w:marTop w:val="0"/>
          <w:marBottom w:val="0"/>
          <w:divBdr>
            <w:top w:val="none" w:sz="0" w:space="0" w:color="auto"/>
            <w:left w:val="none" w:sz="0" w:space="0" w:color="auto"/>
            <w:bottom w:val="none" w:sz="0" w:space="0" w:color="auto"/>
            <w:right w:val="none" w:sz="0" w:space="0" w:color="auto"/>
          </w:divBdr>
        </w:div>
        <w:div w:id="465975807">
          <w:marLeft w:val="0"/>
          <w:marRight w:val="0"/>
          <w:marTop w:val="0"/>
          <w:marBottom w:val="0"/>
          <w:divBdr>
            <w:top w:val="none" w:sz="0" w:space="0" w:color="auto"/>
            <w:left w:val="none" w:sz="0" w:space="0" w:color="auto"/>
            <w:bottom w:val="none" w:sz="0" w:space="0" w:color="auto"/>
            <w:right w:val="none" w:sz="0" w:space="0" w:color="auto"/>
          </w:divBdr>
        </w:div>
        <w:div w:id="482086726">
          <w:marLeft w:val="0"/>
          <w:marRight w:val="0"/>
          <w:marTop w:val="0"/>
          <w:marBottom w:val="0"/>
          <w:divBdr>
            <w:top w:val="none" w:sz="0" w:space="0" w:color="auto"/>
            <w:left w:val="none" w:sz="0" w:space="0" w:color="auto"/>
            <w:bottom w:val="none" w:sz="0" w:space="0" w:color="auto"/>
            <w:right w:val="none" w:sz="0" w:space="0" w:color="auto"/>
          </w:divBdr>
        </w:div>
        <w:div w:id="547686892">
          <w:marLeft w:val="0"/>
          <w:marRight w:val="0"/>
          <w:marTop w:val="0"/>
          <w:marBottom w:val="0"/>
          <w:divBdr>
            <w:top w:val="none" w:sz="0" w:space="0" w:color="auto"/>
            <w:left w:val="none" w:sz="0" w:space="0" w:color="auto"/>
            <w:bottom w:val="none" w:sz="0" w:space="0" w:color="auto"/>
            <w:right w:val="none" w:sz="0" w:space="0" w:color="auto"/>
          </w:divBdr>
        </w:div>
        <w:div w:id="553582812">
          <w:marLeft w:val="0"/>
          <w:marRight w:val="0"/>
          <w:marTop w:val="0"/>
          <w:marBottom w:val="0"/>
          <w:divBdr>
            <w:top w:val="none" w:sz="0" w:space="0" w:color="auto"/>
            <w:left w:val="none" w:sz="0" w:space="0" w:color="auto"/>
            <w:bottom w:val="none" w:sz="0" w:space="0" w:color="auto"/>
            <w:right w:val="none" w:sz="0" w:space="0" w:color="auto"/>
          </w:divBdr>
        </w:div>
        <w:div w:id="606232489">
          <w:marLeft w:val="0"/>
          <w:marRight w:val="0"/>
          <w:marTop w:val="0"/>
          <w:marBottom w:val="0"/>
          <w:divBdr>
            <w:top w:val="none" w:sz="0" w:space="0" w:color="auto"/>
            <w:left w:val="none" w:sz="0" w:space="0" w:color="auto"/>
            <w:bottom w:val="none" w:sz="0" w:space="0" w:color="auto"/>
            <w:right w:val="none" w:sz="0" w:space="0" w:color="auto"/>
          </w:divBdr>
        </w:div>
        <w:div w:id="660741794">
          <w:marLeft w:val="0"/>
          <w:marRight w:val="0"/>
          <w:marTop w:val="0"/>
          <w:marBottom w:val="0"/>
          <w:divBdr>
            <w:top w:val="none" w:sz="0" w:space="0" w:color="auto"/>
            <w:left w:val="none" w:sz="0" w:space="0" w:color="auto"/>
            <w:bottom w:val="none" w:sz="0" w:space="0" w:color="auto"/>
            <w:right w:val="none" w:sz="0" w:space="0" w:color="auto"/>
          </w:divBdr>
        </w:div>
        <w:div w:id="675573853">
          <w:marLeft w:val="0"/>
          <w:marRight w:val="0"/>
          <w:marTop w:val="0"/>
          <w:marBottom w:val="0"/>
          <w:divBdr>
            <w:top w:val="none" w:sz="0" w:space="0" w:color="auto"/>
            <w:left w:val="none" w:sz="0" w:space="0" w:color="auto"/>
            <w:bottom w:val="none" w:sz="0" w:space="0" w:color="auto"/>
            <w:right w:val="none" w:sz="0" w:space="0" w:color="auto"/>
          </w:divBdr>
        </w:div>
        <w:div w:id="679937847">
          <w:marLeft w:val="0"/>
          <w:marRight w:val="0"/>
          <w:marTop w:val="0"/>
          <w:marBottom w:val="0"/>
          <w:divBdr>
            <w:top w:val="none" w:sz="0" w:space="0" w:color="auto"/>
            <w:left w:val="none" w:sz="0" w:space="0" w:color="auto"/>
            <w:bottom w:val="none" w:sz="0" w:space="0" w:color="auto"/>
            <w:right w:val="none" w:sz="0" w:space="0" w:color="auto"/>
          </w:divBdr>
        </w:div>
        <w:div w:id="725225985">
          <w:marLeft w:val="0"/>
          <w:marRight w:val="0"/>
          <w:marTop w:val="0"/>
          <w:marBottom w:val="0"/>
          <w:divBdr>
            <w:top w:val="none" w:sz="0" w:space="0" w:color="auto"/>
            <w:left w:val="none" w:sz="0" w:space="0" w:color="auto"/>
            <w:bottom w:val="none" w:sz="0" w:space="0" w:color="auto"/>
            <w:right w:val="none" w:sz="0" w:space="0" w:color="auto"/>
          </w:divBdr>
        </w:div>
        <w:div w:id="761224659">
          <w:marLeft w:val="0"/>
          <w:marRight w:val="0"/>
          <w:marTop w:val="0"/>
          <w:marBottom w:val="0"/>
          <w:divBdr>
            <w:top w:val="none" w:sz="0" w:space="0" w:color="auto"/>
            <w:left w:val="none" w:sz="0" w:space="0" w:color="auto"/>
            <w:bottom w:val="none" w:sz="0" w:space="0" w:color="auto"/>
            <w:right w:val="none" w:sz="0" w:space="0" w:color="auto"/>
          </w:divBdr>
        </w:div>
        <w:div w:id="816459266">
          <w:marLeft w:val="0"/>
          <w:marRight w:val="0"/>
          <w:marTop w:val="0"/>
          <w:marBottom w:val="0"/>
          <w:divBdr>
            <w:top w:val="none" w:sz="0" w:space="0" w:color="auto"/>
            <w:left w:val="none" w:sz="0" w:space="0" w:color="auto"/>
            <w:bottom w:val="none" w:sz="0" w:space="0" w:color="auto"/>
            <w:right w:val="none" w:sz="0" w:space="0" w:color="auto"/>
          </w:divBdr>
        </w:div>
        <w:div w:id="830021678">
          <w:marLeft w:val="0"/>
          <w:marRight w:val="0"/>
          <w:marTop w:val="0"/>
          <w:marBottom w:val="0"/>
          <w:divBdr>
            <w:top w:val="none" w:sz="0" w:space="0" w:color="auto"/>
            <w:left w:val="none" w:sz="0" w:space="0" w:color="auto"/>
            <w:bottom w:val="none" w:sz="0" w:space="0" w:color="auto"/>
            <w:right w:val="none" w:sz="0" w:space="0" w:color="auto"/>
          </w:divBdr>
        </w:div>
        <w:div w:id="845822514">
          <w:marLeft w:val="0"/>
          <w:marRight w:val="0"/>
          <w:marTop w:val="0"/>
          <w:marBottom w:val="0"/>
          <w:divBdr>
            <w:top w:val="none" w:sz="0" w:space="0" w:color="auto"/>
            <w:left w:val="none" w:sz="0" w:space="0" w:color="auto"/>
            <w:bottom w:val="none" w:sz="0" w:space="0" w:color="auto"/>
            <w:right w:val="none" w:sz="0" w:space="0" w:color="auto"/>
          </w:divBdr>
        </w:div>
        <w:div w:id="878318409">
          <w:marLeft w:val="0"/>
          <w:marRight w:val="0"/>
          <w:marTop w:val="0"/>
          <w:marBottom w:val="0"/>
          <w:divBdr>
            <w:top w:val="none" w:sz="0" w:space="0" w:color="auto"/>
            <w:left w:val="none" w:sz="0" w:space="0" w:color="auto"/>
            <w:bottom w:val="none" w:sz="0" w:space="0" w:color="auto"/>
            <w:right w:val="none" w:sz="0" w:space="0" w:color="auto"/>
          </w:divBdr>
        </w:div>
        <w:div w:id="972099644">
          <w:marLeft w:val="0"/>
          <w:marRight w:val="0"/>
          <w:marTop w:val="0"/>
          <w:marBottom w:val="0"/>
          <w:divBdr>
            <w:top w:val="none" w:sz="0" w:space="0" w:color="auto"/>
            <w:left w:val="none" w:sz="0" w:space="0" w:color="auto"/>
            <w:bottom w:val="none" w:sz="0" w:space="0" w:color="auto"/>
            <w:right w:val="none" w:sz="0" w:space="0" w:color="auto"/>
          </w:divBdr>
        </w:div>
        <w:div w:id="992874498">
          <w:marLeft w:val="0"/>
          <w:marRight w:val="0"/>
          <w:marTop w:val="0"/>
          <w:marBottom w:val="0"/>
          <w:divBdr>
            <w:top w:val="none" w:sz="0" w:space="0" w:color="auto"/>
            <w:left w:val="none" w:sz="0" w:space="0" w:color="auto"/>
            <w:bottom w:val="none" w:sz="0" w:space="0" w:color="auto"/>
            <w:right w:val="none" w:sz="0" w:space="0" w:color="auto"/>
          </w:divBdr>
        </w:div>
        <w:div w:id="1012805169">
          <w:marLeft w:val="0"/>
          <w:marRight w:val="0"/>
          <w:marTop w:val="0"/>
          <w:marBottom w:val="0"/>
          <w:divBdr>
            <w:top w:val="none" w:sz="0" w:space="0" w:color="auto"/>
            <w:left w:val="none" w:sz="0" w:space="0" w:color="auto"/>
            <w:bottom w:val="none" w:sz="0" w:space="0" w:color="auto"/>
            <w:right w:val="none" w:sz="0" w:space="0" w:color="auto"/>
          </w:divBdr>
        </w:div>
        <w:div w:id="1019502846">
          <w:marLeft w:val="0"/>
          <w:marRight w:val="0"/>
          <w:marTop w:val="0"/>
          <w:marBottom w:val="0"/>
          <w:divBdr>
            <w:top w:val="none" w:sz="0" w:space="0" w:color="auto"/>
            <w:left w:val="none" w:sz="0" w:space="0" w:color="auto"/>
            <w:bottom w:val="none" w:sz="0" w:space="0" w:color="auto"/>
            <w:right w:val="none" w:sz="0" w:space="0" w:color="auto"/>
          </w:divBdr>
        </w:div>
        <w:div w:id="1052728284">
          <w:marLeft w:val="0"/>
          <w:marRight w:val="0"/>
          <w:marTop w:val="0"/>
          <w:marBottom w:val="0"/>
          <w:divBdr>
            <w:top w:val="none" w:sz="0" w:space="0" w:color="auto"/>
            <w:left w:val="none" w:sz="0" w:space="0" w:color="auto"/>
            <w:bottom w:val="none" w:sz="0" w:space="0" w:color="auto"/>
            <w:right w:val="none" w:sz="0" w:space="0" w:color="auto"/>
          </w:divBdr>
        </w:div>
        <w:div w:id="1058941991">
          <w:marLeft w:val="0"/>
          <w:marRight w:val="0"/>
          <w:marTop w:val="0"/>
          <w:marBottom w:val="0"/>
          <w:divBdr>
            <w:top w:val="none" w:sz="0" w:space="0" w:color="auto"/>
            <w:left w:val="none" w:sz="0" w:space="0" w:color="auto"/>
            <w:bottom w:val="none" w:sz="0" w:space="0" w:color="auto"/>
            <w:right w:val="none" w:sz="0" w:space="0" w:color="auto"/>
          </w:divBdr>
        </w:div>
        <w:div w:id="1109087856">
          <w:marLeft w:val="0"/>
          <w:marRight w:val="0"/>
          <w:marTop w:val="0"/>
          <w:marBottom w:val="0"/>
          <w:divBdr>
            <w:top w:val="none" w:sz="0" w:space="0" w:color="auto"/>
            <w:left w:val="none" w:sz="0" w:space="0" w:color="auto"/>
            <w:bottom w:val="none" w:sz="0" w:space="0" w:color="auto"/>
            <w:right w:val="none" w:sz="0" w:space="0" w:color="auto"/>
          </w:divBdr>
        </w:div>
        <w:div w:id="1124538831">
          <w:marLeft w:val="0"/>
          <w:marRight w:val="0"/>
          <w:marTop w:val="0"/>
          <w:marBottom w:val="0"/>
          <w:divBdr>
            <w:top w:val="none" w:sz="0" w:space="0" w:color="auto"/>
            <w:left w:val="none" w:sz="0" w:space="0" w:color="auto"/>
            <w:bottom w:val="none" w:sz="0" w:space="0" w:color="auto"/>
            <w:right w:val="none" w:sz="0" w:space="0" w:color="auto"/>
          </w:divBdr>
        </w:div>
        <w:div w:id="1142498594">
          <w:marLeft w:val="0"/>
          <w:marRight w:val="0"/>
          <w:marTop w:val="0"/>
          <w:marBottom w:val="0"/>
          <w:divBdr>
            <w:top w:val="none" w:sz="0" w:space="0" w:color="auto"/>
            <w:left w:val="none" w:sz="0" w:space="0" w:color="auto"/>
            <w:bottom w:val="none" w:sz="0" w:space="0" w:color="auto"/>
            <w:right w:val="none" w:sz="0" w:space="0" w:color="auto"/>
          </w:divBdr>
        </w:div>
        <w:div w:id="1223713332">
          <w:marLeft w:val="0"/>
          <w:marRight w:val="0"/>
          <w:marTop w:val="0"/>
          <w:marBottom w:val="0"/>
          <w:divBdr>
            <w:top w:val="none" w:sz="0" w:space="0" w:color="auto"/>
            <w:left w:val="none" w:sz="0" w:space="0" w:color="auto"/>
            <w:bottom w:val="none" w:sz="0" w:space="0" w:color="auto"/>
            <w:right w:val="none" w:sz="0" w:space="0" w:color="auto"/>
          </w:divBdr>
        </w:div>
        <w:div w:id="1309478256">
          <w:marLeft w:val="0"/>
          <w:marRight w:val="0"/>
          <w:marTop w:val="0"/>
          <w:marBottom w:val="0"/>
          <w:divBdr>
            <w:top w:val="none" w:sz="0" w:space="0" w:color="auto"/>
            <w:left w:val="none" w:sz="0" w:space="0" w:color="auto"/>
            <w:bottom w:val="none" w:sz="0" w:space="0" w:color="auto"/>
            <w:right w:val="none" w:sz="0" w:space="0" w:color="auto"/>
          </w:divBdr>
        </w:div>
        <w:div w:id="1316299231">
          <w:marLeft w:val="0"/>
          <w:marRight w:val="0"/>
          <w:marTop w:val="0"/>
          <w:marBottom w:val="0"/>
          <w:divBdr>
            <w:top w:val="none" w:sz="0" w:space="0" w:color="auto"/>
            <w:left w:val="none" w:sz="0" w:space="0" w:color="auto"/>
            <w:bottom w:val="none" w:sz="0" w:space="0" w:color="auto"/>
            <w:right w:val="none" w:sz="0" w:space="0" w:color="auto"/>
          </w:divBdr>
        </w:div>
        <w:div w:id="1333412082">
          <w:marLeft w:val="0"/>
          <w:marRight w:val="0"/>
          <w:marTop w:val="0"/>
          <w:marBottom w:val="0"/>
          <w:divBdr>
            <w:top w:val="none" w:sz="0" w:space="0" w:color="auto"/>
            <w:left w:val="none" w:sz="0" w:space="0" w:color="auto"/>
            <w:bottom w:val="none" w:sz="0" w:space="0" w:color="auto"/>
            <w:right w:val="none" w:sz="0" w:space="0" w:color="auto"/>
          </w:divBdr>
        </w:div>
        <w:div w:id="1448352087">
          <w:marLeft w:val="0"/>
          <w:marRight w:val="0"/>
          <w:marTop w:val="0"/>
          <w:marBottom w:val="0"/>
          <w:divBdr>
            <w:top w:val="none" w:sz="0" w:space="0" w:color="auto"/>
            <w:left w:val="none" w:sz="0" w:space="0" w:color="auto"/>
            <w:bottom w:val="none" w:sz="0" w:space="0" w:color="auto"/>
            <w:right w:val="none" w:sz="0" w:space="0" w:color="auto"/>
          </w:divBdr>
        </w:div>
        <w:div w:id="1490250894">
          <w:marLeft w:val="0"/>
          <w:marRight w:val="0"/>
          <w:marTop w:val="0"/>
          <w:marBottom w:val="0"/>
          <w:divBdr>
            <w:top w:val="none" w:sz="0" w:space="0" w:color="auto"/>
            <w:left w:val="none" w:sz="0" w:space="0" w:color="auto"/>
            <w:bottom w:val="none" w:sz="0" w:space="0" w:color="auto"/>
            <w:right w:val="none" w:sz="0" w:space="0" w:color="auto"/>
          </w:divBdr>
        </w:div>
        <w:div w:id="1495145525">
          <w:marLeft w:val="0"/>
          <w:marRight w:val="0"/>
          <w:marTop w:val="0"/>
          <w:marBottom w:val="0"/>
          <w:divBdr>
            <w:top w:val="none" w:sz="0" w:space="0" w:color="auto"/>
            <w:left w:val="none" w:sz="0" w:space="0" w:color="auto"/>
            <w:bottom w:val="none" w:sz="0" w:space="0" w:color="auto"/>
            <w:right w:val="none" w:sz="0" w:space="0" w:color="auto"/>
          </w:divBdr>
        </w:div>
        <w:div w:id="1513301905">
          <w:marLeft w:val="0"/>
          <w:marRight w:val="0"/>
          <w:marTop w:val="0"/>
          <w:marBottom w:val="0"/>
          <w:divBdr>
            <w:top w:val="none" w:sz="0" w:space="0" w:color="auto"/>
            <w:left w:val="none" w:sz="0" w:space="0" w:color="auto"/>
            <w:bottom w:val="none" w:sz="0" w:space="0" w:color="auto"/>
            <w:right w:val="none" w:sz="0" w:space="0" w:color="auto"/>
          </w:divBdr>
        </w:div>
        <w:div w:id="1630893162">
          <w:marLeft w:val="0"/>
          <w:marRight w:val="0"/>
          <w:marTop w:val="0"/>
          <w:marBottom w:val="0"/>
          <w:divBdr>
            <w:top w:val="none" w:sz="0" w:space="0" w:color="auto"/>
            <w:left w:val="none" w:sz="0" w:space="0" w:color="auto"/>
            <w:bottom w:val="none" w:sz="0" w:space="0" w:color="auto"/>
            <w:right w:val="none" w:sz="0" w:space="0" w:color="auto"/>
          </w:divBdr>
        </w:div>
        <w:div w:id="1640497629">
          <w:marLeft w:val="0"/>
          <w:marRight w:val="0"/>
          <w:marTop w:val="0"/>
          <w:marBottom w:val="0"/>
          <w:divBdr>
            <w:top w:val="none" w:sz="0" w:space="0" w:color="auto"/>
            <w:left w:val="none" w:sz="0" w:space="0" w:color="auto"/>
            <w:bottom w:val="none" w:sz="0" w:space="0" w:color="auto"/>
            <w:right w:val="none" w:sz="0" w:space="0" w:color="auto"/>
          </w:divBdr>
        </w:div>
        <w:div w:id="1668434220">
          <w:marLeft w:val="0"/>
          <w:marRight w:val="0"/>
          <w:marTop w:val="0"/>
          <w:marBottom w:val="0"/>
          <w:divBdr>
            <w:top w:val="none" w:sz="0" w:space="0" w:color="auto"/>
            <w:left w:val="none" w:sz="0" w:space="0" w:color="auto"/>
            <w:bottom w:val="none" w:sz="0" w:space="0" w:color="auto"/>
            <w:right w:val="none" w:sz="0" w:space="0" w:color="auto"/>
          </w:divBdr>
        </w:div>
        <w:div w:id="1730882928">
          <w:marLeft w:val="0"/>
          <w:marRight w:val="0"/>
          <w:marTop w:val="0"/>
          <w:marBottom w:val="0"/>
          <w:divBdr>
            <w:top w:val="none" w:sz="0" w:space="0" w:color="auto"/>
            <w:left w:val="none" w:sz="0" w:space="0" w:color="auto"/>
            <w:bottom w:val="none" w:sz="0" w:space="0" w:color="auto"/>
            <w:right w:val="none" w:sz="0" w:space="0" w:color="auto"/>
          </w:divBdr>
        </w:div>
        <w:div w:id="1796828407">
          <w:marLeft w:val="0"/>
          <w:marRight w:val="0"/>
          <w:marTop w:val="0"/>
          <w:marBottom w:val="0"/>
          <w:divBdr>
            <w:top w:val="none" w:sz="0" w:space="0" w:color="auto"/>
            <w:left w:val="none" w:sz="0" w:space="0" w:color="auto"/>
            <w:bottom w:val="none" w:sz="0" w:space="0" w:color="auto"/>
            <w:right w:val="none" w:sz="0" w:space="0" w:color="auto"/>
          </w:divBdr>
        </w:div>
        <w:div w:id="1797024021">
          <w:marLeft w:val="0"/>
          <w:marRight w:val="0"/>
          <w:marTop w:val="0"/>
          <w:marBottom w:val="0"/>
          <w:divBdr>
            <w:top w:val="none" w:sz="0" w:space="0" w:color="auto"/>
            <w:left w:val="none" w:sz="0" w:space="0" w:color="auto"/>
            <w:bottom w:val="none" w:sz="0" w:space="0" w:color="auto"/>
            <w:right w:val="none" w:sz="0" w:space="0" w:color="auto"/>
          </w:divBdr>
        </w:div>
        <w:div w:id="1887907914">
          <w:marLeft w:val="0"/>
          <w:marRight w:val="0"/>
          <w:marTop w:val="0"/>
          <w:marBottom w:val="0"/>
          <w:divBdr>
            <w:top w:val="none" w:sz="0" w:space="0" w:color="auto"/>
            <w:left w:val="none" w:sz="0" w:space="0" w:color="auto"/>
            <w:bottom w:val="none" w:sz="0" w:space="0" w:color="auto"/>
            <w:right w:val="none" w:sz="0" w:space="0" w:color="auto"/>
          </w:divBdr>
        </w:div>
        <w:div w:id="1922332203">
          <w:marLeft w:val="0"/>
          <w:marRight w:val="0"/>
          <w:marTop w:val="0"/>
          <w:marBottom w:val="0"/>
          <w:divBdr>
            <w:top w:val="none" w:sz="0" w:space="0" w:color="auto"/>
            <w:left w:val="none" w:sz="0" w:space="0" w:color="auto"/>
            <w:bottom w:val="none" w:sz="0" w:space="0" w:color="auto"/>
            <w:right w:val="none" w:sz="0" w:space="0" w:color="auto"/>
          </w:divBdr>
        </w:div>
        <w:div w:id="1942755326">
          <w:marLeft w:val="0"/>
          <w:marRight w:val="0"/>
          <w:marTop w:val="0"/>
          <w:marBottom w:val="0"/>
          <w:divBdr>
            <w:top w:val="none" w:sz="0" w:space="0" w:color="auto"/>
            <w:left w:val="none" w:sz="0" w:space="0" w:color="auto"/>
            <w:bottom w:val="none" w:sz="0" w:space="0" w:color="auto"/>
            <w:right w:val="none" w:sz="0" w:space="0" w:color="auto"/>
          </w:divBdr>
        </w:div>
        <w:div w:id="1996375551">
          <w:marLeft w:val="0"/>
          <w:marRight w:val="0"/>
          <w:marTop w:val="0"/>
          <w:marBottom w:val="0"/>
          <w:divBdr>
            <w:top w:val="none" w:sz="0" w:space="0" w:color="auto"/>
            <w:left w:val="none" w:sz="0" w:space="0" w:color="auto"/>
            <w:bottom w:val="none" w:sz="0" w:space="0" w:color="auto"/>
            <w:right w:val="none" w:sz="0" w:space="0" w:color="auto"/>
          </w:divBdr>
        </w:div>
        <w:div w:id="2005817639">
          <w:marLeft w:val="0"/>
          <w:marRight w:val="0"/>
          <w:marTop w:val="0"/>
          <w:marBottom w:val="0"/>
          <w:divBdr>
            <w:top w:val="none" w:sz="0" w:space="0" w:color="auto"/>
            <w:left w:val="none" w:sz="0" w:space="0" w:color="auto"/>
            <w:bottom w:val="none" w:sz="0" w:space="0" w:color="auto"/>
            <w:right w:val="none" w:sz="0" w:space="0" w:color="auto"/>
          </w:divBdr>
        </w:div>
        <w:div w:id="2013682650">
          <w:marLeft w:val="0"/>
          <w:marRight w:val="0"/>
          <w:marTop w:val="0"/>
          <w:marBottom w:val="0"/>
          <w:divBdr>
            <w:top w:val="none" w:sz="0" w:space="0" w:color="auto"/>
            <w:left w:val="none" w:sz="0" w:space="0" w:color="auto"/>
            <w:bottom w:val="none" w:sz="0" w:space="0" w:color="auto"/>
            <w:right w:val="none" w:sz="0" w:space="0" w:color="auto"/>
          </w:divBdr>
        </w:div>
        <w:div w:id="2026059318">
          <w:marLeft w:val="0"/>
          <w:marRight w:val="0"/>
          <w:marTop w:val="0"/>
          <w:marBottom w:val="0"/>
          <w:divBdr>
            <w:top w:val="none" w:sz="0" w:space="0" w:color="auto"/>
            <w:left w:val="none" w:sz="0" w:space="0" w:color="auto"/>
            <w:bottom w:val="none" w:sz="0" w:space="0" w:color="auto"/>
            <w:right w:val="none" w:sz="0" w:space="0" w:color="auto"/>
          </w:divBdr>
        </w:div>
        <w:div w:id="2037852212">
          <w:marLeft w:val="0"/>
          <w:marRight w:val="0"/>
          <w:marTop w:val="0"/>
          <w:marBottom w:val="0"/>
          <w:divBdr>
            <w:top w:val="none" w:sz="0" w:space="0" w:color="auto"/>
            <w:left w:val="none" w:sz="0" w:space="0" w:color="auto"/>
            <w:bottom w:val="none" w:sz="0" w:space="0" w:color="auto"/>
            <w:right w:val="none" w:sz="0" w:space="0" w:color="auto"/>
          </w:divBdr>
        </w:div>
        <w:div w:id="2067877809">
          <w:marLeft w:val="0"/>
          <w:marRight w:val="0"/>
          <w:marTop w:val="0"/>
          <w:marBottom w:val="0"/>
          <w:divBdr>
            <w:top w:val="none" w:sz="0" w:space="0" w:color="auto"/>
            <w:left w:val="none" w:sz="0" w:space="0" w:color="auto"/>
            <w:bottom w:val="none" w:sz="0" w:space="0" w:color="auto"/>
            <w:right w:val="none" w:sz="0" w:space="0" w:color="auto"/>
          </w:divBdr>
        </w:div>
        <w:div w:id="2070302348">
          <w:marLeft w:val="0"/>
          <w:marRight w:val="0"/>
          <w:marTop w:val="0"/>
          <w:marBottom w:val="0"/>
          <w:divBdr>
            <w:top w:val="none" w:sz="0" w:space="0" w:color="auto"/>
            <w:left w:val="none" w:sz="0" w:space="0" w:color="auto"/>
            <w:bottom w:val="none" w:sz="0" w:space="0" w:color="auto"/>
            <w:right w:val="none" w:sz="0" w:space="0" w:color="auto"/>
          </w:divBdr>
        </w:div>
        <w:div w:id="2122651867">
          <w:marLeft w:val="0"/>
          <w:marRight w:val="0"/>
          <w:marTop w:val="0"/>
          <w:marBottom w:val="0"/>
          <w:divBdr>
            <w:top w:val="none" w:sz="0" w:space="0" w:color="auto"/>
            <w:left w:val="none" w:sz="0" w:space="0" w:color="auto"/>
            <w:bottom w:val="none" w:sz="0" w:space="0" w:color="auto"/>
            <w:right w:val="none" w:sz="0" w:space="0" w:color="auto"/>
          </w:divBdr>
        </w:div>
      </w:divsChild>
    </w:div>
    <w:div w:id="493497232">
      <w:bodyDiv w:val="1"/>
      <w:marLeft w:val="0"/>
      <w:marRight w:val="0"/>
      <w:marTop w:val="0"/>
      <w:marBottom w:val="0"/>
      <w:divBdr>
        <w:top w:val="none" w:sz="0" w:space="0" w:color="auto"/>
        <w:left w:val="none" w:sz="0" w:space="0" w:color="auto"/>
        <w:bottom w:val="none" w:sz="0" w:space="0" w:color="auto"/>
        <w:right w:val="none" w:sz="0" w:space="0" w:color="auto"/>
      </w:divBdr>
      <w:divsChild>
        <w:div w:id="40793489">
          <w:marLeft w:val="0"/>
          <w:marRight w:val="0"/>
          <w:marTop w:val="0"/>
          <w:marBottom w:val="0"/>
          <w:divBdr>
            <w:top w:val="none" w:sz="0" w:space="0" w:color="auto"/>
            <w:left w:val="none" w:sz="0" w:space="0" w:color="auto"/>
            <w:bottom w:val="none" w:sz="0" w:space="0" w:color="auto"/>
            <w:right w:val="none" w:sz="0" w:space="0" w:color="auto"/>
          </w:divBdr>
        </w:div>
        <w:div w:id="50084772">
          <w:marLeft w:val="0"/>
          <w:marRight w:val="0"/>
          <w:marTop w:val="0"/>
          <w:marBottom w:val="0"/>
          <w:divBdr>
            <w:top w:val="none" w:sz="0" w:space="0" w:color="auto"/>
            <w:left w:val="none" w:sz="0" w:space="0" w:color="auto"/>
            <w:bottom w:val="none" w:sz="0" w:space="0" w:color="auto"/>
            <w:right w:val="none" w:sz="0" w:space="0" w:color="auto"/>
          </w:divBdr>
        </w:div>
        <w:div w:id="115025230">
          <w:marLeft w:val="0"/>
          <w:marRight w:val="0"/>
          <w:marTop w:val="0"/>
          <w:marBottom w:val="0"/>
          <w:divBdr>
            <w:top w:val="none" w:sz="0" w:space="0" w:color="auto"/>
            <w:left w:val="none" w:sz="0" w:space="0" w:color="auto"/>
            <w:bottom w:val="none" w:sz="0" w:space="0" w:color="auto"/>
            <w:right w:val="none" w:sz="0" w:space="0" w:color="auto"/>
          </w:divBdr>
        </w:div>
        <w:div w:id="202250237">
          <w:marLeft w:val="0"/>
          <w:marRight w:val="0"/>
          <w:marTop w:val="0"/>
          <w:marBottom w:val="0"/>
          <w:divBdr>
            <w:top w:val="none" w:sz="0" w:space="0" w:color="auto"/>
            <w:left w:val="none" w:sz="0" w:space="0" w:color="auto"/>
            <w:bottom w:val="none" w:sz="0" w:space="0" w:color="auto"/>
            <w:right w:val="none" w:sz="0" w:space="0" w:color="auto"/>
          </w:divBdr>
        </w:div>
        <w:div w:id="202669952">
          <w:marLeft w:val="0"/>
          <w:marRight w:val="0"/>
          <w:marTop w:val="0"/>
          <w:marBottom w:val="0"/>
          <w:divBdr>
            <w:top w:val="none" w:sz="0" w:space="0" w:color="auto"/>
            <w:left w:val="none" w:sz="0" w:space="0" w:color="auto"/>
            <w:bottom w:val="none" w:sz="0" w:space="0" w:color="auto"/>
            <w:right w:val="none" w:sz="0" w:space="0" w:color="auto"/>
          </w:divBdr>
        </w:div>
        <w:div w:id="429815289">
          <w:marLeft w:val="0"/>
          <w:marRight w:val="0"/>
          <w:marTop w:val="0"/>
          <w:marBottom w:val="0"/>
          <w:divBdr>
            <w:top w:val="none" w:sz="0" w:space="0" w:color="auto"/>
            <w:left w:val="none" w:sz="0" w:space="0" w:color="auto"/>
            <w:bottom w:val="none" w:sz="0" w:space="0" w:color="auto"/>
            <w:right w:val="none" w:sz="0" w:space="0" w:color="auto"/>
          </w:divBdr>
        </w:div>
        <w:div w:id="448083434">
          <w:marLeft w:val="0"/>
          <w:marRight w:val="0"/>
          <w:marTop w:val="0"/>
          <w:marBottom w:val="0"/>
          <w:divBdr>
            <w:top w:val="none" w:sz="0" w:space="0" w:color="auto"/>
            <w:left w:val="none" w:sz="0" w:space="0" w:color="auto"/>
            <w:bottom w:val="none" w:sz="0" w:space="0" w:color="auto"/>
            <w:right w:val="none" w:sz="0" w:space="0" w:color="auto"/>
          </w:divBdr>
        </w:div>
        <w:div w:id="478688605">
          <w:marLeft w:val="0"/>
          <w:marRight w:val="0"/>
          <w:marTop w:val="0"/>
          <w:marBottom w:val="0"/>
          <w:divBdr>
            <w:top w:val="none" w:sz="0" w:space="0" w:color="auto"/>
            <w:left w:val="none" w:sz="0" w:space="0" w:color="auto"/>
            <w:bottom w:val="none" w:sz="0" w:space="0" w:color="auto"/>
            <w:right w:val="none" w:sz="0" w:space="0" w:color="auto"/>
          </w:divBdr>
        </w:div>
        <w:div w:id="663242041">
          <w:marLeft w:val="0"/>
          <w:marRight w:val="0"/>
          <w:marTop w:val="0"/>
          <w:marBottom w:val="0"/>
          <w:divBdr>
            <w:top w:val="none" w:sz="0" w:space="0" w:color="auto"/>
            <w:left w:val="none" w:sz="0" w:space="0" w:color="auto"/>
            <w:bottom w:val="none" w:sz="0" w:space="0" w:color="auto"/>
            <w:right w:val="none" w:sz="0" w:space="0" w:color="auto"/>
          </w:divBdr>
        </w:div>
        <w:div w:id="910701842">
          <w:marLeft w:val="0"/>
          <w:marRight w:val="0"/>
          <w:marTop w:val="0"/>
          <w:marBottom w:val="0"/>
          <w:divBdr>
            <w:top w:val="none" w:sz="0" w:space="0" w:color="auto"/>
            <w:left w:val="none" w:sz="0" w:space="0" w:color="auto"/>
            <w:bottom w:val="none" w:sz="0" w:space="0" w:color="auto"/>
            <w:right w:val="none" w:sz="0" w:space="0" w:color="auto"/>
          </w:divBdr>
        </w:div>
        <w:div w:id="1058749281">
          <w:marLeft w:val="0"/>
          <w:marRight w:val="0"/>
          <w:marTop w:val="0"/>
          <w:marBottom w:val="0"/>
          <w:divBdr>
            <w:top w:val="none" w:sz="0" w:space="0" w:color="auto"/>
            <w:left w:val="none" w:sz="0" w:space="0" w:color="auto"/>
            <w:bottom w:val="none" w:sz="0" w:space="0" w:color="auto"/>
            <w:right w:val="none" w:sz="0" w:space="0" w:color="auto"/>
          </w:divBdr>
        </w:div>
        <w:div w:id="1244800278">
          <w:marLeft w:val="0"/>
          <w:marRight w:val="0"/>
          <w:marTop w:val="0"/>
          <w:marBottom w:val="0"/>
          <w:divBdr>
            <w:top w:val="none" w:sz="0" w:space="0" w:color="auto"/>
            <w:left w:val="none" w:sz="0" w:space="0" w:color="auto"/>
            <w:bottom w:val="none" w:sz="0" w:space="0" w:color="auto"/>
            <w:right w:val="none" w:sz="0" w:space="0" w:color="auto"/>
          </w:divBdr>
        </w:div>
        <w:div w:id="1411737711">
          <w:marLeft w:val="0"/>
          <w:marRight w:val="0"/>
          <w:marTop w:val="0"/>
          <w:marBottom w:val="0"/>
          <w:divBdr>
            <w:top w:val="none" w:sz="0" w:space="0" w:color="auto"/>
            <w:left w:val="none" w:sz="0" w:space="0" w:color="auto"/>
            <w:bottom w:val="none" w:sz="0" w:space="0" w:color="auto"/>
            <w:right w:val="none" w:sz="0" w:space="0" w:color="auto"/>
          </w:divBdr>
        </w:div>
        <w:div w:id="1529827654">
          <w:marLeft w:val="0"/>
          <w:marRight w:val="0"/>
          <w:marTop w:val="0"/>
          <w:marBottom w:val="0"/>
          <w:divBdr>
            <w:top w:val="none" w:sz="0" w:space="0" w:color="auto"/>
            <w:left w:val="none" w:sz="0" w:space="0" w:color="auto"/>
            <w:bottom w:val="none" w:sz="0" w:space="0" w:color="auto"/>
            <w:right w:val="none" w:sz="0" w:space="0" w:color="auto"/>
          </w:divBdr>
        </w:div>
        <w:div w:id="2016611072">
          <w:marLeft w:val="0"/>
          <w:marRight w:val="0"/>
          <w:marTop w:val="0"/>
          <w:marBottom w:val="0"/>
          <w:divBdr>
            <w:top w:val="none" w:sz="0" w:space="0" w:color="auto"/>
            <w:left w:val="none" w:sz="0" w:space="0" w:color="auto"/>
            <w:bottom w:val="none" w:sz="0" w:space="0" w:color="auto"/>
            <w:right w:val="none" w:sz="0" w:space="0" w:color="auto"/>
          </w:divBdr>
        </w:div>
      </w:divsChild>
    </w:div>
    <w:div w:id="496264040">
      <w:bodyDiv w:val="1"/>
      <w:marLeft w:val="0"/>
      <w:marRight w:val="0"/>
      <w:marTop w:val="0"/>
      <w:marBottom w:val="0"/>
      <w:divBdr>
        <w:top w:val="none" w:sz="0" w:space="0" w:color="auto"/>
        <w:left w:val="none" w:sz="0" w:space="0" w:color="auto"/>
        <w:bottom w:val="none" w:sz="0" w:space="0" w:color="auto"/>
        <w:right w:val="none" w:sz="0" w:space="0" w:color="auto"/>
      </w:divBdr>
    </w:div>
    <w:div w:id="514265818">
      <w:bodyDiv w:val="1"/>
      <w:marLeft w:val="0"/>
      <w:marRight w:val="0"/>
      <w:marTop w:val="0"/>
      <w:marBottom w:val="0"/>
      <w:divBdr>
        <w:top w:val="none" w:sz="0" w:space="0" w:color="auto"/>
        <w:left w:val="none" w:sz="0" w:space="0" w:color="auto"/>
        <w:bottom w:val="none" w:sz="0" w:space="0" w:color="auto"/>
        <w:right w:val="none" w:sz="0" w:space="0" w:color="auto"/>
      </w:divBdr>
    </w:div>
    <w:div w:id="524370596">
      <w:bodyDiv w:val="1"/>
      <w:marLeft w:val="0"/>
      <w:marRight w:val="0"/>
      <w:marTop w:val="0"/>
      <w:marBottom w:val="0"/>
      <w:divBdr>
        <w:top w:val="none" w:sz="0" w:space="0" w:color="auto"/>
        <w:left w:val="none" w:sz="0" w:space="0" w:color="auto"/>
        <w:bottom w:val="none" w:sz="0" w:space="0" w:color="auto"/>
        <w:right w:val="none" w:sz="0" w:space="0" w:color="auto"/>
      </w:divBdr>
    </w:div>
    <w:div w:id="525172263">
      <w:bodyDiv w:val="1"/>
      <w:marLeft w:val="0"/>
      <w:marRight w:val="0"/>
      <w:marTop w:val="0"/>
      <w:marBottom w:val="0"/>
      <w:divBdr>
        <w:top w:val="none" w:sz="0" w:space="0" w:color="auto"/>
        <w:left w:val="none" w:sz="0" w:space="0" w:color="auto"/>
        <w:bottom w:val="none" w:sz="0" w:space="0" w:color="auto"/>
        <w:right w:val="none" w:sz="0" w:space="0" w:color="auto"/>
      </w:divBdr>
    </w:div>
    <w:div w:id="528228408">
      <w:bodyDiv w:val="1"/>
      <w:marLeft w:val="0"/>
      <w:marRight w:val="0"/>
      <w:marTop w:val="0"/>
      <w:marBottom w:val="0"/>
      <w:divBdr>
        <w:top w:val="none" w:sz="0" w:space="0" w:color="auto"/>
        <w:left w:val="none" w:sz="0" w:space="0" w:color="auto"/>
        <w:bottom w:val="none" w:sz="0" w:space="0" w:color="auto"/>
        <w:right w:val="none" w:sz="0" w:space="0" w:color="auto"/>
      </w:divBdr>
    </w:div>
    <w:div w:id="539361628">
      <w:bodyDiv w:val="1"/>
      <w:marLeft w:val="0"/>
      <w:marRight w:val="0"/>
      <w:marTop w:val="0"/>
      <w:marBottom w:val="0"/>
      <w:divBdr>
        <w:top w:val="none" w:sz="0" w:space="0" w:color="auto"/>
        <w:left w:val="none" w:sz="0" w:space="0" w:color="auto"/>
        <w:bottom w:val="none" w:sz="0" w:space="0" w:color="auto"/>
        <w:right w:val="none" w:sz="0" w:space="0" w:color="auto"/>
      </w:divBdr>
      <w:divsChild>
        <w:div w:id="30883577">
          <w:marLeft w:val="0"/>
          <w:marRight w:val="0"/>
          <w:marTop w:val="0"/>
          <w:marBottom w:val="0"/>
          <w:divBdr>
            <w:top w:val="none" w:sz="0" w:space="0" w:color="auto"/>
            <w:left w:val="none" w:sz="0" w:space="0" w:color="auto"/>
            <w:bottom w:val="none" w:sz="0" w:space="0" w:color="auto"/>
            <w:right w:val="none" w:sz="0" w:space="0" w:color="auto"/>
          </w:divBdr>
        </w:div>
        <w:div w:id="445545894">
          <w:marLeft w:val="0"/>
          <w:marRight w:val="0"/>
          <w:marTop w:val="0"/>
          <w:marBottom w:val="0"/>
          <w:divBdr>
            <w:top w:val="none" w:sz="0" w:space="0" w:color="auto"/>
            <w:left w:val="none" w:sz="0" w:space="0" w:color="auto"/>
            <w:bottom w:val="none" w:sz="0" w:space="0" w:color="auto"/>
            <w:right w:val="none" w:sz="0" w:space="0" w:color="auto"/>
          </w:divBdr>
        </w:div>
        <w:div w:id="502086044">
          <w:marLeft w:val="0"/>
          <w:marRight w:val="0"/>
          <w:marTop w:val="0"/>
          <w:marBottom w:val="0"/>
          <w:divBdr>
            <w:top w:val="none" w:sz="0" w:space="0" w:color="auto"/>
            <w:left w:val="none" w:sz="0" w:space="0" w:color="auto"/>
            <w:bottom w:val="none" w:sz="0" w:space="0" w:color="auto"/>
            <w:right w:val="none" w:sz="0" w:space="0" w:color="auto"/>
          </w:divBdr>
        </w:div>
        <w:div w:id="790440697">
          <w:marLeft w:val="0"/>
          <w:marRight w:val="0"/>
          <w:marTop w:val="0"/>
          <w:marBottom w:val="0"/>
          <w:divBdr>
            <w:top w:val="none" w:sz="0" w:space="0" w:color="auto"/>
            <w:left w:val="none" w:sz="0" w:space="0" w:color="auto"/>
            <w:bottom w:val="none" w:sz="0" w:space="0" w:color="auto"/>
            <w:right w:val="none" w:sz="0" w:space="0" w:color="auto"/>
          </w:divBdr>
        </w:div>
        <w:div w:id="946545887">
          <w:marLeft w:val="0"/>
          <w:marRight w:val="0"/>
          <w:marTop w:val="0"/>
          <w:marBottom w:val="0"/>
          <w:divBdr>
            <w:top w:val="none" w:sz="0" w:space="0" w:color="auto"/>
            <w:left w:val="none" w:sz="0" w:space="0" w:color="auto"/>
            <w:bottom w:val="none" w:sz="0" w:space="0" w:color="auto"/>
            <w:right w:val="none" w:sz="0" w:space="0" w:color="auto"/>
          </w:divBdr>
        </w:div>
        <w:div w:id="990715109">
          <w:marLeft w:val="0"/>
          <w:marRight w:val="0"/>
          <w:marTop w:val="0"/>
          <w:marBottom w:val="0"/>
          <w:divBdr>
            <w:top w:val="none" w:sz="0" w:space="0" w:color="auto"/>
            <w:left w:val="none" w:sz="0" w:space="0" w:color="auto"/>
            <w:bottom w:val="none" w:sz="0" w:space="0" w:color="auto"/>
            <w:right w:val="none" w:sz="0" w:space="0" w:color="auto"/>
          </w:divBdr>
        </w:div>
        <w:div w:id="1647853427">
          <w:marLeft w:val="0"/>
          <w:marRight w:val="0"/>
          <w:marTop w:val="0"/>
          <w:marBottom w:val="0"/>
          <w:divBdr>
            <w:top w:val="none" w:sz="0" w:space="0" w:color="auto"/>
            <w:left w:val="none" w:sz="0" w:space="0" w:color="auto"/>
            <w:bottom w:val="none" w:sz="0" w:space="0" w:color="auto"/>
            <w:right w:val="none" w:sz="0" w:space="0" w:color="auto"/>
          </w:divBdr>
        </w:div>
        <w:div w:id="1739935127">
          <w:marLeft w:val="0"/>
          <w:marRight w:val="0"/>
          <w:marTop w:val="0"/>
          <w:marBottom w:val="0"/>
          <w:divBdr>
            <w:top w:val="none" w:sz="0" w:space="0" w:color="auto"/>
            <w:left w:val="none" w:sz="0" w:space="0" w:color="auto"/>
            <w:bottom w:val="none" w:sz="0" w:space="0" w:color="auto"/>
            <w:right w:val="none" w:sz="0" w:space="0" w:color="auto"/>
          </w:divBdr>
        </w:div>
        <w:div w:id="1794322737">
          <w:marLeft w:val="0"/>
          <w:marRight w:val="0"/>
          <w:marTop w:val="0"/>
          <w:marBottom w:val="0"/>
          <w:divBdr>
            <w:top w:val="none" w:sz="0" w:space="0" w:color="auto"/>
            <w:left w:val="none" w:sz="0" w:space="0" w:color="auto"/>
            <w:bottom w:val="none" w:sz="0" w:space="0" w:color="auto"/>
            <w:right w:val="none" w:sz="0" w:space="0" w:color="auto"/>
          </w:divBdr>
        </w:div>
        <w:div w:id="2084065448">
          <w:marLeft w:val="0"/>
          <w:marRight w:val="0"/>
          <w:marTop w:val="0"/>
          <w:marBottom w:val="0"/>
          <w:divBdr>
            <w:top w:val="none" w:sz="0" w:space="0" w:color="auto"/>
            <w:left w:val="none" w:sz="0" w:space="0" w:color="auto"/>
            <w:bottom w:val="none" w:sz="0" w:space="0" w:color="auto"/>
            <w:right w:val="none" w:sz="0" w:space="0" w:color="auto"/>
          </w:divBdr>
        </w:div>
      </w:divsChild>
    </w:div>
    <w:div w:id="542786607">
      <w:bodyDiv w:val="1"/>
      <w:marLeft w:val="0"/>
      <w:marRight w:val="0"/>
      <w:marTop w:val="0"/>
      <w:marBottom w:val="0"/>
      <w:divBdr>
        <w:top w:val="none" w:sz="0" w:space="0" w:color="auto"/>
        <w:left w:val="none" w:sz="0" w:space="0" w:color="auto"/>
        <w:bottom w:val="none" w:sz="0" w:space="0" w:color="auto"/>
        <w:right w:val="none" w:sz="0" w:space="0" w:color="auto"/>
      </w:divBdr>
    </w:div>
    <w:div w:id="542837079">
      <w:bodyDiv w:val="1"/>
      <w:marLeft w:val="0"/>
      <w:marRight w:val="0"/>
      <w:marTop w:val="0"/>
      <w:marBottom w:val="0"/>
      <w:divBdr>
        <w:top w:val="none" w:sz="0" w:space="0" w:color="auto"/>
        <w:left w:val="none" w:sz="0" w:space="0" w:color="auto"/>
        <w:bottom w:val="none" w:sz="0" w:space="0" w:color="auto"/>
        <w:right w:val="none" w:sz="0" w:space="0" w:color="auto"/>
      </w:divBdr>
    </w:div>
    <w:div w:id="542867167">
      <w:bodyDiv w:val="1"/>
      <w:marLeft w:val="0"/>
      <w:marRight w:val="0"/>
      <w:marTop w:val="0"/>
      <w:marBottom w:val="0"/>
      <w:divBdr>
        <w:top w:val="none" w:sz="0" w:space="0" w:color="auto"/>
        <w:left w:val="none" w:sz="0" w:space="0" w:color="auto"/>
        <w:bottom w:val="none" w:sz="0" w:space="0" w:color="auto"/>
        <w:right w:val="none" w:sz="0" w:space="0" w:color="auto"/>
      </w:divBdr>
      <w:divsChild>
        <w:div w:id="37824540">
          <w:marLeft w:val="0"/>
          <w:marRight w:val="0"/>
          <w:marTop w:val="0"/>
          <w:marBottom w:val="0"/>
          <w:divBdr>
            <w:top w:val="none" w:sz="0" w:space="0" w:color="auto"/>
            <w:left w:val="none" w:sz="0" w:space="0" w:color="auto"/>
            <w:bottom w:val="none" w:sz="0" w:space="0" w:color="auto"/>
            <w:right w:val="none" w:sz="0" w:space="0" w:color="auto"/>
          </w:divBdr>
        </w:div>
        <w:div w:id="43142983">
          <w:marLeft w:val="0"/>
          <w:marRight w:val="0"/>
          <w:marTop w:val="0"/>
          <w:marBottom w:val="0"/>
          <w:divBdr>
            <w:top w:val="none" w:sz="0" w:space="0" w:color="auto"/>
            <w:left w:val="none" w:sz="0" w:space="0" w:color="auto"/>
            <w:bottom w:val="none" w:sz="0" w:space="0" w:color="auto"/>
            <w:right w:val="none" w:sz="0" w:space="0" w:color="auto"/>
          </w:divBdr>
        </w:div>
        <w:div w:id="95516135">
          <w:marLeft w:val="0"/>
          <w:marRight w:val="0"/>
          <w:marTop w:val="0"/>
          <w:marBottom w:val="0"/>
          <w:divBdr>
            <w:top w:val="none" w:sz="0" w:space="0" w:color="auto"/>
            <w:left w:val="none" w:sz="0" w:space="0" w:color="auto"/>
            <w:bottom w:val="none" w:sz="0" w:space="0" w:color="auto"/>
            <w:right w:val="none" w:sz="0" w:space="0" w:color="auto"/>
          </w:divBdr>
        </w:div>
        <w:div w:id="112943121">
          <w:marLeft w:val="0"/>
          <w:marRight w:val="0"/>
          <w:marTop w:val="0"/>
          <w:marBottom w:val="0"/>
          <w:divBdr>
            <w:top w:val="none" w:sz="0" w:space="0" w:color="auto"/>
            <w:left w:val="none" w:sz="0" w:space="0" w:color="auto"/>
            <w:bottom w:val="none" w:sz="0" w:space="0" w:color="auto"/>
            <w:right w:val="none" w:sz="0" w:space="0" w:color="auto"/>
          </w:divBdr>
        </w:div>
        <w:div w:id="113790702">
          <w:marLeft w:val="0"/>
          <w:marRight w:val="0"/>
          <w:marTop w:val="0"/>
          <w:marBottom w:val="0"/>
          <w:divBdr>
            <w:top w:val="none" w:sz="0" w:space="0" w:color="auto"/>
            <w:left w:val="none" w:sz="0" w:space="0" w:color="auto"/>
            <w:bottom w:val="none" w:sz="0" w:space="0" w:color="auto"/>
            <w:right w:val="none" w:sz="0" w:space="0" w:color="auto"/>
          </w:divBdr>
        </w:div>
        <w:div w:id="200480493">
          <w:marLeft w:val="0"/>
          <w:marRight w:val="0"/>
          <w:marTop w:val="0"/>
          <w:marBottom w:val="0"/>
          <w:divBdr>
            <w:top w:val="none" w:sz="0" w:space="0" w:color="auto"/>
            <w:left w:val="none" w:sz="0" w:space="0" w:color="auto"/>
            <w:bottom w:val="none" w:sz="0" w:space="0" w:color="auto"/>
            <w:right w:val="none" w:sz="0" w:space="0" w:color="auto"/>
          </w:divBdr>
        </w:div>
        <w:div w:id="215358537">
          <w:marLeft w:val="0"/>
          <w:marRight w:val="0"/>
          <w:marTop w:val="0"/>
          <w:marBottom w:val="0"/>
          <w:divBdr>
            <w:top w:val="none" w:sz="0" w:space="0" w:color="auto"/>
            <w:left w:val="none" w:sz="0" w:space="0" w:color="auto"/>
            <w:bottom w:val="none" w:sz="0" w:space="0" w:color="auto"/>
            <w:right w:val="none" w:sz="0" w:space="0" w:color="auto"/>
          </w:divBdr>
        </w:div>
        <w:div w:id="248581903">
          <w:marLeft w:val="0"/>
          <w:marRight w:val="0"/>
          <w:marTop w:val="0"/>
          <w:marBottom w:val="0"/>
          <w:divBdr>
            <w:top w:val="none" w:sz="0" w:space="0" w:color="auto"/>
            <w:left w:val="none" w:sz="0" w:space="0" w:color="auto"/>
            <w:bottom w:val="none" w:sz="0" w:space="0" w:color="auto"/>
            <w:right w:val="none" w:sz="0" w:space="0" w:color="auto"/>
          </w:divBdr>
        </w:div>
        <w:div w:id="444735099">
          <w:marLeft w:val="0"/>
          <w:marRight w:val="0"/>
          <w:marTop w:val="0"/>
          <w:marBottom w:val="0"/>
          <w:divBdr>
            <w:top w:val="none" w:sz="0" w:space="0" w:color="auto"/>
            <w:left w:val="none" w:sz="0" w:space="0" w:color="auto"/>
            <w:bottom w:val="none" w:sz="0" w:space="0" w:color="auto"/>
            <w:right w:val="none" w:sz="0" w:space="0" w:color="auto"/>
          </w:divBdr>
        </w:div>
        <w:div w:id="532886171">
          <w:marLeft w:val="0"/>
          <w:marRight w:val="0"/>
          <w:marTop w:val="0"/>
          <w:marBottom w:val="0"/>
          <w:divBdr>
            <w:top w:val="none" w:sz="0" w:space="0" w:color="auto"/>
            <w:left w:val="none" w:sz="0" w:space="0" w:color="auto"/>
            <w:bottom w:val="none" w:sz="0" w:space="0" w:color="auto"/>
            <w:right w:val="none" w:sz="0" w:space="0" w:color="auto"/>
          </w:divBdr>
        </w:div>
        <w:div w:id="709307871">
          <w:marLeft w:val="0"/>
          <w:marRight w:val="0"/>
          <w:marTop w:val="0"/>
          <w:marBottom w:val="0"/>
          <w:divBdr>
            <w:top w:val="none" w:sz="0" w:space="0" w:color="auto"/>
            <w:left w:val="none" w:sz="0" w:space="0" w:color="auto"/>
            <w:bottom w:val="none" w:sz="0" w:space="0" w:color="auto"/>
            <w:right w:val="none" w:sz="0" w:space="0" w:color="auto"/>
          </w:divBdr>
        </w:div>
        <w:div w:id="836967332">
          <w:marLeft w:val="0"/>
          <w:marRight w:val="0"/>
          <w:marTop w:val="0"/>
          <w:marBottom w:val="0"/>
          <w:divBdr>
            <w:top w:val="none" w:sz="0" w:space="0" w:color="auto"/>
            <w:left w:val="none" w:sz="0" w:space="0" w:color="auto"/>
            <w:bottom w:val="none" w:sz="0" w:space="0" w:color="auto"/>
            <w:right w:val="none" w:sz="0" w:space="0" w:color="auto"/>
          </w:divBdr>
        </w:div>
        <w:div w:id="852377133">
          <w:marLeft w:val="0"/>
          <w:marRight w:val="0"/>
          <w:marTop w:val="0"/>
          <w:marBottom w:val="0"/>
          <w:divBdr>
            <w:top w:val="none" w:sz="0" w:space="0" w:color="auto"/>
            <w:left w:val="none" w:sz="0" w:space="0" w:color="auto"/>
            <w:bottom w:val="none" w:sz="0" w:space="0" w:color="auto"/>
            <w:right w:val="none" w:sz="0" w:space="0" w:color="auto"/>
          </w:divBdr>
        </w:div>
        <w:div w:id="1085222797">
          <w:marLeft w:val="0"/>
          <w:marRight w:val="0"/>
          <w:marTop w:val="0"/>
          <w:marBottom w:val="0"/>
          <w:divBdr>
            <w:top w:val="none" w:sz="0" w:space="0" w:color="auto"/>
            <w:left w:val="none" w:sz="0" w:space="0" w:color="auto"/>
            <w:bottom w:val="none" w:sz="0" w:space="0" w:color="auto"/>
            <w:right w:val="none" w:sz="0" w:space="0" w:color="auto"/>
          </w:divBdr>
        </w:div>
        <w:div w:id="1407264810">
          <w:marLeft w:val="0"/>
          <w:marRight w:val="0"/>
          <w:marTop w:val="0"/>
          <w:marBottom w:val="0"/>
          <w:divBdr>
            <w:top w:val="none" w:sz="0" w:space="0" w:color="auto"/>
            <w:left w:val="none" w:sz="0" w:space="0" w:color="auto"/>
            <w:bottom w:val="none" w:sz="0" w:space="0" w:color="auto"/>
            <w:right w:val="none" w:sz="0" w:space="0" w:color="auto"/>
          </w:divBdr>
        </w:div>
        <w:div w:id="1414429084">
          <w:marLeft w:val="0"/>
          <w:marRight w:val="0"/>
          <w:marTop w:val="0"/>
          <w:marBottom w:val="0"/>
          <w:divBdr>
            <w:top w:val="none" w:sz="0" w:space="0" w:color="auto"/>
            <w:left w:val="none" w:sz="0" w:space="0" w:color="auto"/>
            <w:bottom w:val="none" w:sz="0" w:space="0" w:color="auto"/>
            <w:right w:val="none" w:sz="0" w:space="0" w:color="auto"/>
          </w:divBdr>
        </w:div>
        <w:div w:id="1525367502">
          <w:marLeft w:val="0"/>
          <w:marRight w:val="0"/>
          <w:marTop w:val="0"/>
          <w:marBottom w:val="0"/>
          <w:divBdr>
            <w:top w:val="none" w:sz="0" w:space="0" w:color="auto"/>
            <w:left w:val="none" w:sz="0" w:space="0" w:color="auto"/>
            <w:bottom w:val="none" w:sz="0" w:space="0" w:color="auto"/>
            <w:right w:val="none" w:sz="0" w:space="0" w:color="auto"/>
          </w:divBdr>
        </w:div>
        <w:div w:id="1534805458">
          <w:marLeft w:val="0"/>
          <w:marRight w:val="0"/>
          <w:marTop w:val="0"/>
          <w:marBottom w:val="0"/>
          <w:divBdr>
            <w:top w:val="none" w:sz="0" w:space="0" w:color="auto"/>
            <w:left w:val="none" w:sz="0" w:space="0" w:color="auto"/>
            <w:bottom w:val="none" w:sz="0" w:space="0" w:color="auto"/>
            <w:right w:val="none" w:sz="0" w:space="0" w:color="auto"/>
          </w:divBdr>
        </w:div>
        <w:div w:id="1565096789">
          <w:marLeft w:val="0"/>
          <w:marRight w:val="0"/>
          <w:marTop w:val="0"/>
          <w:marBottom w:val="0"/>
          <w:divBdr>
            <w:top w:val="none" w:sz="0" w:space="0" w:color="auto"/>
            <w:left w:val="none" w:sz="0" w:space="0" w:color="auto"/>
            <w:bottom w:val="none" w:sz="0" w:space="0" w:color="auto"/>
            <w:right w:val="none" w:sz="0" w:space="0" w:color="auto"/>
          </w:divBdr>
        </w:div>
        <w:div w:id="1678578646">
          <w:marLeft w:val="0"/>
          <w:marRight w:val="0"/>
          <w:marTop w:val="0"/>
          <w:marBottom w:val="0"/>
          <w:divBdr>
            <w:top w:val="none" w:sz="0" w:space="0" w:color="auto"/>
            <w:left w:val="none" w:sz="0" w:space="0" w:color="auto"/>
            <w:bottom w:val="none" w:sz="0" w:space="0" w:color="auto"/>
            <w:right w:val="none" w:sz="0" w:space="0" w:color="auto"/>
          </w:divBdr>
        </w:div>
        <w:div w:id="1834680780">
          <w:marLeft w:val="0"/>
          <w:marRight w:val="0"/>
          <w:marTop w:val="0"/>
          <w:marBottom w:val="0"/>
          <w:divBdr>
            <w:top w:val="none" w:sz="0" w:space="0" w:color="auto"/>
            <w:left w:val="none" w:sz="0" w:space="0" w:color="auto"/>
            <w:bottom w:val="none" w:sz="0" w:space="0" w:color="auto"/>
            <w:right w:val="none" w:sz="0" w:space="0" w:color="auto"/>
          </w:divBdr>
        </w:div>
        <w:div w:id="1846357792">
          <w:marLeft w:val="0"/>
          <w:marRight w:val="0"/>
          <w:marTop w:val="0"/>
          <w:marBottom w:val="0"/>
          <w:divBdr>
            <w:top w:val="none" w:sz="0" w:space="0" w:color="auto"/>
            <w:left w:val="none" w:sz="0" w:space="0" w:color="auto"/>
            <w:bottom w:val="none" w:sz="0" w:space="0" w:color="auto"/>
            <w:right w:val="none" w:sz="0" w:space="0" w:color="auto"/>
          </w:divBdr>
        </w:div>
        <w:div w:id="1850899831">
          <w:marLeft w:val="0"/>
          <w:marRight w:val="0"/>
          <w:marTop w:val="0"/>
          <w:marBottom w:val="0"/>
          <w:divBdr>
            <w:top w:val="none" w:sz="0" w:space="0" w:color="auto"/>
            <w:left w:val="none" w:sz="0" w:space="0" w:color="auto"/>
            <w:bottom w:val="none" w:sz="0" w:space="0" w:color="auto"/>
            <w:right w:val="none" w:sz="0" w:space="0" w:color="auto"/>
          </w:divBdr>
        </w:div>
        <w:div w:id="1869174251">
          <w:marLeft w:val="0"/>
          <w:marRight w:val="0"/>
          <w:marTop w:val="0"/>
          <w:marBottom w:val="0"/>
          <w:divBdr>
            <w:top w:val="none" w:sz="0" w:space="0" w:color="auto"/>
            <w:left w:val="none" w:sz="0" w:space="0" w:color="auto"/>
            <w:bottom w:val="none" w:sz="0" w:space="0" w:color="auto"/>
            <w:right w:val="none" w:sz="0" w:space="0" w:color="auto"/>
          </w:divBdr>
        </w:div>
        <w:div w:id="1885171227">
          <w:marLeft w:val="0"/>
          <w:marRight w:val="0"/>
          <w:marTop w:val="0"/>
          <w:marBottom w:val="0"/>
          <w:divBdr>
            <w:top w:val="none" w:sz="0" w:space="0" w:color="auto"/>
            <w:left w:val="none" w:sz="0" w:space="0" w:color="auto"/>
            <w:bottom w:val="none" w:sz="0" w:space="0" w:color="auto"/>
            <w:right w:val="none" w:sz="0" w:space="0" w:color="auto"/>
          </w:divBdr>
        </w:div>
        <w:div w:id="2000964737">
          <w:marLeft w:val="0"/>
          <w:marRight w:val="0"/>
          <w:marTop w:val="0"/>
          <w:marBottom w:val="0"/>
          <w:divBdr>
            <w:top w:val="none" w:sz="0" w:space="0" w:color="auto"/>
            <w:left w:val="none" w:sz="0" w:space="0" w:color="auto"/>
            <w:bottom w:val="none" w:sz="0" w:space="0" w:color="auto"/>
            <w:right w:val="none" w:sz="0" w:space="0" w:color="auto"/>
          </w:divBdr>
        </w:div>
        <w:div w:id="2056005304">
          <w:marLeft w:val="0"/>
          <w:marRight w:val="0"/>
          <w:marTop w:val="0"/>
          <w:marBottom w:val="0"/>
          <w:divBdr>
            <w:top w:val="none" w:sz="0" w:space="0" w:color="auto"/>
            <w:left w:val="none" w:sz="0" w:space="0" w:color="auto"/>
            <w:bottom w:val="none" w:sz="0" w:space="0" w:color="auto"/>
            <w:right w:val="none" w:sz="0" w:space="0" w:color="auto"/>
          </w:divBdr>
        </w:div>
      </w:divsChild>
    </w:div>
    <w:div w:id="543061882">
      <w:bodyDiv w:val="1"/>
      <w:marLeft w:val="0"/>
      <w:marRight w:val="0"/>
      <w:marTop w:val="0"/>
      <w:marBottom w:val="0"/>
      <w:divBdr>
        <w:top w:val="none" w:sz="0" w:space="0" w:color="auto"/>
        <w:left w:val="none" w:sz="0" w:space="0" w:color="auto"/>
        <w:bottom w:val="none" w:sz="0" w:space="0" w:color="auto"/>
        <w:right w:val="none" w:sz="0" w:space="0" w:color="auto"/>
      </w:divBdr>
      <w:divsChild>
        <w:div w:id="369303565">
          <w:marLeft w:val="0"/>
          <w:marRight w:val="0"/>
          <w:marTop w:val="0"/>
          <w:marBottom w:val="0"/>
          <w:divBdr>
            <w:top w:val="none" w:sz="0" w:space="0" w:color="auto"/>
            <w:left w:val="none" w:sz="0" w:space="0" w:color="auto"/>
            <w:bottom w:val="none" w:sz="0" w:space="0" w:color="auto"/>
            <w:right w:val="none" w:sz="0" w:space="0" w:color="auto"/>
          </w:divBdr>
        </w:div>
        <w:div w:id="571740349">
          <w:marLeft w:val="0"/>
          <w:marRight w:val="0"/>
          <w:marTop w:val="0"/>
          <w:marBottom w:val="0"/>
          <w:divBdr>
            <w:top w:val="none" w:sz="0" w:space="0" w:color="auto"/>
            <w:left w:val="none" w:sz="0" w:space="0" w:color="auto"/>
            <w:bottom w:val="none" w:sz="0" w:space="0" w:color="auto"/>
            <w:right w:val="none" w:sz="0" w:space="0" w:color="auto"/>
          </w:divBdr>
        </w:div>
        <w:div w:id="770931285">
          <w:marLeft w:val="0"/>
          <w:marRight w:val="0"/>
          <w:marTop w:val="0"/>
          <w:marBottom w:val="0"/>
          <w:divBdr>
            <w:top w:val="none" w:sz="0" w:space="0" w:color="auto"/>
            <w:left w:val="none" w:sz="0" w:space="0" w:color="auto"/>
            <w:bottom w:val="none" w:sz="0" w:space="0" w:color="auto"/>
            <w:right w:val="none" w:sz="0" w:space="0" w:color="auto"/>
          </w:divBdr>
        </w:div>
        <w:div w:id="780034729">
          <w:marLeft w:val="0"/>
          <w:marRight w:val="0"/>
          <w:marTop w:val="0"/>
          <w:marBottom w:val="0"/>
          <w:divBdr>
            <w:top w:val="none" w:sz="0" w:space="0" w:color="auto"/>
            <w:left w:val="none" w:sz="0" w:space="0" w:color="auto"/>
            <w:bottom w:val="none" w:sz="0" w:space="0" w:color="auto"/>
            <w:right w:val="none" w:sz="0" w:space="0" w:color="auto"/>
          </w:divBdr>
        </w:div>
        <w:div w:id="1069577743">
          <w:marLeft w:val="0"/>
          <w:marRight w:val="0"/>
          <w:marTop w:val="0"/>
          <w:marBottom w:val="0"/>
          <w:divBdr>
            <w:top w:val="none" w:sz="0" w:space="0" w:color="auto"/>
            <w:left w:val="none" w:sz="0" w:space="0" w:color="auto"/>
            <w:bottom w:val="none" w:sz="0" w:space="0" w:color="auto"/>
            <w:right w:val="none" w:sz="0" w:space="0" w:color="auto"/>
          </w:divBdr>
        </w:div>
        <w:div w:id="1182670272">
          <w:marLeft w:val="0"/>
          <w:marRight w:val="0"/>
          <w:marTop w:val="0"/>
          <w:marBottom w:val="0"/>
          <w:divBdr>
            <w:top w:val="none" w:sz="0" w:space="0" w:color="auto"/>
            <w:left w:val="none" w:sz="0" w:space="0" w:color="auto"/>
            <w:bottom w:val="none" w:sz="0" w:space="0" w:color="auto"/>
            <w:right w:val="none" w:sz="0" w:space="0" w:color="auto"/>
          </w:divBdr>
        </w:div>
        <w:div w:id="1409500085">
          <w:marLeft w:val="0"/>
          <w:marRight w:val="0"/>
          <w:marTop w:val="0"/>
          <w:marBottom w:val="0"/>
          <w:divBdr>
            <w:top w:val="none" w:sz="0" w:space="0" w:color="auto"/>
            <w:left w:val="none" w:sz="0" w:space="0" w:color="auto"/>
            <w:bottom w:val="none" w:sz="0" w:space="0" w:color="auto"/>
            <w:right w:val="none" w:sz="0" w:space="0" w:color="auto"/>
          </w:divBdr>
        </w:div>
      </w:divsChild>
    </w:div>
    <w:div w:id="548149903">
      <w:bodyDiv w:val="1"/>
      <w:marLeft w:val="0"/>
      <w:marRight w:val="0"/>
      <w:marTop w:val="0"/>
      <w:marBottom w:val="0"/>
      <w:divBdr>
        <w:top w:val="none" w:sz="0" w:space="0" w:color="auto"/>
        <w:left w:val="none" w:sz="0" w:space="0" w:color="auto"/>
        <w:bottom w:val="none" w:sz="0" w:space="0" w:color="auto"/>
        <w:right w:val="none" w:sz="0" w:space="0" w:color="auto"/>
      </w:divBdr>
      <w:divsChild>
        <w:div w:id="3435324">
          <w:marLeft w:val="0"/>
          <w:marRight w:val="0"/>
          <w:marTop w:val="0"/>
          <w:marBottom w:val="0"/>
          <w:divBdr>
            <w:top w:val="none" w:sz="0" w:space="0" w:color="auto"/>
            <w:left w:val="none" w:sz="0" w:space="0" w:color="auto"/>
            <w:bottom w:val="none" w:sz="0" w:space="0" w:color="auto"/>
            <w:right w:val="none" w:sz="0" w:space="0" w:color="auto"/>
          </w:divBdr>
        </w:div>
        <w:div w:id="44523101">
          <w:marLeft w:val="0"/>
          <w:marRight w:val="0"/>
          <w:marTop w:val="0"/>
          <w:marBottom w:val="0"/>
          <w:divBdr>
            <w:top w:val="none" w:sz="0" w:space="0" w:color="auto"/>
            <w:left w:val="none" w:sz="0" w:space="0" w:color="auto"/>
            <w:bottom w:val="none" w:sz="0" w:space="0" w:color="auto"/>
            <w:right w:val="none" w:sz="0" w:space="0" w:color="auto"/>
          </w:divBdr>
        </w:div>
        <w:div w:id="103766032">
          <w:marLeft w:val="0"/>
          <w:marRight w:val="0"/>
          <w:marTop w:val="0"/>
          <w:marBottom w:val="0"/>
          <w:divBdr>
            <w:top w:val="none" w:sz="0" w:space="0" w:color="auto"/>
            <w:left w:val="none" w:sz="0" w:space="0" w:color="auto"/>
            <w:bottom w:val="none" w:sz="0" w:space="0" w:color="auto"/>
            <w:right w:val="none" w:sz="0" w:space="0" w:color="auto"/>
          </w:divBdr>
        </w:div>
        <w:div w:id="168571512">
          <w:marLeft w:val="0"/>
          <w:marRight w:val="0"/>
          <w:marTop w:val="0"/>
          <w:marBottom w:val="0"/>
          <w:divBdr>
            <w:top w:val="none" w:sz="0" w:space="0" w:color="auto"/>
            <w:left w:val="none" w:sz="0" w:space="0" w:color="auto"/>
            <w:bottom w:val="none" w:sz="0" w:space="0" w:color="auto"/>
            <w:right w:val="none" w:sz="0" w:space="0" w:color="auto"/>
          </w:divBdr>
        </w:div>
        <w:div w:id="180975156">
          <w:marLeft w:val="0"/>
          <w:marRight w:val="0"/>
          <w:marTop w:val="0"/>
          <w:marBottom w:val="0"/>
          <w:divBdr>
            <w:top w:val="none" w:sz="0" w:space="0" w:color="auto"/>
            <w:left w:val="none" w:sz="0" w:space="0" w:color="auto"/>
            <w:bottom w:val="none" w:sz="0" w:space="0" w:color="auto"/>
            <w:right w:val="none" w:sz="0" w:space="0" w:color="auto"/>
          </w:divBdr>
        </w:div>
        <w:div w:id="190075252">
          <w:marLeft w:val="0"/>
          <w:marRight w:val="0"/>
          <w:marTop w:val="0"/>
          <w:marBottom w:val="0"/>
          <w:divBdr>
            <w:top w:val="none" w:sz="0" w:space="0" w:color="auto"/>
            <w:left w:val="none" w:sz="0" w:space="0" w:color="auto"/>
            <w:bottom w:val="none" w:sz="0" w:space="0" w:color="auto"/>
            <w:right w:val="none" w:sz="0" w:space="0" w:color="auto"/>
          </w:divBdr>
        </w:div>
        <w:div w:id="450323564">
          <w:marLeft w:val="0"/>
          <w:marRight w:val="0"/>
          <w:marTop w:val="0"/>
          <w:marBottom w:val="0"/>
          <w:divBdr>
            <w:top w:val="none" w:sz="0" w:space="0" w:color="auto"/>
            <w:left w:val="none" w:sz="0" w:space="0" w:color="auto"/>
            <w:bottom w:val="none" w:sz="0" w:space="0" w:color="auto"/>
            <w:right w:val="none" w:sz="0" w:space="0" w:color="auto"/>
          </w:divBdr>
        </w:div>
        <w:div w:id="508719359">
          <w:marLeft w:val="0"/>
          <w:marRight w:val="0"/>
          <w:marTop w:val="0"/>
          <w:marBottom w:val="0"/>
          <w:divBdr>
            <w:top w:val="none" w:sz="0" w:space="0" w:color="auto"/>
            <w:left w:val="none" w:sz="0" w:space="0" w:color="auto"/>
            <w:bottom w:val="none" w:sz="0" w:space="0" w:color="auto"/>
            <w:right w:val="none" w:sz="0" w:space="0" w:color="auto"/>
          </w:divBdr>
        </w:div>
        <w:div w:id="523591867">
          <w:marLeft w:val="0"/>
          <w:marRight w:val="0"/>
          <w:marTop w:val="0"/>
          <w:marBottom w:val="0"/>
          <w:divBdr>
            <w:top w:val="none" w:sz="0" w:space="0" w:color="auto"/>
            <w:left w:val="none" w:sz="0" w:space="0" w:color="auto"/>
            <w:bottom w:val="none" w:sz="0" w:space="0" w:color="auto"/>
            <w:right w:val="none" w:sz="0" w:space="0" w:color="auto"/>
          </w:divBdr>
        </w:div>
        <w:div w:id="699479491">
          <w:marLeft w:val="0"/>
          <w:marRight w:val="0"/>
          <w:marTop w:val="0"/>
          <w:marBottom w:val="0"/>
          <w:divBdr>
            <w:top w:val="none" w:sz="0" w:space="0" w:color="auto"/>
            <w:left w:val="none" w:sz="0" w:space="0" w:color="auto"/>
            <w:bottom w:val="none" w:sz="0" w:space="0" w:color="auto"/>
            <w:right w:val="none" w:sz="0" w:space="0" w:color="auto"/>
          </w:divBdr>
        </w:div>
        <w:div w:id="704333006">
          <w:marLeft w:val="0"/>
          <w:marRight w:val="0"/>
          <w:marTop w:val="0"/>
          <w:marBottom w:val="0"/>
          <w:divBdr>
            <w:top w:val="none" w:sz="0" w:space="0" w:color="auto"/>
            <w:left w:val="none" w:sz="0" w:space="0" w:color="auto"/>
            <w:bottom w:val="none" w:sz="0" w:space="0" w:color="auto"/>
            <w:right w:val="none" w:sz="0" w:space="0" w:color="auto"/>
          </w:divBdr>
        </w:div>
        <w:div w:id="894242281">
          <w:marLeft w:val="0"/>
          <w:marRight w:val="0"/>
          <w:marTop w:val="0"/>
          <w:marBottom w:val="0"/>
          <w:divBdr>
            <w:top w:val="none" w:sz="0" w:space="0" w:color="auto"/>
            <w:left w:val="none" w:sz="0" w:space="0" w:color="auto"/>
            <w:bottom w:val="none" w:sz="0" w:space="0" w:color="auto"/>
            <w:right w:val="none" w:sz="0" w:space="0" w:color="auto"/>
          </w:divBdr>
        </w:div>
        <w:div w:id="1015039423">
          <w:marLeft w:val="0"/>
          <w:marRight w:val="0"/>
          <w:marTop w:val="0"/>
          <w:marBottom w:val="0"/>
          <w:divBdr>
            <w:top w:val="none" w:sz="0" w:space="0" w:color="auto"/>
            <w:left w:val="none" w:sz="0" w:space="0" w:color="auto"/>
            <w:bottom w:val="none" w:sz="0" w:space="0" w:color="auto"/>
            <w:right w:val="none" w:sz="0" w:space="0" w:color="auto"/>
          </w:divBdr>
        </w:div>
        <w:div w:id="1065882213">
          <w:marLeft w:val="0"/>
          <w:marRight w:val="0"/>
          <w:marTop w:val="0"/>
          <w:marBottom w:val="0"/>
          <w:divBdr>
            <w:top w:val="none" w:sz="0" w:space="0" w:color="auto"/>
            <w:left w:val="none" w:sz="0" w:space="0" w:color="auto"/>
            <w:bottom w:val="none" w:sz="0" w:space="0" w:color="auto"/>
            <w:right w:val="none" w:sz="0" w:space="0" w:color="auto"/>
          </w:divBdr>
        </w:div>
        <w:div w:id="1075082231">
          <w:marLeft w:val="0"/>
          <w:marRight w:val="0"/>
          <w:marTop w:val="0"/>
          <w:marBottom w:val="0"/>
          <w:divBdr>
            <w:top w:val="none" w:sz="0" w:space="0" w:color="auto"/>
            <w:left w:val="none" w:sz="0" w:space="0" w:color="auto"/>
            <w:bottom w:val="none" w:sz="0" w:space="0" w:color="auto"/>
            <w:right w:val="none" w:sz="0" w:space="0" w:color="auto"/>
          </w:divBdr>
        </w:div>
        <w:div w:id="1106777744">
          <w:marLeft w:val="0"/>
          <w:marRight w:val="0"/>
          <w:marTop w:val="0"/>
          <w:marBottom w:val="0"/>
          <w:divBdr>
            <w:top w:val="none" w:sz="0" w:space="0" w:color="auto"/>
            <w:left w:val="none" w:sz="0" w:space="0" w:color="auto"/>
            <w:bottom w:val="none" w:sz="0" w:space="0" w:color="auto"/>
            <w:right w:val="none" w:sz="0" w:space="0" w:color="auto"/>
          </w:divBdr>
        </w:div>
        <w:div w:id="1114592105">
          <w:marLeft w:val="0"/>
          <w:marRight w:val="0"/>
          <w:marTop w:val="0"/>
          <w:marBottom w:val="0"/>
          <w:divBdr>
            <w:top w:val="none" w:sz="0" w:space="0" w:color="auto"/>
            <w:left w:val="none" w:sz="0" w:space="0" w:color="auto"/>
            <w:bottom w:val="none" w:sz="0" w:space="0" w:color="auto"/>
            <w:right w:val="none" w:sz="0" w:space="0" w:color="auto"/>
          </w:divBdr>
        </w:div>
        <w:div w:id="1177184851">
          <w:marLeft w:val="0"/>
          <w:marRight w:val="0"/>
          <w:marTop w:val="0"/>
          <w:marBottom w:val="0"/>
          <w:divBdr>
            <w:top w:val="none" w:sz="0" w:space="0" w:color="auto"/>
            <w:left w:val="none" w:sz="0" w:space="0" w:color="auto"/>
            <w:bottom w:val="none" w:sz="0" w:space="0" w:color="auto"/>
            <w:right w:val="none" w:sz="0" w:space="0" w:color="auto"/>
          </w:divBdr>
        </w:div>
        <w:div w:id="1210342226">
          <w:marLeft w:val="0"/>
          <w:marRight w:val="0"/>
          <w:marTop w:val="0"/>
          <w:marBottom w:val="0"/>
          <w:divBdr>
            <w:top w:val="none" w:sz="0" w:space="0" w:color="auto"/>
            <w:left w:val="none" w:sz="0" w:space="0" w:color="auto"/>
            <w:bottom w:val="none" w:sz="0" w:space="0" w:color="auto"/>
            <w:right w:val="none" w:sz="0" w:space="0" w:color="auto"/>
          </w:divBdr>
        </w:div>
        <w:div w:id="1281181310">
          <w:marLeft w:val="0"/>
          <w:marRight w:val="0"/>
          <w:marTop w:val="0"/>
          <w:marBottom w:val="0"/>
          <w:divBdr>
            <w:top w:val="none" w:sz="0" w:space="0" w:color="auto"/>
            <w:left w:val="none" w:sz="0" w:space="0" w:color="auto"/>
            <w:bottom w:val="none" w:sz="0" w:space="0" w:color="auto"/>
            <w:right w:val="none" w:sz="0" w:space="0" w:color="auto"/>
          </w:divBdr>
        </w:div>
        <w:div w:id="1836141203">
          <w:marLeft w:val="0"/>
          <w:marRight w:val="0"/>
          <w:marTop w:val="0"/>
          <w:marBottom w:val="0"/>
          <w:divBdr>
            <w:top w:val="none" w:sz="0" w:space="0" w:color="auto"/>
            <w:left w:val="none" w:sz="0" w:space="0" w:color="auto"/>
            <w:bottom w:val="none" w:sz="0" w:space="0" w:color="auto"/>
            <w:right w:val="none" w:sz="0" w:space="0" w:color="auto"/>
          </w:divBdr>
        </w:div>
        <w:div w:id="1908759877">
          <w:marLeft w:val="0"/>
          <w:marRight w:val="0"/>
          <w:marTop w:val="0"/>
          <w:marBottom w:val="0"/>
          <w:divBdr>
            <w:top w:val="none" w:sz="0" w:space="0" w:color="auto"/>
            <w:left w:val="none" w:sz="0" w:space="0" w:color="auto"/>
            <w:bottom w:val="none" w:sz="0" w:space="0" w:color="auto"/>
            <w:right w:val="none" w:sz="0" w:space="0" w:color="auto"/>
          </w:divBdr>
        </w:div>
        <w:div w:id="2072579540">
          <w:marLeft w:val="0"/>
          <w:marRight w:val="0"/>
          <w:marTop w:val="0"/>
          <w:marBottom w:val="0"/>
          <w:divBdr>
            <w:top w:val="none" w:sz="0" w:space="0" w:color="auto"/>
            <w:left w:val="none" w:sz="0" w:space="0" w:color="auto"/>
            <w:bottom w:val="none" w:sz="0" w:space="0" w:color="auto"/>
            <w:right w:val="none" w:sz="0" w:space="0" w:color="auto"/>
          </w:divBdr>
        </w:div>
        <w:div w:id="2127962572">
          <w:marLeft w:val="0"/>
          <w:marRight w:val="0"/>
          <w:marTop w:val="0"/>
          <w:marBottom w:val="0"/>
          <w:divBdr>
            <w:top w:val="none" w:sz="0" w:space="0" w:color="auto"/>
            <w:left w:val="none" w:sz="0" w:space="0" w:color="auto"/>
            <w:bottom w:val="none" w:sz="0" w:space="0" w:color="auto"/>
            <w:right w:val="none" w:sz="0" w:space="0" w:color="auto"/>
          </w:divBdr>
        </w:div>
        <w:div w:id="2135514066">
          <w:marLeft w:val="0"/>
          <w:marRight w:val="0"/>
          <w:marTop w:val="0"/>
          <w:marBottom w:val="0"/>
          <w:divBdr>
            <w:top w:val="none" w:sz="0" w:space="0" w:color="auto"/>
            <w:left w:val="none" w:sz="0" w:space="0" w:color="auto"/>
            <w:bottom w:val="none" w:sz="0" w:space="0" w:color="auto"/>
            <w:right w:val="none" w:sz="0" w:space="0" w:color="auto"/>
          </w:divBdr>
        </w:div>
        <w:div w:id="2138257703">
          <w:marLeft w:val="0"/>
          <w:marRight w:val="0"/>
          <w:marTop w:val="0"/>
          <w:marBottom w:val="0"/>
          <w:divBdr>
            <w:top w:val="none" w:sz="0" w:space="0" w:color="auto"/>
            <w:left w:val="none" w:sz="0" w:space="0" w:color="auto"/>
            <w:bottom w:val="none" w:sz="0" w:space="0" w:color="auto"/>
            <w:right w:val="none" w:sz="0" w:space="0" w:color="auto"/>
          </w:divBdr>
        </w:div>
      </w:divsChild>
    </w:div>
    <w:div w:id="550849420">
      <w:bodyDiv w:val="1"/>
      <w:marLeft w:val="0"/>
      <w:marRight w:val="0"/>
      <w:marTop w:val="0"/>
      <w:marBottom w:val="0"/>
      <w:divBdr>
        <w:top w:val="none" w:sz="0" w:space="0" w:color="auto"/>
        <w:left w:val="none" w:sz="0" w:space="0" w:color="auto"/>
        <w:bottom w:val="none" w:sz="0" w:space="0" w:color="auto"/>
        <w:right w:val="none" w:sz="0" w:space="0" w:color="auto"/>
      </w:divBdr>
      <w:divsChild>
        <w:div w:id="397479784">
          <w:marLeft w:val="0"/>
          <w:marRight w:val="0"/>
          <w:marTop w:val="0"/>
          <w:marBottom w:val="0"/>
          <w:divBdr>
            <w:top w:val="none" w:sz="0" w:space="0" w:color="auto"/>
            <w:left w:val="none" w:sz="0" w:space="0" w:color="auto"/>
            <w:bottom w:val="none" w:sz="0" w:space="0" w:color="auto"/>
            <w:right w:val="none" w:sz="0" w:space="0" w:color="auto"/>
          </w:divBdr>
        </w:div>
        <w:div w:id="1670476925">
          <w:marLeft w:val="0"/>
          <w:marRight w:val="0"/>
          <w:marTop w:val="0"/>
          <w:marBottom w:val="0"/>
          <w:divBdr>
            <w:top w:val="none" w:sz="0" w:space="0" w:color="auto"/>
            <w:left w:val="none" w:sz="0" w:space="0" w:color="auto"/>
            <w:bottom w:val="none" w:sz="0" w:space="0" w:color="auto"/>
            <w:right w:val="none" w:sz="0" w:space="0" w:color="auto"/>
          </w:divBdr>
        </w:div>
        <w:div w:id="2105297856">
          <w:marLeft w:val="0"/>
          <w:marRight w:val="0"/>
          <w:marTop w:val="0"/>
          <w:marBottom w:val="0"/>
          <w:divBdr>
            <w:top w:val="none" w:sz="0" w:space="0" w:color="auto"/>
            <w:left w:val="none" w:sz="0" w:space="0" w:color="auto"/>
            <w:bottom w:val="none" w:sz="0" w:space="0" w:color="auto"/>
            <w:right w:val="none" w:sz="0" w:space="0" w:color="auto"/>
          </w:divBdr>
        </w:div>
      </w:divsChild>
    </w:div>
    <w:div w:id="553346987">
      <w:bodyDiv w:val="1"/>
      <w:marLeft w:val="0"/>
      <w:marRight w:val="0"/>
      <w:marTop w:val="0"/>
      <w:marBottom w:val="0"/>
      <w:divBdr>
        <w:top w:val="none" w:sz="0" w:space="0" w:color="auto"/>
        <w:left w:val="none" w:sz="0" w:space="0" w:color="auto"/>
        <w:bottom w:val="none" w:sz="0" w:space="0" w:color="auto"/>
        <w:right w:val="none" w:sz="0" w:space="0" w:color="auto"/>
      </w:divBdr>
      <w:divsChild>
        <w:div w:id="239876856">
          <w:marLeft w:val="0"/>
          <w:marRight w:val="0"/>
          <w:marTop w:val="0"/>
          <w:marBottom w:val="0"/>
          <w:divBdr>
            <w:top w:val="none" w:sz="0" w:space="0" w:color="auto"/>
            <w:left w:val="none" w:sz="0" w:space="0" w:color="auto"/>
            <w:bottom w:val="none" w:sz="0" w:space="0" w:color="auto"/>
            <w:right w:val="none" w:sz="0" w:space="0" w:color="auto"/>
          </w:divBdr>
        </w:div>
        <w:div w:id="317661587">
          <w:marLeft w:val="0"/>
          <w:marRight w:val="0"/>
          <w:marTop w:val="0"/>
          <w:marBottom w:val="0"/>
          <w:divBdr>
            <w:top w:val="none" w:sz="0" w:space="0" w:color="auto"/>
            <w:left w:val="none" w:sz="0" w:space="0" w:color="auto"/>
            <w:bottom w:val="none" w:sz="0" w:space="0" w:color="auto"/>
            <w:right w:val="none" w:sz="0" w:space="0" w:color="auto"/>
          </w:divBdr>
        </w:div>
        <w:div w:id="356928546">
          <w:marLeft w:val="0"/>
          <w:marRight w:val="0"/>
          <w:marTop w:val="0"/>
          <w:marBottom w:val="0"/>
          <w:divBdr>
            <w:top w:val="none" w:sz="0" w:space="0" w:color="auto"/>
            <w:left w:val="none" w:sz="0" w:space="0" w:color="auto"/>
            <w:bottom w:val="none" w:sz="0" w:space="0" w:color="auto"/>
            <w:right w:val="none" w:sz="0" w:space="0" w:color="auto"/>
          </w:divBdr>
        </w:div>
        <w:div w:id="1311206495">
          <w:marLeft w:val="0"/>
          <w:marRight w:val="0"/>
          <w:marTop w:val="0"/>
          <w:marBottom w:val="0"/>
          <w:divBdr>
            <w:top w:val="none" w:sz="0" w:space="0" w:color="auto"/>
            <w:left w:val="none" w:sz="0" w:space="0" w:color="auto"/>
            <w:bottom w:val="none" w:sz="0" w:space="0" w:color="auto"/>
            <w:right w:val="none" w:sz="0" w:space="0" w:color="auto"/>
          </w:divBdr>
        </w:div>
        <w:div w:id="1543714827">
          <w:marLeft w:val="0"/>
          <w:marRight w:val="0"/>
          <w:marTop w:val="0"/>
          <w:marBottom w:val="0"/>
          <w:divBdr>
            <w:top w:val="none" w:sz="0" w:space="0" w:color="auto"/>
            <w:left w:val="none" w:sz="0" w:space="0" w:color="auto"/>
            <w:bottom w:val="none" w:sz="0" w:space="0" w:color="auto"/>
            <w:right w:val="none" w:sz="0" w:space="0" w:color="auto"/>
          </w:divBdr>
        </w:div>
        <w:div w:id="1592928379">
          <w:marLeft w:val="0"/>
          <w:marRight w:val="0"/>
          <w:marTop w:val="0"/>
          <w:marBottom w:val="0"/>
          <w:divBdr>
            <w:top w:val="none" w:sz="0" w:space="0" w:color="auto"/>
            <w:left w:val="none" w:sz="0" w:space="0" w:color="auto"/>
            <w:bottom w:val="none" w:sz="0" w:space="0" w:color="auto"/>
            <w:right w:val="none" w:sz="0" w:space="0" w:color="auto"/>
          </w:divBdr>
        </w:div>
        <w:div w:id="1748452279">
          <w:marLeft w:val="0"/>
          <w:marRight w:val="0"/>
          <w:marTop w:val="0"/>
          <w:marBottom w:val="0"/>
          <w:divBdr>
            <w:top w:val="none" w:sz="0" w:space="0" w:color="auto"/>
            <w:left w:val="none" w:sz="0" w:space="0" w:color="auto"/>
            <w:bottom w:val="none" w:sz="0" w:space="0" w:color="auto"/>
            <w:right w:val="none" w:sz="0" w:space="0" w:color="auto"/>
          </w:divBdr>
        </w:div>
        <w:div w:id="2012098917">
          <w:marLeft w:val="0"/>
          <w:marRight w:val="0"/>
          <w:marTop w:val="0"/>
          <w:marBottom w:val="0"/>
          <w:divBdr>
            <w:top w:val="none" w:sz="0" w:space="0" w:color="auto"/>
            <w:left w:val="none" w:sz="0" w:space="0" w:color="auto"/>
            <w:bottom w:val="none" w:sz="0" w:space="0" w:color="auto"/>
            <w:right w:val="none" w:sz="0" w:space="0" w:color="auto"/>
          </w:divBdr>
        </w:div>
      </w:divsChild>
    </w:div>
    <w:div w:id="562764729">
      <w:bodyDiv w:val="1"/>
      <w:marLeft w:val="0"/>
      <w:marRight w:val="0"/>
      <w:marTop w:val="0"/>
      <w:marBottom w:val="0"/>
      <w:divBdr>
        <w:top w:val="none" w:sz="0" w:space="0" w:color="auto"/>
        <w:left w:val="none" w:sz="0" w:space="0" w:color="auto"/>
        <w:bottom w:val="none" w:sz="0" w:space="0" w:color="auto"/>
        <w:right w:val="none" w:sz="0" w:space="0" w:color="auto"/>
      </w:divBdr>
      <w:divsChild>
        <w:div w:id="153182506">
          <w:marLeft w:val="0"/>
          <w:marRight w:val="0"/>
          <w:marTop w:val="0"/>
          <w:marBottom w:val="0"/>
          <w:divBdr>
            <w:top w:val="none" w:sz="0" w:space="0" w:color="auto"/>
            <w:left w:val="none" w:sz="0" w:space="0" w:color="auto"/>
            <w:bottom w:val="none" w:sz="0" w:space="0" w:color="auto"/>
            <w:right w:val="none" w:sz="0" w:space="0" w:color="auto"/>
          </w:divBdr>
        </w:div>
        <w:div w:id="537158294">
          <w:marLeft w:val="0"/>
          <w:marRight w:val="0"/>
          <w:marTop w:val="0"/>
          <w:marBottom w:val="0"/>
          <w:divBdr>
            <w:top w:val="none" w:sz="0" w:space="0" w:color="auto"/>
            <w:left w:val="none" w:sz="0" w:space="0" w:color="auto"/>
            <w:bottom w:val="none" w:sz="0" w:space="0" w:color="auto"/>
            <w:right w:val="none" w:sz="0" w:space="0" w:color="auto"/>
          </w:divBdr>
        </w:div>
        <w:div w:id="628316930">
          <w:marLeft w:val="0"/>
          <w:marRight w:val="0"/>
          <w:marTop w:val="0"/>
          <w:marBottom w:val="0"/>
          <w:divBdr>
            <w:top w:val="none" w:sz="0" w:space="0" w:color="auto"/>
            <w:left w:val="none" w:sz="0" w:space="0" w:color="auto"/>
            <w:bottom w:val="none" w:sz="0" w:space="0" w:color="auto"/>
            <w:right w:val="none" w:sz="0" w:space="0" w:color="auto"/>
          </w:divBdr>
        </w:div>
        <w:div w:id="682172427">
          <w:marLeft w:val="0"/>
          <w:marRight w:val="0"/>
          <w:marTop w:val="0"/>
          <w:marBottom w:val="0"/>
          <w:divBdr>
            <w:top w:val="none" w:sz="0" w:space="0" w:color="auto"/>
            <w:left w:val="none" w:sz="0" w:space="0" w:color="auto"/>
            <w:bottom w:val="none" w:sz="0" w:space="0" w:color="auto"/>
            <w:right w:val="none" w:sz="0" w:space="0" w:color="auto"/>
          </w:divBdr>
        </w:div>
        <w:div w:id="887763599">
          <w:marLeft w:val="0"/>
          <w:marRight w:val="0"/>
          <w:marTop w:val="0"/>
          <w:marBottom w:val="0"/>
          <w:divBdr>
            <w:top w:val="none" w:sz="0" w:space="0" w:color="auto"/>
            <w:left w:val="none" w:sz="0" w:space="0" w:color="auto"/>
            <w:bottom w:val="none" w:sz="0" w:space="0" w:color="auto"/>
            <w:right w:val="none" w:sz="0" w:space="0" w:color="auto"/>
          </w:divBdr>
        </w:div>
        <w:div w:id="945890009">
          <w:marLeft w:val="0"/>
          <w:marRight w:val="0"/>
          <w:marTop w:val="0"/>
          <w:marBottom w:val="0"/>
          <w:divBdr>
            <w:top w:val="none" w:sz="0" w:space="0" w:color="auto"/>
            <w:left w:val="none" w:sz="0" w:space="0" w:color="auto"/>
            <w:bottom w:val="none" w:sz="0" w:space="0" w:color="auto"/>
            <w:right w:val="none" w:sz="0" w:space="0" w:color="auto"/>
          </w:divBdr>
        </w:div>
        <w:div w:id="1071007107">
          <w:marLeft w:val="0"/>
          <w:marRight w:val="0"/>
          <w:marTop w:val="0"/>
          <w:marBottom w:val="0"/>
          <w:divBdr>
            <w:top w:val="none" w:sz="0" w:space="0" w:color="auto"/>
            <w:left w:val="none" w:sz="0" w:space="0" w:color="auto"/>
            <w:bottom w:val="none" w:sz="0" w:space="0" w:color="auto"/>
            <w:right w:val="none" w:sz="0" w:space="0" w:color="auto"/>
          </w:divBdr>
        </w:div>
        <w:div w:id="1271015631">
          <w:marLeft w:val="0"/>
          <w:marRight w:val="0"/>
          <w:marTop w:val="0"/>
          <w:marBottom w:val="0"/>
          <w:divBdr>
            <w:top w:val="none" w:sz="0" w:space="0" w:color="auto"/>
            <w:left w:val="none" w:sz="0" w:space="0" w:color="auto"/>
            <w:bottom w:val="none" w:sz="0" w:space="0" w:color="auto"/>
            <w:right w:val="none" w:sz="0" w:space="0" w:color="auto"/>
          </w:divBdr>
        </w:div>
        <w:div w:id="1383479988">
          <w:marLeft w:val="0"/>
          <w:marRight w:val="0"/>
          <w:marTop w:val="0"/>
          <w:marBottom w:val="0"/>
          <w:divBdr>
            <w:top w:val="none" w:sz="0" w:space="0" w:color="auto"/>
            <w:left w:val="none" w:sz="0" w:space="0" w:color="auto"/>
            <w:bottom w:val="none" w:sz="0" w:space="0" w:color="auto"/>
            <w:right w:val="none" w:sz="0" w:space="0" w:color="auto"/>
          </w:divBdr>
        </w:div>
        <w:div w:id="1518540840">
          <w:marLeft w:val="0"/>
          <w:marRight w:val="0"/>
          <w:marTop w:val="0"/>
          <w:marBottom w:val="0"/>
          <w:divBdr>
            <w:top w:val="none" w:sz="0" w:space="0" w:color="auto"/>
            <w:left w:val="none" w:sz="0" w:space="0" w:color="auto"/>
            <w:bottom w:val="none" w:sz="0" w:space="0" w:color="auto"/>
            <w:right w:val="none" w:sz="0" w:space="0" w:color="auto"/>
          </w:divBdr>
        </w:div>
        <w:div w:id="1625699613">
          <w:marLeft w:val="0"/>
          <w:marRight w:val="0"/>
          <w:marTop w:val="0"/>
          <w:marBottom w:val="0"/>
          <w:divBdr>
            <w:top w:val="none" w:sz="0" w:space="0" w:color="auto"/>
            <w:left w:val="none" w:sz="0" w:space="0" w:color="auto"/>
            <w:bottom w:val="none" w:sz="0" w:space="0" w:color="auto"/>
            <w:right w:val="none" w:sz="0" w:space="0" w:color="auto"/>
          </w:divBdr>
        </w:div>
        <w:div w:id="1684626181">
          <w:marLeft w:val="0"/>
          <w:marRight w:val="0"/>
          <w:marTop w:val="0"/>
          <w:marBottom w:val="0"/>
          <w:divBdr>
            <w:top w:val="none" w:sz="0" w:space="0" w:color="auto"/>
            <w:left w:val="none" w:sz="0" w:space="0" w:color="auto"/>
            <w:bottom w:val="none" w:sz="0" w:space="0" w:color="auto"/>
            <w:right w:val="none" w:sz="0" w:space="0" w:color="auto"/>
          </w:divBdr>
        </w:div>
        <w:div w:id="1815489031">
          <w:marLeft w:val="0"/>
          <w:marRight w:val="0"/>
          <w:marTop w:val="0"/>
          <w:marBottom w:val="0"/>
          <w:divBdr>
            <w:top w:val="none" w:sz="0" w:space="0" w:color="auto"/>
            <w:left w:val="none" w:sz="0" w:space="0" w:color="auto"/>
            <w:bottom w:val="none" w:sz="0" w:space="0" w:color="auto"/>
            <w:right w:val="none" w:sz="0" w:space="0" w:color="auto"/>
          </w:divBdr>
        </w:div>
        <w:div w:id="2001351209">
          <w:marLeft w:val="0"/>
          <w:marRight w:val="0"/>
          <w:marTop w:val="0"/>
          <w:marBottom w:val="0"/>
          <w:divBdr>
            <w:top w:val="none" w:sz="0" w:space="0" w:color="auto"/>
            <w:left w:val="none" w:sz="0" w:space="0" w:color="auto"/>
            <w:bottom w:val="none" w:sz="0" w:space="0" w:color="auto"/>
            <w:right w:val="none" w:sz="0" w:space="0" w:color="auto"/>
          </w:divBdr>
        </w:div>
        <w:div w:id="2005819699">
          <w:marLeft w:val="0"/>
          <w:marRight w:val="0"/>
          <w:marTop w:val="0"/>
          <w:marBottom w:val="0"/>
          <w:divBdr>
            <w:top w:val="none" w:sz="0" w:space="0" w:color="auto"/>
            <w:left w:val="none" w:sz="0" w:space="0" w:color="auto"/>
            <w:bottom w:val="none" w:sz="0" w:space="0" w:color="auto"/>
            <w:right w:val="none" w:sz="0" w:space="0" w:color="auto"/>
          </w:divBdr>
        </w:div>
        <w:div w:id="2010526145">
          <w:marLeft w:val="0"/>
          <w:marRight w:val="0"/>
          <w:marTop w:val="0"/>
          <w:marBottom w:val="0"/>
          <w:divBdr>
            <w:top w:val="none" w:sz="0" w:space="0" w:color="auto"/>
            <w:left w:val="none" w:sz="0" w:space="0" w:color="auto"/>
            <w:bottom w:val="none" w:sz="0" w:space="0" w:color="auto"/>
            <w:right w:val="none" w:sz="0" w:space="0" w:color="auto"/>
          </w:divBdr>
        </w:div>
        <w:div w:id="2048530160">
          <w:marLeft w:val="0"/>
          <w:marRight w:val="0"/>
          <w:marTop w:val="0"/>
          <w:marBottom w:val="0"/>
          <w:divBdr>
            <w:top w:val="none" w:sz="0" w:space="0" w:color="auto"/>
            <w:left w:val="none" w:sz="0" w:space="0" w:color="auto"/>
            <w:bottom w:val="none" w:sz="0" w:space="0" w:color="auto"/>
            <w:right w:val="none" w:sz="0" w:space="0" w:color="auto"/>
          </w:divBdr>
        </w:div>
      </w:divsChild>
    </w:div>
    <w:div w:id="577716164">
      <w:bodyDiv w:val="1"/>
      <w:marLeft w:val="0"/>
      <w:marRight w:val="0"/>
      <w:marTop w:val="0"/>
      <w:marBottom w:val="0"/>
      <w:divBdr>
        <w:top w:val="none" w:sz="0" w:space="0" w:color="auto"/>
        <w:left w:val="none" w:sz="0" w:space="0" w:color="auto"/>
        <w:bottom w:val="none" w:sz="0" w:space="0" w:color="auto"/>
        <w:right w:val="none" w:sz="0" w:space="0" w:color="auto"/>
      </w:divBdr>
      <w:divsChild>
        <w:div w:id="58866555">
          <w:marLeft w:val="0"/>
          <w:marRight w:val="0"/>
          <w:marTop w:val="0"/>
          <w:marBottom w:val="0"/>
          <w:divBdr>
            <w:top w:val="none" w:sz="0" w:space="0" w:color="auto"/>
            <w:left w:val="none" w:sz="0" w:space="0" w:color="auto"/>
            <w:bottom w:val="none" w:sz="0" w:space="0" w:color="auto"/>
            <w:right w:val="none" w:sz="0" w:space="0" w:color="auto"/>
          </w:divBdr>
        </w:div>
        <w:div w:id="913468100">
          <w:marLeft w:val="0"/>
          <w:marRight w:val="0"/>
          <w:marTop w:val="0"/>
          <w:marBottom w:val="0"/>
          <w:divBdr>
            <w:top w:val="none" w:sz="0" w:space="0" w:color="auto"/>
            <w:left w:val="none" w:sz="0" w:space="0" w:color="auto"/>
            <w:bottom w:val="none" w:sz="0" w:space="0" w:color="auto"/>
            <w:right w:val="none" w:sz="0" w:space="0" w:color="auto"/>
          </w:divBdr>
        </w:div>
        <w:div w:id="1034158742">
          <w:marLeft w:val="0"/>
          <w:marRight w:val="0"/>
          <w:marTop w:val="0"/>
          <w:marBottom w:val="0"/>
          <w:divBdr>
            <w:top w:val="none" w:sz="0" w:space="0" w:color="auto"/>
            <w:left w:val="none" w:sz="0" w:space="0" w:color="auto"/>
            <w:bottom w:val="none" w:sz="0" w:space="0" w:color="auto"/>
            <w:right w:val="none" w:sz="0" w:space="0" w:color="auto"/>
          </w:divBdr>
        </w:div>
        <w:div w:id="1068695690">
          <w:marLeft w:val="0"/>
          <w:marRight w:val="0"/>
          <w:marTop w:val="0"/>
          <w:marBottom w:val="0"/>
          <w:divBdr>
            <w:top w:val="none" w:sz="0" w:space="0" w:color="auto"/>
            <w:left w:val="none" w:sz="0" w:space="0" w:color="auto"/>
            <w:bottom w:val="none" w:sz="0" w:space="0" w:color="auto"/>
            <w:right w:val="none" w:sz="0" w:space="0" w:color="auto"/>
          </w:divBdr>
        </w:div>
        <w:div w:id="1080639089">
          <w:marLeft w:val="0"/>
          <w:marRight w:val="0"/>
          <w:marTop w:val="0"/>
          <w:marBottom w:val="0"/>
          <w:divBdr>
            <w:top w:val="none" w:sz="0" w:space="0" w:color="auto"/>
            <w:left w:val="none" w:sz="0" w:space="0" w:color="auto"/>
            <w:bottom w:val="none" w:sz="0" w:space="0" w:color="auto"/>
            <w:right w:val="none" w:sz="0" w:space="0" w:color="auto"/>
          </w:divBdr>
        </w:div>
        <w:div w:id="1508329415">
          <w:marLeft w:val="0"/>
          <w:marRight w:val="0"/>
          <w:marTop w:val="0"/>
          <w:marBottom w:val="0"/>
          <w:divBdr>
            <w:top w:val="none" w:sz="0" w:space="0" w:color="auto"/>
            <w:left w:val="none" w:sz="0" w:space="0" w:color="auto"/>
            <w:bottom w:val="none" w:sz="0" w:space="0" w:color="auto"/>
            <w:right w:val="none" w:sz="0" w:space="0" w:color="auto"/>
          </w:divBdr>
        </w:div>
        <w:div w:id="1816756055">
          <w:marLeft w:val="0"/>
          <w:marRight w:val="0"/>
          <w:marTop w:val="0"/>
          <w:marBottom w:val="0"/>
          <w:divBdr>
            <w:top w:val="none" w:sz="0" w:space="0" w:color="auto"/>
            <w:left w:val="none" w:sz="0" w:space="0" w:color="auto"/>
            <w:bottom w:val="none" w:sz="0" w:space="0" w:color="auto"/>
            <w:right w:val="none" w:sz="0" w:space="0" w:color="auto"/>
          </w:divBdr>
        </w:div>
      </w:divsChild>
    </w:div>
    <w:div w:id="579752607">
      <w:bodyDiv w:val="1"/>
      <w:marLeft w:val="0"/>
      <w:marRight w:val="0"/>
      <w:marTop w:val="0"/>
      <w:marBottom w:val="0"/>
      <w:divBdr>
        <w:top w:val="none" w:sz="0" w:space="0" w:color="auto"/>
        <w:left w:val="none" w:sz="0" w:space="0" w:color="auto"/>
        <w:bottom w:val="none" w:sz="0" w:space="0" w:color="auto"/>
        <w:right w:val="none" w:sz="0" w:space="0" w:color="auto"/>
      </w:divBdr>
      <w:divsChild>
        <w:div w:id="382558831">
          <w:marLeft w:val="0"/>
          <w:marRight w:val="0"/>
          <w:marTop w:val="0"/>
          <w:marBottom w:val="0"/>
          <w:divBdr>
            <w:top w:val="none" w:sz="0" w:space="0" w:color="auto"/>
            <w:left w:val="none" w:sz="0" w:space="0" w:color="auto"/>
            <w:bottom w:val="none" w:sz="0" w:space="0" w:color="auto"/>
            <w:right w:val="none" w:sz="0" w:space="0" w:color="auto"/>
          </w:divBdr>
        </w:div>
        <w:div w:id="1144783621">
          <w:marLeft w:val="0"/>
          <w:marRight w:val="0"/>
          <w:marTop w:val="0"/>
          <w:marBottom w:val="0"/>
          <w:divBdr>
            <w:top w:val="none" w:sz="0" w:space="0" w:color="auto"/>
            <w:left w:val="none" w:sz="0" w:space="0" w:color="auto"/>
            <w:bottom w:val="none" w:sz="0" w:space="0" w:color="auto"/>
            <w:right w:val="none" w:sz="0" w:space="0" w:color="auto"/>
          </w:divBdr>
        </w:div>
        <w:div w:id="1361860572">
          <w:marLeft w:val="0"/>
          <w:marRight w:val="0"/>
          <w:marTop w:val="0"/>
          <w:marBottom w:val="0"/>
          <w:divBdr>
            <w:top w:val="none" w:sz="0" w:space="0" w:color="auto"/>
            <w:left w:val="none" w:sz="0" w:space="0" w:color="auto"/>
            <w:bottom w:val="none" w:sz="0" w:space="0" w:color="auto"/>
            <w:right w:val="none" w:sz="0" w:space="0" w:color="auto"/>
          </w:divBdr>
        </w:div>
        <w:div w:id="1494180935">
          <w:marLeft w:val="0"/>
          <w:marRight w:val="0"/>
          <w:marTop w:val="0"/>
          <w:marBottom w:val="0"/>
          <w:divBdr>
            <w:top w:val="none" w:sz="0" w:space="0" w:color="auto"/>
            <w:left w:val="none" w:sz="0" w:space="0" w:color="auto"/>
            <w:bottom w:val="none" w:sz="0" w:space="0" w:color="auto"/>
            <w:right w:val="none" w:sz="0" w:space="0" w:color="auto"/>
          </w:divBdr>
        </w:div>
        <w:div w:id="1651010983">
          <w:marLeft w:val="0"/>
          <w:marRight w:val="0"/>
          <w:marTop w:val="0"/>
          <w:marBottom w:val="0"/>
          <w:divBdr>
            <w:top w:val="none" w:sz="0" w:space="0" w:color="auto"/>
            <w:left w:val="none" w:sz="0" w:space="0" w:color="auto"/>
            <w:bottom w:val="none" w:sz="0" w:space="0" w:color="auto"/>
            <w:right w:val="none" w:sz="0" w:space="0" w:color="auto"/>
          </w:divBdr>
        </w:div>
      </w:divsChild>
    </w:div>
    <w:div w:id="583687698">
      <w:bodyDiv w:val="1"/>
      <w:marLeft w:val="0"/>
      <w:marRight w:val="0"/>
      <w:marTop w:val="0"/>
      <w:marBottom w:val="0"/>
      <w:divBdr>
        <w:top w:val="none" w:sz="0" w:space="0" w:color="auto"/>
        <w:left w:val="none" w:sz="0" w:space="0" w:color="auto"/>
        <w:bottom w:val="none" w:sz="0" w:space="0" w:color="auto"/>
        <w:right w:val="none" w:sz="0" w:space="0" w:color="auto"/>
      </w:divBdr>
      <w:divsChild>
        <w:div w:id="842621080">
          <w:marLeft w:val="0"/>
          <w:marRight w:val="0"/>
          <w:marTop w:val="0"/>
          <w:marBottom w:val="0"/>
          <w:divBdr>
            <w:top w:val="none" w:sz="0" w:space="0" w:color="auto"/>
            <w:left w:val="none" w:sz="0" w:space="0" w:color="auto"/>
            <w:bottom w:val="none" w:sz="0" w:space="0" w:color="auto"/>
            <w:right w:val="none" w:sz="0" w:space="0" w:color="auto"/>
          </w:divBdr>
        </w:div>
        <w:div w:id="867448565">
          <w:marLeft w:val="0"/>
          <w:marRight w:val="0"/>
          <w:marTop w:val="0"/>
          <w:marBottom w:val="0"/>
          <w:divBdr>
            <w:top w:val="none" w:sz="0" w:space="0" w:color="auto"/>
            <w:left w:val="none" w:sz="0" w:space="0" w:color="auto"/>
            <w:bottom w:val="none" w:sz="0" w:space="0" w:color="auto"/>
            <w:right w:val="none" w:sz="0" w:space="0" w:color="auto"/>
          </w:divBdr>
        </w:div>
        <w:div w:id="1167204908">
          <w:marLeft w:val="0"/>
          <w:marRight w:val="0"/>
          <w:marTop w:val="0"/>
          <w:marBottom w:val="0"/>
          <w:divBdr>
            <w:top w:val="none" w:sz="0" w:space="0" w:color="auto"/>
            <w:left w:val="none" w:sz="0" w:space="0" w:color="auto"/>
            <w:bottom w:val="none" w:sz="0" w:space="0" w:color="auto"/>
            <w:right w:val="none" w:sz="0" w:space="0" w:color="auto"/>
          </w:divBdr>
        </w:div>
        <w:div w:id="1529176959">
          <w:marLeft w:val="0"/>
          <w:marRight w:val="0"/>
          <w:marTop w:val="0"/>
          <w:marBottom w:val="0"/>
          <w:divBdr>
            <w:top w:val="none" w:sz="0" w:space="0" w:color="auto"/>
            <w:left w:val="none" w:sz="0" w:space="0" w:color="auto"/>
            <w:bottom w:val="none" w:sz="0" w:space="0" w:color="auto"/>
            <w:right w:val="none" w:sz="0" w:space="0" w:color="auto"/>
          </w:divBdr>
        </w:div>
        <w:div w:id="1948809160">
          <w:marLeft w:val="0"/>
          <w:marRight w:val="0"/>
          <w:marTop w:val="0"/>
          <w:marBottom w:val="0"/>
          <w:divBdr>
            <w:top w:val="none" w:sz="0" w:space="0" w:color="auto"/>
            <w:left w:val="none" w:sz="0" w:space="0" w:color="auto"/>
            <w:bottom w:val="none" w:sz="0" w:space="0" w:color="auto"/>
            <w:right w:val="none" w:sz="0" w:space="0" w:color="auto"/>
          </w:divBdr>
        </w:div>
        <w:div w:id="2011132097">
          <w:marLeft w:val="0"/>
          <w:marRight w:val="0"/>
          <w:marTop w:val="0"/>
          <w:marBottom w:val="0"/>
          <w:divBdr>
            <w:top w:val="none" w:sz="0" w:space="0" w:color="auto"/>
            <w:left w:val="none" w:sz="0" w:space="0" w:color="auto"/>
            <w:bottom w:val="none" w:sz="0" w:space="0" w:color="auto"/>
            <w:right w:val="none" w:sz="0" w:space="0" w:color="auto"/>
          </w:divBdr>
        </w:div>
      </w:divsChild>
    </w:div>
    <w:div w:id="585770048">
      <w:bodyDiv w:val="1"/>
      <w:marLeft w:val="0"/>
      <w:marRight w:val="0"/>
      <w:marTop w:val="0"/>
      <w:marBottom w:val="0"/>
      <w:divBdr>
        <w:top w:val="none" w:sz="0" w:space="0" w:color="auto"/>
        <w:left w:val="none" w:sz="0" w:space="0" w:color="auto"/>
        <w:bottom w:val="none" w:sz="0" w:space="0" w:color="auto"/>
        <w:right w:val="none" w:sz="0" w:space="0" w:color="auto"/>
      </w:divBdr>
    </w:div>
    <w:div w:id="619189189">
      <w:bodyDiv w:val="1"/>
      <w:marLeft w:val="0"/>
      <w:marRight w:val="0"/>
      <w:marTop w:val="0"/>
      <w:marBottom w:val="0"/>
      <w:divBdr>
        <w:top w:val="none" w:sz="0" w:space="0" w:color="auto"/>
        <w:left w:val="none" w:sz="0" w:space="0" w:color="auto"/>
        <w:bottom w:val="none" w:sz="0" w:space="0" w:color="auto"/>
        <w:right w:val="none" w:sz="0" w:space="0" w:color="auto"/>
      </w:divBdr>
      <w:divsChild>
        <w:div w:id="226115639">
          <w:marLeft w:val="0"/>
          <w:marRight w:val="0"/>
          <w:marTop w:val="0"/>
          <w:marBottom w:val="0"/>
          <w:divBdr>
            <w:top w:val="none" w:sz="0" w:space="0" w:color="auto"/>
            <w:left w:val="none" w:sz="0" w:space="0" w:color="auto"/>
            <w:bottom w:val="none" w:sz="0" w:space="0" w:color="auto"/>
            <w:right w:val="none" w:sz="0" w:space="0" w:color="auto"/>
          </w:divBdr>
        </w:div>
        <w:div w:id="404189793">
          <w:marLeft w:val="0"/>
          <w:marRight w:val="0"/>
          <w:marTop w:val="0"/>
          <w:marBottom w:val="0"/>
          <w:divBdr>
            <w:top w:val="none" w:sz="0" w:space="0" w:color="auto"/>
            <w:left w:val="none" w:sz="0" w:space="0" w:color="auto"/>
            <w:bottom w:val="none" w:sz="0" w:space="0" w:color="auto"/>
            <w:right w:val="none" w:sz="0" w:space="0" w:color="auto"/>
          </w:divBdr>
        </w:div>
        <w:div w:id="441614232">
          <w:marLeft w:val="0"/>
          <w:marRight w:val="0"/>
          <w:marTop w:val="0"/>
          <w:marBottom w:val="0"/>
          <w:divBdr>
            <w:top w:val="none" w:sz="0" w:space="0" w:color="auto"/>
            <w:left w:val="none" w:sz="0" w:space="0" w:color="auto"/>
            <w:bottom w:val="none" w:sz="0" w:space="0" w:color="auto"/>
            <w:right w:val="none" w:sz="0" w:space="0" w:color="auto"/>
          </w:divBdr>
        </w:div>
      </w:divsChild>
    </w:div>
    <w:div w:id="625697471">
      <w:bodyDiv w:val="1"/>
      <w:marLeft w:val="0"/>
      <w:marRight w:val="0"/>
      <w:marTop w:val="0"/>
      <w:marBottom w:val="0"/>
      <w:divBdr>
        <w:top w:val="none" w:sz="0" w:space="0" w:color="auto"/>
        <w:left w:val="none" w:sz="0" w:space="0" w:color="auto"/>
        <w:bottom w:val="none" w:sz="0" w:space="0" w:color="auto"/>
        <w:right w:val="none" w:sz="0" w:space="0" w:color="auto"/>
      </w:divBdr>
      <w:divsChild>
        <w:div w:id="917054090">
          <w:marLeft w:val="0"/>
          <w:marRight w:val="0"/>
          <w:marTop w:val="0"/>
          <w:marBottom w:val="0"/>
          <w:divBdr>
            <w:top w:val="none" w:sz="0" w:space="0" w:color="auto"/>
            <w:left w:val="none" w:sz="0" w:space="0" w:color="auto"/>
            <w:bottom w:val="none" w:sz="0" w:space="0" w:color="auto"/>
            <w:right w:val="none" w:sz="0" w:space="0" w:color="auto"/>
          </w:divBdr>
        </w:div>
        <w:div w:id="1432046986">
          <w:marLeft w:val="0"/>
          <w:marRight w:val="0"/>
          <w:marTop w:val="0"/>
          <w:marBottom w:val="0"/>
          <w:divBdr>
            <w:top w:val="none" w:sz="0" w:space="0" w:color="auto"/>
            <w:left w:val="none" w:sz="0" w:space="0" w:color="auto"/>
            <w:bottom w:val="none" w:sz="0" w:space="0" w:color="auto"/>
            <w:right w:val="none" w:sz="0" w:space="0" w:color="auto"/>
          </w:divBdr>
        </w:div>
        <w:div w:id="1822042310">
          <w:marLeft w:val="0"/>
          <w:marRight w:val="0"/>
          <w:marTop w:val="0"/>
          <w:marBottom w:val="0"/>
          <w:divBdr>
            <w:top w:val="none" w:sz="0" w:space="0" w:color="auto"/>
            <w:left w:val="none" w:sz="0" w:space="0" w:color="auto"/>
            <w:bottom w:val="none" w:sz="0" w:space="0" w:color="auto"/>
            <w:right w:val="none" w:sz="0" w:space="0" w:color="auto"/>
          </w:divBdr>
        </w:div>
      </w:divsChild>
    </w:div>
    <w:div w:id="628166077">
      <w:bodyDiv w:val="1"/>
      <w:marLeft w:val="0"/>
      <w:marRight w:val="0"/>
      <w:marTop w:val="0"/>
      <w:marBottom w:val="0"/>
      <w:divBdr>
        <w:top w:val="none" w:sz="0" w:space="0" w:color="auto"/>
        <w:left w:val="none" w:sz="0" w:space="0" w:color="auto"/>
        <w:bottom w:val="none" w:sz="0" w:space="0" w:color="auto"/>
        <w:right w:val="none" w:sz="0" w:space="0" w:color="auto"/>
      </w:divBdr>
      <w:divsChild>
        <w:div w:id="557281880">
          <w:marLeft w:val="0"/>
          <w:marRight w:val="0"/>
          <w:marTop w:val="0"/>
          <w:marBottom w:val="0"/>
          <w:divBdr>
            <w:top w:val="none" w:sz="0" w:space="0" w:color="auto"/>
            <w:left w:val="none" w:sz="0" w:space="0" w:color="auto"/>
            <w:bottom w:val="none" w:sz="0" w:space="0" w:color="auto"/>
            <w:right w:val="none" w:sz="0" w:space="0" w:color="auto"/>
          </w:divBdr>
        </w:div>
        <w:div w:id="828911874">
          <w:marLeft w:val="0"/>
          <w:marRight w:val="0"/>
          <w:marTop w:val="0"/>
          <w:marBottom w:val="0"/>
          <w:divBdr>
            <w:top w:val="none" w:sz="0" w:space="0" w:color="auto"/>
            <w:left w:val="none" w:sz="0" w:space="0" w:color="auto"/>
            <w:bottom w:val="none" w:sz="0" w:space="0" w:color="auto"/>
            <w:right w:val="none" w:sz="0" w:space="0" w:color="auto"/>
          </w:divBdr>
        </w:div>
        <w:div w:id="954874538">
          <w:marLeft w:val="0"/>
          <w:marRight w:val="0"/>
          <w:marTop w:val="0"/>
          <w:marBottom w:val="0"/>
          <w:divBdr>
            <w:top w:val="none" w:sz="0" w:space="0" w:color="auto"/>
            <w:left w:val="none" w:sz="0" w:space="0" w:color="auto"/>
            <w:bottom w:val="none" w:sz="0" w:space="0" w:color="auto"/>
            <w:right w:val="none" w:sz="0" w:space="0" w:color="auto"/>
          </w:divBdr>
        </w:div>
        <w:div w:id="1043091736">
          <w:marLeft w:val="0"/>
          <w:marRight w:val="0"/>
          <w:marTop w:val="0"/>
          <w:marBottom w:val="0"/>
          <w:divBdr>
            <w:top w:val="none" w:sz="0" w:space="0" w:color="auto"/>
            <w:left w:val="none" w:sz="0" w:space="0" w:color="auto"/>
            <w:bottom w:val="none" w:sz="0" w:space="0" w:color="auto"/>
            <w:right w:val="none" w:sz="0" w:space="0" w:color="auto"/>
          </w:divBdr>
        </w:div>
        <w:div w:id="1076131892">
          <w:marLeft w:val="0"/>
          <w:marRight w:val="0"/>
          <w:marTop w:val="0"/>
          <w:marBottom w:val="0"/>
          <w:divBdr>
            <w:top w:val="none" w:sz="0" w:space="0" w:color="auto"/>
            <w:left w:val="none" w:sz="0" w:space="0" w:color="auto"/>
            <w:bottom w:val="none" w:sz="0" w:space="0" w:color="auto"/>
            <w:right w:val="none" w:sz="0" w:space="0" w:color="auto"/>
          </w:divBdr>
        </w:div>
        <w:div w:id="1428506218">
          <w:marLeft w:val="0"/>
          <w:marRight w:val="0"/>
          <w:marTop w:val="0"/>
          <w:marBottom w:val="0"/>
          <w:divBdr>
            <w:top w:val="none" w:sz="0" w:space="0" w:color="auto"/>
            <w:left w:val="none" w:sz="0" w:space="0" w:color="auto"/>
            <w:bottom w:val="none" w:sz="0" w:space="0" w:color="auto"/>
            <w:right w:val="none" w:sz="0" w:space="0" w:color="auto"/>
          </w:divBdr>
        </w:div>
        <w:div w:id="1596327936">
          <w:marLeft w:val="0"/>
          <w:marRight w:val="0"/>
          <w:marTop w:val="0"/>
          <w:marBottom w:val="0"/>
          <w:divBdr>
            <w:top w:val="none" w:sz="0" w:space="0" w:color="auto"/>
            <w:left w:val="none" w:sz="0" w:space="0" w:color="auto"/>
            <w:bottom w:val="none" w:sz="0" w:space="0" w:color="auto"/>
            <w:right w:val="none" w:sz="0" w:space="0" w:color="auto"/>
          </w:divBdr>
        </w:div>
        <w:div w:id="1763603857">
          <w:marLeft w:val="0"/>
          <w:marRight w:val="0"/>
          <w:marTop w:val="0"/>
          <w:marBottom w:val="0"/>
          <w:divBdr>
            <w:top w:val="none" w:sz="0" w:space="0" w:color="auto"/>
            <w:left w:val="none" w:sz="0" w:space="0" w:color="auto"/>
            <w:bottom w:val="none" w:sz="0" w:space="0" w:color="auto"/>
            <w:right w:val="none" w:sz="0" w:space="0" w:color="auto"/>
          </w:divBdr>
        </w:div>
        <w:div w:id="1801529198">
          <w:marLeft w:val="0"/>
          <w:marRight w:val="0"/>
          <w:marTop w:val="0"/>
          <w:marBottom w:val="0"/>
          <w:divBdr>
            <w:top w:val="none" w:sz="0" w:space="0" w:color="auto"/>
            <w:left w:val="none" w:sz="0" w:space="0" w:color="auto"/>
            <w:bottom w:val="none" w:sz="0" w:space="0" w:color="auto"/>
            <w:right w:val="none" w:sz="0" w:space="0" w:color="auto"/>
          </w:divBdr>
        </w:div>
      </w:divsChild>
    </w:div>
    <w:div w:id="635642330">
      <w:bodyDiv w:val="1"/>
      <w:marLeft w:val="0"/>
      <w:marRight w:val="0"/>
      <w:marTop w:val="0"/>
      <w:marBottom w:val="0"/>
      <w:divBdr>
        <w:top w:val="none" w:sz="0" w:space="0" w:color="auto"/>
        <w:left w:val="none" w:sz="0" w:space="0" w:color="auto"/>
        <w:bottom w:val="none" w:sz="0" w:space="0" w:color="auto"/>
        <w:right w:val="none" w:sz="0" w:space="0" w:color="auto"/>
      </w:divBdr>
      <w:divsChild>
        <w:div w:id="192614426">
          <w:marLeft w:val="0"/>
          <w:marRight w:val="0"/>
          <w:marTop w:val="0"/>
          <w:marBottom w:val="0"/>
          <w:divBdr>
            <w:top w:val="none" w:sz="0" w:space="0" w:color="auto"/>
            <w:left w:val="none" w:sz="0" w:space="0" w:color="auto"/>
            <w:bottom w:val="none" w:sz="0" w:space="0" w:color="auto"/>
            <w:right w:val="none" w:sz="0" w:space="0" w:color="auto"/>
          </w:divBdr>
        </w:div>
        <w:div w:id="243540380">
          <w:marLeft w:val="0"/>
          <w:marRight w:val="0"/>
          <w:marTop w:val="0"/>
          <w:marBottom w:val="0"/>
          <w:divBdr>
            <w:top w:val="none" w:sz="0" w:space="0" w:color="auto"/>
            <w:left w:val="none" w:sz="0" w:space="0" w:color="auto"/>
            <w:bottom w:val="none" w:sz="0" w:space="0" w:color="auto"/>
            <w:right w:val="none" w:sz="0" w:space="0" w:color="auto"/>
          </w:divBdr>
        </w:div>
        <w:div w:id="267541916">
          <w:marLeft w:val="0"/>
          <w:marRight w:val="0"/>
          <w:marTop w:val="0"/>
          <w:marBottom w:val="0"/>
          <w:divBdr>
            <w:top w:val="none" w:sz="0" w:space="0" w:color="auto"/>
            <w:left w:val="none" w:sz="0" w:space="0" w:color="auto"/>
            <w:bottom w:val="none" w:sz="0" w:space="0" w:color="auto"/>
            <w:right w:val="none" w:sz="0" w:space="0" w:color="auto"/>
          </w:divBdr>
        </w:div>
        <w:div w:id="704983850">
          <w:marLeft w:val="0"/>
          <w:marRight w:val="0"/>
          <w:marTop w:val="0"/>
          <w:marBottom w:val="0"/>
          <w:divBdr>
            <w:top w:val="none" w:sz="0" w:space="0" w:color="auto"/>
            <w:left w:val="none" w:sz="0" w:space="0" w:color="auto"/>
            <w:bottom w:val="none" w:sz="0" w:space="0" w:color="auto"/>
            <w:right w:val="none" w:sz="0" w:space="0" w:color="auto"/>
          </w:divBdr>
        </w:div>
        <w:div w:id="959339793">
          <w:marLeft w:val="0"/>
          <w:marRight w:val="0"/>
          <w:marTop w:val="0"/>
          <w:marBottom w:val="0"/>
          <w:divBdr>
            <w:top w:val="none" w:sz="0" w:space="0" w:color="auto"/>
            <w:left w:val="none" w:sz="0" w:space="0" w:color="auto"/>
            <w:bottom w:val="none" w:sz="0" w:space="0" w:color="auto"/>
            <w:right w:val="none" w:sz="0" w:space="0" w:color="auto"/>
          </w:divBdr>
        </w:div>
        <w:div w:id="1197353250">
          <w:marLeft w:val="0"/>
          <w:marRight w:val="0"/>
          <w:marTop w:val="0"/>
          <w:marBottom w:val="0"/>
          <w:divBdr>
            <w:top w:val="none" w:sz="0" w:space="0" w:color="auto"/>
            <w:left w:val="none" w:sz="0" w:space="0" w:color="auto"/>
            <w:bottom w:val="none" w:sz="0" w:space="0" w:color="auto"/>
            <w:right w:val="none" w:sz="0" w:space="0" w:color="auto"/>
          </w:divBdr>
        </w:div>
        <w:div w:id="1232230272">
          <w:marLeft w:val="0"/>
          <w:marRight w:val="0"/>
          <w:marTop w:val="0"/>
          <w:marBottom w:val="0"/>
          <w:divBdr>
            <w:top w:val="none" w:sz="0" w:space="0" w:color="auto"/>
            <w:left w:val="none" w:sz="0" w:space="0" w:color="auto"/>
            <w:bottom w:val="none" w:sz="0" w:space="0" w:color="auto"/>
            <w:right w:val="none" w:sz="0" w:space="0" w:color="auto"/>
          </w:divBdr>
        </w:div>
        <w:div w:id="1439527860">
          <w:marLeft w:val="0"/>
          <w:marRight w:val="0"/>
          <w:marTop w:val="0"/>
          <w:marBottom w:val="0"/>
          <w:divBdr>
            <w:top w:val="none" w:sz="0" w:space="0" w:color="auto"/>
            <w:left w:val="none" w:sz="0" w:space="0" w:color="auto"/>
            <w:bottom w:val="none" w:sz="0" w:space="0" w:color="auto"/>
            <w:right w:val="none" w:sz="0" w:space="0" w:color="auto"/>
          </w:divBdr>
        </w:div>
        <w:div w:id="1517841611">
          <w:marLeft w:val="0"/>
          <w:marRight w:val="0"/>
          <w:marTop w:val="0"/>
          <w:marBottom w:val="0"/>
          <w:divBdr>
            <w:top w:val="none" w:sz="0" w:space="0" w:color="auto"/>
            <w:left w:val="none" w:sz="0" w:space="0" w:color="auto"/>
            <w:bottom w:val="none" w:sz="0" w:space="0" w:color="auto"/>
            <w:right w:val="none" w:sz="0" w:space="0" w:color="auto"/>
          </w:divBdr>
        </w:div>
        <w:div w:id="1675720907">
          <w:marLeft w:val="0"/>
          <w:marRight w:val="0"/>
          <w:marTop w:val="0"/>
          <w:marBottom w:val="0"/>
          <w:divBdr>
            <w:top w:val="none" w:sz="0" w:space="0" w:color="auto"/>
            <w:left w:val="none" w:sz="0" w:space="0" w:color="auto"/>
            <w:bottom w:val="none" w:sz="0" w:space="0" w:color="auto"/>
            <w:right w:val="none" w:sz="0" w:space="0" w:color="auto"/>
          </w:divBdr>
        </w:div>
        <w:div w:id="1686439637">
          <w:marLeft w:val="0"/>
          <w:marRight w:val="0"/>
          <w:marTop w:val="0"/>
          <w:marBottom w:val="0"/>
          <w:divBdr>
            <w:top w:val="none" w:sz="0" w:space="0" w:color="auto"/>
            <w:left w:val="none" w:sz="0" w:space="0" w:color="auto"/>
            <w:bottom w:val="none" w:sz="0" w:space="0" w:color="auto"/>
            <w:right w:val="none" w:sz="0" w:space="0" w:color="auto"/>
          </w:divBdr>
        </w:div>
        <w:div w:id="1722946107">
          <w:marLeft w:val="0"/>
          <w:marRight w:val="0"/>
          <w:marTop w:val="0"/>
          <w:marBottom w:val="0"/>
          <w:divBdr>
            <w:top w:val="none" w:sz="0" w:space="0" w:color="auto"/>
            <w:left w:val="none" w:sz="0" w:space="0" w:color="auto"/>
            <w:bottom w:val="none" w:sz="0" w:space="0" w:color="auto"/>
            <w:right w:val="none" w:sz="0" w:space="0" w:color="auto"/>
          </w:divBdr>
        </w:div>
        <w:div w:id="1805541115">
          <w:marLeft w:val="0"/>
          <w:marRight w:val="0"/>
          <w:marTop w:val="0"/>
          <w:marBottom w:val="0"/>
          <w:divBdr>
            <w:top w:val="none" w:sz="0" w:space="0" w:color="auto"/>
            <w:left w:val="none" w:sz="0" w:space="0" w:color="auto"/>
            <w:bottom w:val="none" w:sz="0" w:space="0" w:color="auto"/>
            <w:right w:val="none" w:sz="0" w:space="0" w:color="auto"/>
          </w:divBdr>
        </w:div>
        <w:div w:id="1970472358">
          <w:marLeft w:val="0"/>
          <w:marRight w:val="0"/>
          <w:marTop w:val="0"/>
          <w:marBottom w:val="0"/>
          <w:divBdr>
            <w:top w:val="none" w:sz="0" w:space="0" w:color="auto"/>
            <w:left w:val="none" w:sz="0" w:space="0" w:color="auto"/>
            <w:bottom w:val="none" w:sz="0" w:space="0" w:color="auto"/>
            <w:right w:val="none" w:sz="0" w:space="0" w:color="auto"/>
          </w:divBdr>
        </w:div>
        <w:div w:id="2043313786">
          <w:marLeft w:val="0"/>
          <w:marRight w:val="0"/>
          <w:marTop w:val="0"/>
          <w:marBottom w:val="0"/>
          <w:divBdr>
            <w:top w:val="none" w:sz="0" w:space="0" w:color="auto"/>
            <w:left w:val="none" w:sz="0" w:space="0" w:color="auto"/>
            <w:bottom w:val="none" w:sz="0" w:space="0" w:color="auto"/>
            <w:right w:val="none" w:sz="0" w:space="0" w:color="auto"/>
          </w:divBdr>
        </w:div>
      </w:divsChild>
    </w:div>
    <w:div w:id="649092286">
      <w:bodyDiv w:val="1"/>
      <w:marLeft w:val="0"/>
      <w:marRight w:val="0"/>
      <w:marTop w:val="0"/>
      <w:marBottom w:val="0"/>
      <w:divBdr>
        <w:top w:val="none" w:sz="0" w:space="0" w:color="auto"/>
        <w:left w:val="none" w:sz="0" w:space="0" w:color="auto"/>
        <w:bottom w:val="none" w:sz="0" w:space="0" w:color="auto"/>
        <w:right w:val="none" w:sz="0" w:space="0" w:color="auto"/>
      </w:divBdr>
    </w:div>
    <w:div w:id="673610414">
      <w:bodyDiv w:val="1"/>
      <w:marLeft w:val="0"/>
      <w:marRight w:val="0"/>
      <w:marTop w:val="0"/>
      <w:marBottom w:val="0"/>
      <w:divBdr>
        <w:top w:val="none" w:sz="0" w:space="0" w:color="auto"/>
        <w:left w:val="none" w:sz="0" w:space="0" w:color="auto"/>
        <w:bottom w:val="none" w:sz="0" w:space="0" w:color="auto"/>
        <w:right w:val="none" w:sz="0" w:space="0" w:color="auto"/>
      </w:divBdr>
      <w:divsChild>
        <w:div w:id="172771395">
          <w:marLeft w:val="0"/>
          <w:marRight w:val="0"/>
          <w:marTop w:val="0"/>
          <w:marBottom w:val="0"/>
          <w:divBdr>
            <w:top w:val="none" w:sz="0" w:space="0" w:color="auto"/>
            <w:left w:val="none" w:sz="0" w:space="0" w:color="auto"/>
            <w:bottom w:val="none" w:sz="0" w:space="0" w:color="auto"/>
            <w:right w:val="none" w:sz="0" w:space="0" w:color="auto"/>
          </w:divBdr>
        </w:div>
        <w:div w:id="222302516">
          <w:marLeft w:val="0"/>
          <w:marRight w:val="0"/>
          <w:marTop w:val="0"/>
          <w:marBottom w:val="0"/>
          <w:divBdr>
            <w:top w:val="none" w:sz="0" w:space="0" w:color="auto"/>
            <w:left w:val="none" w:sz="0" w:space="0" w:color="auto"/>
            <w:bottom w:val="none" w:sz="0" w:space="0" w:color="auto"/>
            <w:right w:val="none" w:sz="0" w:space="0" w:color="auto"/>
          </w:divBdr>
        </w:div>
        <w:div w:id="399255908">
          <w:marLeft w:val="0"/>
          <w:marRight w:val="0"/>
          <w:marTop w:val="0"/>
          <w:marBottom w:val="0"/>
          <w:divBdr>
            <w:top w:val="none" w:sz="0" w:space="0" w:color="auto"/>
            <w:left w:val="none" w:sz="0" w:space="0" w:color="auto"/>
            <w:bottom w:val="none" w:sz="0" w:space="0" w:color="auto"/>
            <w:right w:val="none" w:sz="0" w:space="0" w:color="auto"/>
          </w:divBdr>
        </w:div>
        <w:div w:id="442772814">
          <w:marLeft w:val="0"/>
          <w:marRight w:val="0"/>
          <w:marTop w:val="0"/>
          <w:marBottom w:val="0"/>
          <w:divBdr>
            <w:top w:val="none" w:sz="0" w:space="0" w:color="auto"/>
            <w:left w:val="none" w:sz="0" w:space="0" w:color="auto"/>
            <w:bottom w:val="none" w:sz="0" w:space="0" w:color="auto"/>
            <w:right w:val="none" w:sz="0" w:space="0" w:color="auto"/>
          </w:divBdr>
        </w:div>
        <w:div w:id="574319953">
          <w:marLeft w:val="0"/>
          <w:marRight w:val="0"/>
          <w:marTop w:val="0"/>
          <w:marBottom w:val="0"/>
          <w:divBdr>
            <w:top w:val="none" w:sz="0" w:space="0" w:color="auto"/>
            <w:left w:val="none" w:sz="0" w:space="0" w:color="auto"/>
            <w:bottom w:val="none" w:sz="0" w:space="0" w:color="auto"/>
            <w:right w:val="none" w:sz="0" w:space="0" w:color="auto"/>
          </w:divBdr>
        </w:div>
        <w:div w:id="682558504">
          <w:marLeft w:val="0"/>
          <w:marRight w:val="0"/>
          <w:marTop w:val="0"/>
          <w:marBottom w:val="0"/>
          <w:divBdr>
            <w:top w:val="none" w:sz="0" w:space="0" w:color="auto"/>
            <w:left w:val="none" w:sz="0" w:space="0" w:color="auto"/>
            <w:bottom w:val="none" w:sz="0" w:space="0" w:color="auto"/>
            <w:right w:val="none" w:sz="0" w:space="0" w:color="auto"/>
          </w:divBdr>
        </w:div>
        <w:div w:id="1073504579">
          <w:marLeft w:val="0"/>
          <w:marRight w:val="0"/>
          <w:marTop w:val="0"/>
          <w:marBottom w:val="0"/>
          <w:divBdr>
            <w:top w:val="none" w:sz="0" w:space="0" w:color="auto"/>
            <w:left w:val="none" w:sz="0" w:space="0" w:color="auto"/>
            <w:bottom w:val="none" w:sz="0" w:space="0" w:color="auto"/>
            <w:right w:val="none" w:sz="0" w:space="0" w:color="auto"/>
          </w:divBdr>
        </w:div>
        <w:div w:id="1092506276">
          <w:marLeft w:val="0"/>
          <w:marRight w:val="0"/>
          <w:marTop w:val="0"/>
          <w:marBottom w:val="0"/>
          <w:divBdr>
            <w:top w:val="none" w:sz="0" w:space="0" w:color="auto"/>
            <w:left w:val="none" w:sz="0" w:space="0" w:color="auto"/>
            <w:bottom w:val="none" w:sz="0" w:space="0" w:color="auto"/>
            <w:right w:val="none" w:sz="0" w:space="0" w:color="auto"/>
          </w:divBdr>
        </w:div>
        <w:div w:id="1306550643">
          <w:marLeft w:val="0"/>
          <w:marRight w:val="0"/>
          <w:marTop w:val="0"/>
          <w:marBottom w:val="0"/>
          <w:divBdr>
            <w:top w:val="none" w:sz="0" w:space="0" w:color="auto"/>
            <w:left w:val="none" w:sz="0" w:space="0" w:color="auto"/>
            <w:bottom w:val="none" w:sz="0" w:space="0" w:color="auto"/>
            <w:right w:val="none" w:sz="0" w:space="0" w:color="auto"/>
          </w:divBdr>
        </w:div>
        <w:div w:id="1554539666">
          <w:marLeft w:val="0"/>
          <w:marRight w:val="0"/>
          <w:marTop w:val="0"/>
          <w:marBottom w:val="0"/>
          <w:divBdr>
            <w:top w:val="none" w:sz="0" w:space="0" w:color="auto"/>
            <w:left w:val="none" w:sz="0" w:space="0" w:color="auto"/>
            <w:bottom w:val="none" w:sz="0" w:space="0" w:color="auto"/>
            <w:right w:val="none" w:sz="0" w:space="0" w:color="auto"/>
          </w:divBdr>
        </w:div>
        <w:div w:id="1766026333">
          <w:marLeft w:val="0"/>
          <w:marRight w:val="0"/>
          <w:marTop w:val="0"/>
          <w:marBottom w:val="0"/>
          <w:divBdr>
            <w:top w:val="none" w:sz="0" w:space="0" w:color="auto"/>
            <w:left w:val="none" w:sz="0" w:space="0" w:color="auto"/>
            <w:bottom w:val="none" w:sz="0" w:space="0" w:color="auto"/>
            <w:right w:val="none" w:sz="0" w:space="0" w:color="auto"/>
          </w:divBdr>
        </w:div>
        <w:div w:id="1776705722">
          <w:marLeft w:val="0"/>
          <w:marRight w:val="0"/>
          <w:marTop w:val="0"/>
          <w:marBottom w:val="0"/>
          <w:divBdr>
            <w:top w:val="none" w:sz="0" w:space="0" w:color="auto"/>
            <w:left w:val="none" w:sz="0" w:space="0" w:color="auto"/>
            <w:bottom w:val="none" w:sz="0" w:space="0" w:color="auto"/>
            <w:right w:val="none" w:sz="0" w:space="0" w:color="auto"/>
          </w:divBdr>
        </w:div>
        <w:div w:id="1795631560">
          <w:marLeft w:val="0"/>
          <w:marRight w:val="0"/>
          <w:marTop w:val="0"/>
          <w:marBottom w:val="0"/>
          <w:divBdr>
            <w:top w:val="none" w:sz="0" w:space="0" w:color="auto"/>
            <w:left w:val="none" w:sz="0" w:space="0" w:color="auto"/>
            <w:bottom w:val="none" w:sz="0" w:space="0" w:color="auto"/>
            <w:right w:val="none" w:sz="0" w:space="0" w:color="auto"/>
          </w:divBdr>
        </w:div>
        <w:div w:id="1813793504">
          <w:marLeft w:val="0"/>
          <w:marRight w:val="0"/>
          <w:marTop w:val="0"/>
          <w:marBottom w:val="0"/>
          <w:divBdr>
            <w:top w:val="none" w:sz="0" w:space="0" w:color="auto"/>
            <w:left w:val="none" w:sz="0" w:space="0" w:color="auto"/>
            <w:bottom w:val="none" w:sz="0" w:space="0" w:color="auto"/>
            <w:right w:val="none" w:sz="0" w:space="0" w:color="auto"/>
          </w:divBdr>
        </w:div>
        <w:div w:id="1833906641">
          <w:marLeft w:val="0"/>
          <w:marRight w:val="0"/>
          <w:marTop w:val="0"/>
          <w:marBottom w:val="0"/>
          <w:divBdr>
            <w:top w:val="none" w:sz="0" w:space="0" w:color="auto"/>
            <w:left w:val="none" w:sz="0" w:space="0" w:color="auto"/>
            <w:bottom w:val="none" w:sz="0" w:space="0" w:color="auto"/>
            <w:right w:val="none" w:sz="0" w:space="0" w:color="auto"/>
          </w:divBdr>
        </w:div>
        <w:div w:id="1840196837">
          <w:marLeft w:val="0"/>
          <w:marRight w:val="0"/>
          <w:marTop w:val="0"/>
          <w:marBottom w:val="0"/>
          <w:divBdr>
            <w:top w:val="none" w:sz="0" w:space="0" w:color="auto"/>
            <w:left w:val="none" w:sz="0" w:space="0" w:color="auto"/>
            <w:bottom w:val="none" w:sz="0" w:space="0" w:color="auto"/>
            <w:right w:val="none" w:sz="0" w:space="0" w:color="auto"/>
          </w:divBdr>
        </w:div>
        <w:div w:id="1847941785">
          <w:marLeft w:val="0"/>
          <w:marRight w:val="0"/>
          <w:marTop w:val="0"/>
          <w:marBottom w:val="0"/>
          <w:divBdr>
            <w:top w:val="none" w:sz="0" w:space="0" w:color="auto"/>
            <w:left w:val="none" w:sz="0" w:space="0" w:color="auto"/>
            <w:bottom w:val="none" w:sz="0" w:space="0" w:color="auto"/>
            <w:right w:val="none" w:sz="0" w:space="0" w:color="auto"/>
          </w:divBdr>
        </w:div>
        <w:div w:id="1866400101">
          <w:marLeft w:val="0"/>
          <w:marRight w:val="0"/>
          <w:marTop w:val="0"/>
          <w:marBottom w:val="0"/>
          <w:divBdr>
            <w:top w:val="none" w:sz="0" w:space="0" w:color="auto"/>
            <w:left w:val="none" w:sz="0" w:space="0" w:color="auto"/>
            <w:bottom w:val="none" w:sz="0" w:space="0" w:color="auto"/>
            <w:right w:val="none" w:sz="0" w:space="0" w:color="auto"/>
          </w:divBdr>
        </w:div>
        <w:div w:id="1913076696">
          <w:marLeft w:val="0"/>
          <w:marRight w:val="0"/>
          <w:marTop w:val="0"/>
          <w:marBottom w:val="0"/>
          <w:divBdr>
            <w:top w:val="none" w:sz="0" w:space="0" w:color="auto"/>
            <w:left w:val="none" w:sz="0" w:space="0" w:color="auto"/>
            <w:bottom w:val="none" w:sz="0" w:space="0" w:color="auto"/>
            <w:right w:val="none" w:sz="0" w:space="0" w:color="auto"/>
          </w:divBdr>
        </w:div>
        <w:div w:id="1970087544">
          <w:marLeft w:val="0"/>
          <w:marRight w:val="0"/>
          <w:marTop w:val="0"/>
          <w:marBottom w:val="0"/>
          <w:divBdr>
            <w:top w:val="none" w:sz="0" w:space="0" w:color="auto"/>
            <w:left w:val="none" w:sz="0" w:space="0" w:color="auto"/>
            <w:bottom w:val="none" w:sz="0" w:space="0" w:color="auto"/>
            <w:right w:val="none" w:sz="0" w:space="0" w:color="auto"/>
          </w:divBdr>
        </w:div>
        <w:div w:id="2099792615">
          <w:marLeft w:val="0"/>
          <w:marRight w:val="0"/>
          <w:marTop w:val="0"/>
          <w:marBottom w:val="0"/>
          <w:divBdr>
            <w:top w:val="none" w:sz="0" w:space="0" w:color="auto"/>
            <w:left w:val="none" w:sz="0" w:space="0" w:color="auto"/>
            <w:bottom w:val="none" w:sz="0" w:space="0" w:color="auto"/>
            <w:right w:val="none" w:sz="0" w:space="0" w:color="auto"/>
          </w:divBdr>
        </w:div>
      </w:divsChild>
    </w:div>
    <w:div w:id="683433716">
      <w:bodyDiv w:val="1"/>
      <w:marLeft w:val="0"/>
      <w:marRight w:val="0"/>
      <w:marTop w:val="0"/>
      <w:marBottom w:val="0"/>
      <w:divBdr>
        <w:top w:val="none" w:sz="0" w:space="0" w:color="auto"/>
        <w:left w:val="none" w:sz="0" w:space="0" w:color="auto"/>
        <w:bottom w:val="none" w:sz="0" w:space="0" w:color="auto"/>
        <w:right w:val="none" w:sz="0" w:space="0" w:color="auto"/>
      </w:divBdr>
      <w:divsChild>
        <w:div w:id="8340013">
          <w:marLeft w:val="0"/>
          <w:marRight w:val="0"/>
          <w:marTop w:val="0"/>
          <w:marBottom w:val="0"/>
          <w:divBdr>
            <w:top w:val="none" w:sz="0" w:space="0" w:color="auto"/>
            <w:left w:val="none" w:sz="0" w:space="0" w:color="auto"/>
            <w:bottom w:val="none" w:sz="0" w:space="0" w:color="auto"/>
            <w:right w:val="none" w:sz="0" w:space="0" w:color="auto"/>
          </w:divBdr>
        </w:div>
        <w:div w:id="286661357">
          <w:marLeft w:val="0"/>
          <w:marRight w:val="0"/>
          <w:marTop w:val="0"/>
          <w:marBottom w:val="0"/>
          <w:divBdr>
            <w:top w:val="none" w:sz="0" w:space="0" w:color="auto"/>
            <w:left w:val="none" w:sz="0" w:space="0" w:color="auto"/>
            <w:bottom w:val="none" w:sz="0" w:space="0" w:color="auto"/>
            <w:right w:val="none" w:sz="0" w:space="0" w:color="auto"/>
          </w:divBdr>
        </w:div>
        <w:div w:id="1071076179">
          <w:marLeft w:val="0"/>
          <w:marRight w:val="0"/>
          <w:marTop w:val="0"/>
          <w:marBottom w:val="0"/>
          <w:divBdr>
            <w:top w:val="none" w:sz="0" w:space="0" w:color="auto"/>
            <w:left w:val="none" w:sz="0" w:space="0" w:color="auto"/>
            <w:bottom w:val="none" w:sz="0" w:space="0" w:color="auto"/>
            <w:right w:val="none" w:sz="0" w:space="0" w:color="auto"/>
          </w:divBdr>
        </w:div>
        <w:div w:id="1208686139">
          <w:marLeft w:val="0"/>
          <w:marRight w:val="0"/>
          <w:marTop w:val="0"/>
          <w:marBottom w:val="0"/>
          <w:divBdr>
            <w:top w:val="none" w:sz="0" w:space="0" w:color="auto"/>
            <w:left w:val="none" w:sz="0" w:space="0" w:color="auto"/>
            <w:bottom w:val="none" w:sz="0" w:space="0" w:color="auto"/>
            <w:right w:val="none" w:sz="0" w:space="0" w:color="auto"/>
          </w:divBdr>
        </w:div>
        <w:div w:id="1625312942">
          <w:marLeft w:val="0"/>
          <w:marRight w:val="0"/>
          <w:marTop w:val="0"/>
          <w:marBottom w:val="0"/>
          <w:divBdr>
            <w:top w:val="none" w:sz="0" w:space="0" w:color="auto"/>
            <w:left w:val="none" w:sz="0" w:space="0" w:color="auto"/>
            <w:bottom w:val="none" w:sz="0" w:space="0" w:color="auto"/>
            <w:right w:val="none" w:sz="0" w:space="0" w:color="auto"/>
          </w:divBdr>
        </w:div>
        <w:div w:id="1943220179">
          <w:marLeft w:val="0"/>
          <w:marRight w:val="0"/>
          <w:marTop w:val="0"/>
          <w:marBottom w:val="0"/>
          <w:divBdr>
            <w:top w:val="none" w:sz="0" w:space="0" w:color="auto"/>
            <w:left w:val="none" w:sz="0" w:space="0" w:color="auto"/>
            <w:bottom w:val="none" w:sz="0" w:space="0" w:color="auto"/>
            <w:right w:val="none" w:sz="0" w:space="0" w:color="auto"/>
          </w:divBdr>
        </w:div>
      </w:divsChild>
    </w:div>
    <w:div w:id="699090108">
      <w:bodyDiv w:val="1"/>
      <w:marLeft w:val="0"/>
      <w:marRight w:val="0"/>
      <w:marTop w:val="0"/>
      <w:marBottom w:val="0"/>
      <w:divBdr>
        <w:top w:val="none" w:sz="0" w:space="0" w:color="auto"/>
        <w:left w:val="none" w:sz="0" w:space="0" w:color="auto"/>
        <w:bottom w:val="none" w:sz="0" w:space="0" w:color="auto"/>
        <w:right w:val="none" w:sz="0" w:space="0" w:color="auto"/>
      </w:divBdr>
      <w:divsChild>
        <w:div w:id="279650878">
          <w:marLeft w:val="0"/>
          <w:marRight w:val="0"/>
          <w:marTop w:val="0"/>
          <w:marBottom w:val="0"/>
          <w:divBdr>
            <w:top w:val="none" w:sz="0" w:space="0" w:color="auto"/>
            <w:left w:val="none" w:sz="0" w:space="0" w:color="auto"/>
            <w:bottom w:val="none" w:sz="0" w:space="0" w:color="auto"/>
            <w:right w:val="none" w:sz="0" w:space="0" w:color="auto"/>
          </w:divBdr>
        </w:div>
        <w:div w:id="599341436">
          <w:marLeft w:val="0"/>
          <w:marRight w:val="0"/>
          <w:marTop w:val="0"/>
          <w:marBottom w:val="0"/>
          <w:divBdr>
            <w:top w:val="none" w:sz="0" w:space="0" w:color="auto"/>
            <w:left w:val="none" w:sz="0" w:space="0" w:color="auto"/>
            <w:bottom w:val="none" w:sz="0" w:space="0" w:color="auto"/>
            <w:right w:val="none" w:sz="0" w:space="0" w:color="auto"/>
          </w:divBdr>
        </w:div>
        <w:div w:id="824668693">
          <w:marLeft w:val="0"/>
          <w:marRight w:val="0"/>
          <w:marTop w:val="0"/>
          <w:marBottom w:val="0"/>
          <w:divBdr>
            <w:top w:val="none" w:sz="0" w:space="0" w:color="auto"/>
            <w:left w:val="none" w:sz="0" w:space="0" w:color="auto"/>
            <w:bottom w:val="none" w:sz="0" w:space="0" w:color="auto"/>
            <w:right w:val="none" w:sz="0" w:space="0" w:color="auto"/>
          </w:divBdr>
        </w:div>
        <w:div w:id="1221209508">
          <w:marLeft w:val="0"/>
          <w:marRight w:val="0"/>
          <w:marTop w:val="0"/>
          <w:marBottom w:val="0"/>
          <w:divBdr>
            <w:top w:val="none" w:sz="0" w:space="0" w:color="auto"/>
            <w:left w:val="none" w:sz="0" w:space="0" w:color="auto"/>
            <w:bottom w:val="none" w:sz="0" w:space="0" w:color="auto"/>
            <w:right w:val="none" w:sz="0" w:space="0" w:color="auto"/>
          </w:divBdr>
        </w:div>
        <w:div w:id="1884638495">
          <w:marLeft w:val="0"/>
          <w:marRight w:val="0"/>
          <w:marTop w:val="0"/>
          <w:marBottom w:val="0"/>
          <w:divBdr>
            <w:top w:val="none" w:sz="0" w:space="0" w:color="auto"/>
            <w:left w:val="none" w:sz="0" w:space="0" w:color="auto"/>
            <w:bottom w:val="none" w:sz="0" w:space="0" w:color="auto"/>
            <w:right w:val="none" w:sz="0" w:space="0" w:color="auto"/>
          </w:divBdr>
        </w:div>
        <w:div w:id="1915628501">
          <w:marLeft w:val="0"/>
          <w:marRight w:val="0"/>
          <w:marTop w:val="0"/>
          <w:marBottom w:val="0"/>
          <w:divBdr>
            <w:top w:val="none" w:sz="0" w:space="0" w:color="auto"/>
            <w:left w:val="none" w:sz="0" w:space="0" w:color="auto"/>
            <w:bottom w:val="none" w:sz="0" w:space="0" w:color="auto"/>
            <w:right w:val="none" w:sz="0" w:space="0" w:color="auto"/>
          </w:divBdr>
        </w:div>
        <w:div w:id="2107338396">
          <w:marLeft w:val="0"/>
          <w:marRight w:val="0"/>
          <w:marTop w:val="0"/>
          <w:marBottom w:val="0"/>
          <w:divBdr>
            <w:top w:val="none" w:sz="0" w:space="0" w:color="auto"/>
            <w:left w:val="none" w:sz="0" w:space="0" w:color="auto"/>
            <w:bottom w:val="none" w:sz="0" w:space="0" w:color="auto"/>
            <w:right w:val="none" w:sz="0" w:space="0" w:color="auto"/>
          </w:divBdr>
        </w:div>
      </w:divsChild>
    </w:div>
    <w:div w:id="714702219">
      <w:bodyDiv w:val="1"/>
      <w:marLeft w:val="0"/>
      <w:marRight w:val="0"/>
      <w:marTop w:val="0"/>
      <w:marBottom w:val="0"/>
      <w:divBdr>
        <w:top w:val="none" w:sz="0" w:space="0" w:color="auto"/>
        <w:left w:val="none" w:sz="0" w:space="0" w:color="auto"/>
        <w:bottom w:val="none" w:sz="0" w:space="0" w:color="auto"/>
        <w:right w:val="none" w:sz="0" w:space="0" w:color="auto"/>
      </w:divBdr>
    </w:div>
    <w:div w:id="746225090">
      <w:bodyDiv w:val="1"/>
      <w:marLeft w:val="0"/>
      <w:marRight w:val="0"/>
      <w:marTop w:val="0"/>
      <w:marBottom w:val="0"/>
      <w:divBdr>
        <w:top w:val="none" w:sz="0" w:space="0" w:color="auto"/>
        <w:left w:val="none" w:sz="0" w:space="0" w:color="auto"/>
        <w:bottom w:val="none" w:sz="0" w:space="0" w:color="auto"/>
        <w:right w:val="none" w:sz="0" w:space="0" w:color="auto"/>
      </w:divBdr>
      <w:divsChild>
        <w:div w:id="155192839">
          <w:marLeft w:val="0"/>
          <w:marRight w:val="0"/>
          <w:marTop w:val="0"/>
          <w:marBottom w:val="0"/>
          <w:divBdr>
            <w:top w:val="none" w:sz="0" w:space="0" w:color="auto"/>
            <w:left w:val="none" w:sz="0" w:space="0" w:color="auto"/>
            <w:bottom w:val="none" w:sz="0" w:space="0" w:color="auto"/>
            <w:right w:val="none" w:sz="0" w:space="0" w:color="auto"/>
          </w:divBdr>
          <w:divsChild>
            <w:div w:id="1480922397">
              <w:marLeft w:val="0"/>
              <w:marRight w:val="0"/>
              <w:marTop w:val="0"/>
              <w:marBottom w:val="0"/>
              <w:divBdr>
                <w:top w:val="none" w:sz="0" w:space="0" w:color="auto"/>
                <w:left w:val="none" w:sz="0" w:space="0" w:color="auto"/>
                <w:bottom w:val="none" w:sz="0" w:space="0" w:color="auto"/>
                <w:right w:val="none" w:sz="0" w:space="0" w:color="auto"/>
              </w:divBdr>
              <w:divsChild>
                <w:div w:id="97725886">
                  <w:marLeft w:val="0"/>
                  <w:marRight w:val="0"/>
                  <w:marTop w:val="0"/>
                  <w:marBottom w:val="0"/>
                  <w:divBdr>
                    <w:top w:val="none" w:sz="0" w:space="0" w:color="auto"/>
                    <w:left w:val="none" w:sz="0" w:space="0" w:color="auto"/>
                    <w:bottom w:val="none" w:sz="0" w:space="0" w:color="auto"/>
                    <w:right w:val="none" w:sz="0" w:space="0" w:color="auto"/>
                  </w:divBdr>
                </w:div>
                <w:div w:id="944579074">
                  <w:marLeft w:val="0"/>
                  <w:marRight w:val="0"/>
                  <w:marTop w:val="0"/>
                  <w:marBottom w:val="0"/>
                  <w:divBdr>
                    <w:top w:val="none" w:sz="0" w:space="0" w:color="auto"/>
                    <w:left w:val="none" w:sz="0" w:space="0" w:color="auto"/>
                    <w:bottom w:val="none" w:sz="0" w:space="0" w:color="auto"/>
                    <w:right w:val="none" w:sz="0" w:space="0" w:color="auto"/>
                  </w:divBdr>
                </w:div>
                <w:div w:id="9717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4204">
          <w:marLeft w:val="0"/>
          <w:marRight w:val="0"/>
          <w:marTop w:val="0"/>
          <w:marBottom w:val="0"/>
          <w:divBdr>
            <w:top w:val="none" w:sz="0" w:space="0" w:color="auto"/>
            <w:left w:val="none" w:sz="0" w:space="0" w:color="auto"/>
            <w:bottom w:val="none" w:sz="0" w:space="0" w:color="auto"/>
            <w:right w:val="none" w:sz="0" w:space="0" w:color="auto"/>
          </w:divBdr>
          <w:divsChild>
            <w:div w:id="1647079569">
              <w:marLeft w:val="0"/>
              <w:marRight w:val="0"/>
              <w:marTop w:val="0"/>
              <w:marBottom w:val="0"/>
              <w:divBdr>
                <w:top w:val="none" w:sz="0" w:space="0" w:color="auto"/>
                <w:left w:val="none" w:sz="0" w:space="0" w:color="auto"/>
                <w:bottom w:val="none" w:sz="0" w:space="0" w:color="auto"/>
                <w:right w:val="none" w:sz="0" w:space="0" w:color="auto"/>
              </w:divBdr>
              <w:divsChild>
                <w:div w:id="10787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165537">
      <w:bodyDiv w:val="1"/>
      <w:marLeft w:val="0"/>
      <w:marRight w:val="0"/>
      <w:marTop w:val="0"/>
      <w:marBottom w:val="0"/>
      <w:divBdr>
        <w:top w:val="none" w:sz="0" w:space="0" w:color="auto"/>
        <w:left w:val="none" w:sz="0" w:space="0" w:color="auto"/>
        <w:bottom w:val="none" w:sz="0" w:space="0" w:color="auto"/>
        <w:right w:val="none" w:sz="0" w:space="0" w:color="auto"/>
      </w:divBdr>
    </w:div>
    <w:div w:id="769854673">
      <w:bodyDiv w:val="1"/>
      <w:marLeft w:val="0"/>
      <w:marRight w:val="0"/>
      <w:marTop w:val="0"/>
      <w:marBottom w:val="0"/>
      <w:divBdr>
        <w:top w:val="none" w:sz="0" w:space="0" w:color="auto"/>
        <w:left w:val="none" w:sz="0" w:space="0" w:color="auto"/>
        <w:bottom w:val="none" w:sz="0" w:space="0" w:color="auto"/>
        <w:right w:val="none" w:sz="0" w:space="0" w:color="auto"/>
      </w:divBdr>
    </w:div>
    <w:div w:id="781071294">
      <w:bodyDiv w:val="1"/>
      <w:marLeft w:val="0"/>
      <w:marRight w:val="0"/>
      <w:marTop w:val="0"/>
      <w:marBottom w:val="0"/>
      <w:divBdr>
        <w:top w:val="none" w:sz="0" w:space="0" w:color="auto"/>
        <w:left w:val="none" w:sz="0" w:space="0" w:color="auto"/>
        <w:bottom w:val="none" w:sz="0" w:space="0" w:color="auto"/>
        <w:right w:val="none" w:sz="0" w:space="0" w:color="auto"/>
      </w:divBdr>
      <w:divsChild>
        <w:div w:id="1295284497">
          <w:marLeft w:val="0"/>
          <w:marRight w:val="0"/>
          <w:marTop w:val="0"/>
          <w:marBottom w:val="0"/>
          <w:divBdr>
            <w:top w:val="none" w:sz="0" w:space="0" w:color="auto"/>
            <w:left w:val="none" w:sz="0" w:space="0" w:color="auto"/>
            <w:bottom w:val="none" w:sz="0" w:space="0" w:color="auto"/>
            <w:right w:val="none" w:sz="0" w:space="0" w:color="auto"/>
          </w:divBdr>
        </w:div>
      </w:divsChild>
    </w:div>
    <w:div w:id="782461660">
      <w:bodyDiv w:val="1"/>
      <w:marLeft w:val="0"/>
      <w:marRight w:val="0"/>
      <w:marTop w:val="0"/>
      <w:marBottom w:val="0"/>
      <w:divBdr>
        <w:top w:val="none" w:sz="0" w:space="0" w:color="auto"/>
        <w:left w:val="none" w:sz="0" w:space="0" w:color="auto"/>
        <w:bottom w:val="none" w:sz="0" w:space="0" w:color="auto"/>
        <w:right w:val="none" w:sz="0" w:space="0" w:color="auto"/>
      </w:divBdr>
      <w:divsChild>
        <w:div w:id="90785313">
          <w:marLeft w:val="0"/>
          <w:marRight w:val="0"/>
          <w:marTop w:val="0"/>
          <w:marBottom w:val="0"/>
          <w:divBdr>
            <w:top w:val="none" w:sz="0" w:space="0" w:color="auto"/>
            <w:left w:val="none" w:sz="0" w:space="0" w:color="auto"/>
            <w:bottom w:val="none" w:sz="0" w:space="0" w:color="auto"/>
            <w:right w:val="none" w:sz="0" w:space="0" w:color="auto"/>
          </w:divBdr>
        </w:div>
        <w:div w:id="588319168">
          <w:marLeft w:val="0"/>
          <w:marRight w:val="0"/>
          <w:marTop w:val="0"/>
          <w:marBottom w:val="0"/>
          <w:divBdr>
            <w:top w:val="none" w:sz="0" w:space="0" w:color="auto"/>
            <w:left w:val="none" w:sz="0" w:space="0" w:color="auto"/>
            <w:bottom w:val="none" w:sz="0" w:space="0" w:color="auto"/>
            <w:right w:val="none" w:sz="0" w:space="0" w:color="auto"/>
          </w:divBdr>
        </w:div>
        <w:div w:id="738403993">
          <w:marLeft w:val="0"/>
          <w:marRight w:val="0"/>
          <w:marTop w:val="0"/>
          <w:marBottom w:val="0"/>
          <w:divBdr>
            <w:top w:val="none" w:sz="0" w:space="0" w:color="auto"/>
            <w:left w:val="none" w:sz="0" w:space="0" w:color="auto"/>
            <w:bottom w:val="none" w:sz="0" w:space="0" w:color="auto"/>
            <w:right w:val="none" w:sz="0" w:space="0" w:color="auto"/>
          </w:divBdr>
        </w:div>
        <w:div w:id="772046602">
          <w:marLeft w:val="0"/>
          <w:marRight w:val="0"/>
          <w:marTop w:val="0"/>
          <w:marBottom w:val="0"/>
          <w:divBdr>
            <w:top w:val="none" w:sz="0" w:space="0" w:color="auto"/>
            <w:left w:val="none" w:sz="0" w:space="0" w:color="auto"/>
            <w:bottom w:val="none" w:sz="0" w:space="0" w:color="auto"/>
            <w:right w:val="none" w:sz="0" w:space="0" w:color="auto"/>
          </w:divBdr>
        </w:div>
        <w:div w:id="788358212">
          <w:marLeft w:val="0"/>
          <w:marRight w:val="0"/>
          <w:marTop w:val="0"/>
          <w:marBottom w:val="0"/>
          <w:divBdr>
            <w:top w:val="none" w:sz="0" w:space="0" w:color="auto"/>
            <w:left w:val="none" w:sz="0" w:space="0" w:color="auto"/>
            <w:bottom w:val="none" w:sz="0" w:space="0" w:color="auto"/>
            <w:right w:val="none" w:sz="0" w:space="0" w:color="auto"/>
          </w:divBdr>
        </w:div>
        <w:div w:id="867790840">
          <w:marLeft w:val="0"/>
          <w:marRight w:val="0"/>
          <w:marTop w:val="0"/>
          <w:marBottom w:val="0"/>
          <w:divBdr>
            <w:top w:val="none" w:sz="0" w:space="0" w:color="auto"/>
            <w:left w:val="none" w:sz="0" w:space="0" w:color="auto"/>
            <w:bottom w:val="none" w:sz="0" w:space="0" w:color="auto"/>
            <w:right w:val="none" w:sz="0" w:space="0" w:color="auto"/>
          </w:divBdr>
        </w:div>
        <w:div w:id="1110736242">
          <w:marLeft w:val="0"/>
          <w:marRight w:val="0"/>
          <w:marTop w:val="0"/>
          <w:marBottom w:val="0"/>
          <w:divBdr>
            <w:top w:val="none" w:sz="0" w:space="0" w:color="auto"/>
            <w:left w:val="none" w:sz="0" w:space="0" w:color="auto"/>
            <w:bottom w:val="none" w:sz="0" w:space="0" w:color="auto"/>
            <w:right w:val="none" w:sz="0" w:space="0" w:color="auto"/>
          </w:divBdr>
        </w:div>
        <w:div w:id="1296059418">
          <w:marLeft w:val="0"/>
          <w:marRight w:val="0"/>
          <w:marTop w:val="0"/>
          <w:marBottom w:val="0"/>
          <w:divBdr>
            <w:top w:val="none" w:sz="0" w:space="0" w:color="auto"/>
            <w:left w:val="none" w:sz="0" w:space="0" w:color="auto"/>
            <w:bottom w:val="none" w:sz="0" w:space="0" w:color="auto"/>
            <w:right w:val="none" w:sz="0" w:space="0" w:color="auto"/>
          </w:divBdr>
        </w:div>
        <w:div w:id="1321735047">
          <w:marLeft w:val="0"/>
          <w:marRight w:val="0"/>
          <w:marTop w:val="0"/>
          <w:marBottom w:val="0"/>
          <w:divBdr>
            <w:top w:val="none" w:sz="0" w:space="0" w:color="auto"/>
            <w:left w:val="none" w:sz="0" w:space="0" w:color="auto"/>
            <w:bottom w:val="none" w:sz="0" w:space="0" w:color="auto"/>
            <w:right w:val="none" w:sz="0" w:space="0" w:color="auto"/>
          </w:divBdr>
        </w:div>
        <w:div w:id="1803113976">
          <w:marLeft w:val="0"/>
          <w:marRight w:val="0"/>
          <w:marTop w:val="0"/>
          <w:marBottom w:val="0"/>
          <w:divBdr>
            <w:top w:val="none" w:sz="0" w:space="0" w:color="auto"/>
            <w:left w:val="none" w:sz="0" w:space="0" w:color="auto"/>
            <w:bottom w:val="none" w:sz="0" w:space="0" w:color="auto"/>
            <w:right w:val="none" w:sz="0" w:space="0" w:color="auto"/>
          </w:divBdr>
        </w:div>
      </w:divsChild>
    </w:div>
    <w:div w:id="798719340">
      <w:bodyDiv w:val="1"/>
      <w:marLeft w:val="0"/>
      <w:marRight w:val="0"/>
      <w:marTop w:val="0"/>
      <w:marBottom w:val="0"/>
      <w:divBdr>
        <w:top w:val="none" w:sz="0" w:space="0" w:color="auto"/>
        <w:left w:val="none" w:sz="0" w:space="0" w:color="auto"/>
        <w:bottom w:val="none" w:sz="0" w:space="0" w:color="auto"/>
        <w:right w:val="none" w:sz="0" w:space="0" w:color="auto"/>
      </w:divBdr>
      <w:divsChild>
        <w:div w:id="102919754">
          <w:marLeft w:val="0"/>
          <w:marRight w:val="0"/>
          <w:marTop w:val="0"/>
          <w:marBottom w:val="0"/>
          <w:divBdr>
            <w:top w:val="none" w:sz="0" w:space="0" w:color="auto"/>
            <w:left w:val="none" w:sz="0" w:space="0" w:color="auto"/>
            <w:bottom w:val="none" w:sz="0" w:space="0" w:color="auto"/>
            <w:right w:val="none" w:sz="0" w:space="0" w:color="auto"/>
          </w:divBdr>
        </w:div>
        <w:div w:id="294023229">
          <w:marLeft w:val="0"/>
          <w:marRight w:val="0"/>
          <w:marTop w:val="0"/>
          <w:marBottom w:val="0"/>
          <w:divBdr>
            <w:top w:val="none" w:sz="0" w:space="0" w:color="auto"/>
            <w:left w:val="none" w:sz="0" w:space="0" w:color="auto"/>
            <w:bottom w:val="none" w:sz="0" w:space="0" w:color="auto"/>
            <w:right w:val="none" w:sz="0" w:space="0" w:color="auto"/>
          </w:divBdr>
        </w:div>
        <w:div w:id="318387137">
          <w:marLeft w:val="0"/>
          <w:marRight w:val="0"/>
          <w:marTop w:val="0"/>
          <w:marBottom w:val="0"/>
          <w:divBdr>
            <w:top w:val="none" w:sz="0" w:space="0" w:color="auto"/>
            <w:left w:val="none" w:sz="0" w:space="0" w:color="auto"/>
            <w:bottom w:val="none" w:sz="0" w:space="0" w:color="auto"/>
            <w:right w:val="none" w:sz="0" w:space="0" w:color="auto"/>
          </w:divBdr>
        </w:div>
        <w:div w:id="689456832">
          <w:marLeft w:val="0"/>
          <w:marRight w:val="0"/>
          <w:marTop w:val="0"/>
          <w:marBottom w:val="0"/>
          <w:divBdr>
            <w:top w:val="none" w:sz="0" w:space="0" w:color="auto"/>
            <w:left w:val="none" w:sz="0" w:space="0" w:color="auto"/>
            <w:bottom w:val="none" w:sz="0" w:space="0" w:color="auto"/>
            <w:right w:val="none" w:sz="0" w:space="0" w:color="auto"/>
          </w:divBdr>
        </w:div>
        <w:div w:id="922761132">
          <w:marLeft w:val="0"/>
          <w:marRight w:val="0"/>
          <w:marTop w:val="0"/>
          <w:marBottom w:val="0"/>
          <w:divBdr>
            <w:top w:val="none" w:sz="0" w:space="0" w:color="auto"/>
            <w:left w:val="none" w:sz="0" w:space="0" w:color="auto"/>
            <w:bottom w:val="none" w:sz="0" w:space="0" w:color="auto"/>
            <w:right w:val="none" w:sz="0" w:space="0" w:color="auto"/>
          </w:divBdr>
        </w:div>
        <w:div w:id="943194235">
          <w:marLeft w:val="0"/>
          <w:marRight w:val="0"/>
          <w:marTop w:val="0"/>
          <w:marBottom w:val="0"/>
          <w:divBdr>
            <w:top w:val="none" w:sz="0" w:space="0" w:color="auto"/>
            <w:left w:val="none" w:sz="0" w:space="0" w:color="auto"/>
            <w:bottom w:val="none" w:sz="0" w:space="0" w:color="auto"/>
            <w:right w:val="none" w:sz="0" w:space="0" w:color="auto"/>
          </w:divBdr>
        </w:div>
        <w:div w:id="954096732">
          <w:marLeft w:val="0"/>
          <w:marRight w:val="0"/>
          <w:marTop w:val="0"/>
          <w:marBottom w:val="0"/>
          <w:divBdr>
            <w:top w:val="none" w:sz="0" w:space="0" w:color="auto"/>
            <w:left w:val="none" w:sz="0" w:space="0" w:color="auto"/>
            <w:bottom w:val="none" w:sz="0" w:space="0" w:color="auto"/>
            <w:right w:val="none" w:sz="0" w:space="0" w:color="auto"/>
          </w:divBdr>
        </w:div>
        <w:div w:id="1028600520">
          <w:marLeft w:val="0"/>
          <w:marRight w:val="0"/>
          <w:marTop w:val="0"/>
          <w:marBottom w:val="0"/>
          <w:divBdr>
            <w:top w:val="none" w:sz="0" w:space="0" w:color="auto"/>
            <w:left w:val="none" w:sz="0" w:space="0" w:color="auto"/>
            <w:bottom w:val="none" w:sz="0" w:space="0" w:color="auto"/>
            <w:right w:val="none" w:sz="0" w:space="0" w:color="auto"/>
          </w:divBdr>
        </w:div>
        <w:div w:id="1207336087">
          <w:marLeft w:val="0"/>
          <w:marRight w:val="0"/>
          <w:marTop w:val="0"/>
          <w:marBottom w:val="0"/>
          <w:divBdr>
            <w:top w:val="none" w:sz="0" w:space="0" w:color="auto"/>
            <w:left w:val="none" w:sz="0" w:space="0" w:color="auto"/>
            <w:bottom w:val="none" w:sz="0" w:space="0" w:color="auto"/>
            <w:right w:val="none" w:sz="0" w:space="0" w:color="auto"/>
          </w:divBdr>
        </w:div>
        <w:div w:id="1240600502">
          <w:marLeft w:val="0"/>
          <w:marRight w:val="0"/>
          <w:marTop w:val="0"/>
          <w:marBottom w:val="0"/>
          <w:divBdr>
            <w:top w:val="none" w:sz="0" w:space="0" w:color="auto"/>
            <w:left w:val="none" w:sz="0" w:space="0" w:color="auto"/>
            <w:bottom w:val="none" w:sz="0" w:space="0" w:color="auto"/>
            <w:right w:val="none" w:sz="0" w:space="0" w:color="auto"/>
          </w:divBdr>
        </w:div>
        <w:div w:id="1270507699">
          <w:marLeft w:val="0"/>
          <w:marRight w:val="0"/>
          <w:marTop w:val="0"/>
          <w:marBottom w:val="0"/>
          <w:divBdr>
            <w:top w:val="none" w:sz="0" w:space="0" w:color="auto"/>
            <w:left w:val="none" w:sz="0" w:space="0" w:color="auto"/>
            <w:bottom w:val="none" w:sz="0" w:space="0" w:color="auto"/>
            <w:right w:val="none" w:sz="0" w:space="0" w:color="auto"/>
          </w:divBdr>
        </w:div>
        <w:div w:id="1278950243">
          <w:marLeft w:val="0"/>
          <w:marRight w:val="0"/>
          <w:marTop w:val="0"/>
          <w:marBottom w:val="0"/>
          <w:divBdr>
            <w:top w:val="none" w:sz="0" w:space="0" w:color="auto"/>
            <w:left w:val="none" w:sz="0" w:space="0" w:color="auto"/>
            <w:bottom w:val="none" w:sz="0" w:space="0" w:color="auto"/>
            <w:right w:val="none" w:sz="0" w:space="0" w:color="auto"/>
          </w:divBdr>
        </w:div>
        <w:div w:id="1297182592">
          <w:marLeft w:val="0"/>
          <w:marRight w:val="0"/>
          <w:marTop w:val="0"/>
          <w:marBottom w:val="0"/>
          <w:divBdr>
            <w:top w:val="none" w:sz="0" w:space="0" w:color="auto"/>
            <w:left w:val="none" w:sz="0" w:space="0" w:color="auto"/>
            <w:bottom w:val="none" w:sz="0" w:space="0" w:color="auto"/>
            <w:right w:val="none" w:sz="0" w:space="0" w:color="auto"/>
          </w:divBdr>
        </w:div>
        <w:div w:id="1303539242">
          <w:marLeft w:val="0"/>
          <w:marRight w:val="0"/>
          <w:marTop w:val="0"/>
          <w:marBottom w:val="0"/>
          <w:divBdr>
            <w:top w:val="none" w:sz="0" w:space="0" w:color="auto"/>
            <w:left w:val="none" w:sz="0" w:space="0" w:color="auto"/>
            <w:bottom w:val="none" w:sz="0" w:space="0" w:color="auto"/>
            <w:right w:val="none" w:sz="0" w:space="0" w:color="auto"/>
          </w:divBdr>
        </w:div>
        <w:div w:id="1380009073">
          <w:marLeft w:val="0"/>
          <w:marRight w:val="0"/>
          <w:marTop w:val="0"/>
          <w:marBottom w:val="0"/>
          <w:divBdr>
            <w:top w:val="none" w:sz="0" w:space="0" w:color="auto"/>
            <w:left w:val="none" w:sz="0" w:space="0" w:color="auto"/>
            <w:bottom w:val="none" w:sz="0" w:space="0" w:color="auto"/>
            <w:right w:val="none" w:sz="0" w:space="0" w:color="auto"/>
          </w:divBdr>
        </w:div>
        <w:div w:id="1671326710">
          <w:marLeft w:val="0"/>
          <w:marRight w:val="0"/>
          <w:marTop w:val="0"/>
          <w:marBottom w:val="0"/>
          <w:divBdr>
            <w:top w:val="none" w:sz="0" w:space="0" w:color="auto"/>
            <w:left w:val="none" w:sz="0" w:space="0" w:color="auto"/>
            <w:bottom w:val="none" w:sz="0" w:space="0" w:color="auto"/>
            <w:right w:val="none" w:sz="0" w:space="0" w:color="auto"/>
          </w:divBdr>
        </w:div>
        <w:div w:id="1740135424">
          <w:marLeft w:val="0"/>
          <w:marRight w:val="0"/>
          <w:marTop w:val="0"/>
          <w:marBottom w:val="0"/>
          <w:divBdr>
            <w:top w:val="none" w:sz="0" w:space="0" w:color="auto"/>
            <w:left w:val="none" w:sz="0" w:space="0" w:color="auto"/>
            <w:bottom w:val="none" w:sz="0" w:space="0" w:color="auto"/>
            <w:right w:val="none" w:sz="0" w:space="0" w:color="auto"/>
          </w:divBdr>
        </w:div>
        <w:div w:id="1792942296">
          <w:marLeft w:val="0"/>
          <w:marRight w:val="0"/>
          <w:marTop w:val="0"/>
          <w:marBottom w:val="0"/>
          <w:divBdr>
            <w:top w:val="none" w:sz="0" w:space="0" w:color="auto"/>
            <w:left w:val="none" w:sz="0" w:space="0" w:color="auto"/>
            <w:bottom w:val="none" w:sz="0" w:space="0" w:color="auto"/>
            <w:right w:val="none" w:sz="0" w:space="0" w:color="auto"/>
          </w:divBdr>
        </w:div>
        <w:div w:id="1834879809">
          <w:marLeft w:val="0"/>
          <w:marRight w:val="0"/>
          <w:marTop w:val="0"/>
          <w:marBottom w:val="0"/>
          <w:divBdr>
            <w:top w:val="none" w:sz="0" w:space="0" w:color="auto"/>
            <w:left w:val="none" w:sz="0" w:space="0" w:color="auto"/>
            <w:bottom w:val="none" w:sz="0" w:space="0" w:color="auto"/>
            <w:right w:val="none" w:sz="0" w:space="0" w:color="auto"/>
          </w:divBdr>
        </w:div>
        <w:div w:id="2030908849">
          <w:marLeft w:val="0"/>
          <w:marRight w:val="0"/>
          <w:marTop w:val="0"/>
          <w:marBottom w:val="0"/>
          <w:divBdr>
            <w:top w:val="none" w:sz="0" w:space="0" w:color="auto"/>
            <w:left w:val="none" w:sz="0" w:space="0" w:color="auto"/>
            <w:bottom w:val="none" w:sz="0" w:space="0" w:color="auto"/>
            <w:right w:val="none" w:sz="0" w:space="0" w:color="auto"/>
          </w:divBdr>
        </w:div>
        <w:div w:id="2043240993">
          <w:marLeft w:val="0"/>
          <w:marRight w:val="0"/>
          <w:marTop w:val="0"/>
          <w:marBottom w:val="0"/>
          <w:divBdr>
            <w:top w:val="none" w:sz="0" w:space="0" w:color="auto"/>
            <w:left w:val="none" w:sz="0" w:space="0" w:color="auto"/>
            <w:bottom w:val="none" w:sz="0" w:space="0" w:color="auto"/>
            <w:right w:val="none" w:sz="0" w:space="0" w:color="auto"/>
          </w:divBdr>
        </w:div>
      </w:divsChild>
    </w:div>
    <w:div w:id="828788589">
      <w:bodyDiv w:val="1"/>
      <w:marLeft w:val="0"/>
      <w:marRight w:val="0"/>
      <w:marTop w:val="0"/>
      <w:marBottom w:val="0"/>
      <w:divBdr>
        <w:top w:val="none" w:sz="0" w:space="0" w:color="auto"/>
        <w:left w:val="none" w:sz="0" w:space="0" w:color="auto"/>
        <w:bottom w:val="none" w:sz="0" w:space="0" w:color="auto"/>
        <w:right w:val="none" w:sz="0" w:space="0" w:color="auto"/>
      </w:divBdr>
    </w:div>
    <w:div w:id="829098731">
      <w:bodyDiv w:val="1"/>
      <w:marLeft w:val="0"/>
      <w:marRight w:val="0"/>
      <w:marTop w:val="0"/>
      <w:marBottom w:val="0"/>
      <w:divBdr>
        <w:top w:val="none" w:sz="0" w:space="0" w:color="auto"/>
        <w:left w:val="none" w:sz="0" w:space="0" w:color="auto"/>
        <w:bottom w:val="none" w:sz="0" w:space="0" w:color="auto"/>
        <w:right w:val="none" w:sz="0" w:space="0" w:color="auto"/>
      </w:divBdr>
    </w:div>
    <w:div w:id="845367413">
      <w:bodyDiv w:val="1"/>
      <w:marLeft w:val="0"/>
      <w:marRight w:val="0"/>
      <w:marTop w:val="0"/>
      <w:marBottom w:val="0"/>
      <w:divBdr>
        <w:top w:val="none" w:sz="0" w:space="0" w:color="auto"/>
        <w:left w:val="none" w:sz="0" w:space="0" w:color="auto"/>
        <w:bottom w:val="none" w:sz="0" w:space="0" w:color="auto"/>
        <w:right w:val="none" w:sz="0" w:space="0" w:color="auto"/>
      </w:divBdr>
      <w:divsChild>
        <w:div w:id="171604166">
          <w:marLeft w:val="0"/>
          <w:marRight w:val="0"/>
          <w:marTop w:val="0"/>
          <w:marBottom w:val="0"/>
          <w:divBdr>
            <w:top w:val="none" w:sz="0" w:space="0" w:color="auto"/>
            <w:left w:val="none" w:sz="0" w:space="0" w:color="auto"/>
            <w:bottom w:val="none" w:sz="0" w:space="0" w:color="auto"/>
            <w:right w:val="none" w:sz="0" w:space="0" w:color="auto"/>
          </w:divBdr>
        </w:div>
        <w:div w:id="601956480">
          <w:marLeft w:val="0"/>
          <w:marRight w:val="0"/>
          <w:marTop w:val="0"/>
          <w:marBottom w:val="0"/>
          <w:divBdr>
            <w:top w:val="none" w:sz="0" w:space="0" w:color="auto"/>
            <w:left w:val="none" w:sz="0" w:space="0" w:color="auto"/>
            <w:bottom w:val="none" w:sz="0" w:space="0" w:color="auto"/>
            <w:right w:val="none" w:sz="0" w:space="0" w:color="auto"/>
          </w:divBdr>
        </w:div>
        <w:div w:id="711804256">
          <w:marLeft w:val="0"/>
          <w:marRight w:val="0"/>
          <w:marTop w:val="0"/>
          <w:marBottom w:val="0"/>
          <w:divBdr>
            <w:top w:val="none" w:sz="0" w:space="0" w:color="auto"/>
            <w:left w:val="none" w:sz="0" w:space="0" w:color="auto"/>
            <w:bottom w:val="none" w:sz="0" w:space="0" w:color="auto"/>
            <w:right w:val="none" w:sz="0" w:space="0" w:color="auto"/>
          </w:divBdr>
        </w:div>
        <w:div w:id="720634828">
          <w:marLeft w:val="0"/>
          <w:marRight w:val="0"/>
          <w:marTop w:val="0"/>
          <w:marBottom w:val="0"/>
          <w:divBdr>
            <w:top w:val="none" w:sz="0" w:space="0" w:color="auto"/>
            <w:left w:val="none" w:sz="0" w:space="0" w:color="auto"/>
            <w:bottom w:val="none" w:sz="0" w:space="0" w:color="auto"/>
            <w:right w:val="none" w:sz="0" w:space="0" w:color="auto"/>
          </w:divBdr>
        </w:div>
        <w:div w:id="778182476">
          <w:marLeft w:val="0"/>
          <w:marRight w:val="0"/>
          <w:marTop w:val="0"/>
          <w:marBottom w:val="0"/>
          <w:divBdr>
            <w:top w:val="none" w:sz="0" w:space="0" w:color="auto"/>
            <w:left w:val="none" w:sz="0" w:space="0" w:color="auto"/>
            <w:bottom w:val="none" w:sz="0" w:space="0" w:color="auto"/>
            <w:right w:val="none" w:sz="0" w:space="0" w:color="auto"/>
          </w:divBdr>
        </w:div>
        <w:div w:id="1098867303">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919054103">
          <w:marLeft w:val="0"/>
          <w:marRight w:val="0"/>
          <w:marTop w:val="0"/>
          <w:marBottom w:val="0"/>
          <w:divBdr>
            <w:top w:val="none" w:sz="0" w:space="0" w:color="auto"/>
            <w:left w:val="none" w:sz="0" w:space="0" w:color="auto"/>
            <w:bottom w:val="none" w:sz="0" w:space="0" w:color="auto"/>
            <w:right w:val="none" w:sz="0" w:space="0" w:color="auto"/>
          </w:divBdr>
        </w:div>
      </w:divsChild>
    </w:div>
    <w:div w:id="862785427">
      <w:bodyDiv w:val="1"/>
      <w:marLeft w:val="0"/>
      <w:marRight w:val="0"/>
      <w:marTop w:val="0"/>
      <w:marBottom w:val="0"/>
      <w:divBdr>
        <w:top w:val="none" w:sz="0" w:space="0" w:color="auto"/>
        <w:left w:val="none" w:sz="0" w:space="0" w:color="auto"/>
        <w:bottom w:val="none" w:sz="0" w:space="0" w:color="auto"/>
        <w:right w:val="none" w:sz="0" w:space="0" w:color="auto"/>
      </w:divBdr>
      <w:divsChild>
        <w:div w:id="71172334">
          <w:marLeft w:val="0"/>
          <w:marRight w:val="0"/>
          <w:marTop w:val="0"/>
          <w:marBottom w:val="0"/>
          <w:divBdr>
            <w:top w:val="none" w:sz="0" w:space="0" w:color="auto"/>
            <w:left w:val="none" w:sz="0" w:space="0" w:color="auto"/>
            <w:bottom w:val="none" w:sz="0" w:space="0" w:color="auto"/>
            <w:right w:val="none" w:sz="0" w:space="0" w:color="auto"/>
          </w:divBdr>
        </w:div>
        <w:div w:id="777872859">
          <w:marLeft w:val="0"/>
          <w:marRight w:val="0"/>
          <w:marTop w:val="0"/>
          <w:marBottom w:val="0"/>
          <w:divBdr>
            <w:top w:val="none" w:sz="0" w:space="0" w:color="auto"/>
            <w:left w:val="none" w:sz="0" w:space="0" w:color="auto"/>
            <w:bottom w:val="none" w:sz="0" w:space="0" w:color="auto"/>
            <w:right w:val="none" w:sz="0" w:space="0" w:color="auto"/>
          </w:divBdr>
        </w:div>
        <w:div w:id="782109813">
          <w:marLeft w:val="0"/>
          <w:marRight w:val="0"/>
          <w:marTop w:val="0"/>
          <w:marBottom w:val="0"/>
          <w:divBdr>
            <w:top w:val="none" w:sz="0" w:space="0" w:color="auto"/>
            <w:left w:val="none" w:sz="0" w:space="0" w:color="auto"/>
            <w:bottom w:val="none" w:sz="0" w:space="0" w:color="auto"/>
            <w:right w:val="none" w:sz="0" w:space="0" w:color="auto"/>
          </w:divBdr>
        </w:div>
        <w:div w:id="1683821087">
          <w:marLeft w:val="0"/>
          <w:marRight w:val="0"/>
          <w:marTop w:val="0"/>
          <w:marBottom w:val="0"/>
          <w:divBdr>
            <w:top w:val="none" w:sz="0" w:space="0" w:color="auto"/>
            <w:left w:val="none" w:sz="0" w:space="0" w:color="auto"/>
            <w:bottom w:val="none" w:sz="0" w:space="0" w:color="auto"/>
            <w:right w:val="none" w:sz="0" w:space="0" w:color="auto"/>
          </w:divBdr>
        </w:div>
      </w:divsChild>
    </w:div>
    <w:div w:id="864833460">
      <w:bodyDiv w:val="1"/>
      <w:marLeft w:val="0"/>
      <w:marRight w:val="0"/>
      <w:marTop w:val="0"/>
      <w:marBottom w:val="0"/>
      <w:divBdr>
        <w:top w:val="none" w:sz="0" w:space="0" w:color="auto"/>
        <w:left w:val="none" w:sz="0" w:space="0" w:color="auto"/>
        <w:bottom w:val="none" w:sz="0" w:space="0" w:color="auto"/>
        <w:right w:val="none" w:sz="0" w:space="0" w:color="auto"/>
      </w:divBdr>
      <w:divsChild>
        <w:div w:id="1688168423">
          <w:marLeft w:val="0"/>
          <w:marRight w:val="0"/>
          <w:marTop w:val="0"/>
          <w:marBottom w:val="0"/>
          <w:divBdr>
            <w:top w:val="none" w:sz="0" w:space="0" w:color="auto"/>
            <w:left w:val="none" w:sz="0" w:space="0" w:color="auto"/>
            <w:bottom w:val="none" w:sz="0" w:space="0" w:color="auto"/>
            <w:right w:val="none" w:sz="0" w:space="0" w:color="auto"/>
          </w:divBdr>
          <w:divsChild>
            <w:div w:id="2043169509">
              <w:marLeft w:val="0"/>
              <w:marRight w:val="0"/>
              <w:marTop w:val="0"/>
              <w:marBottom w:val="0"/>
              <w:divBdr>
                <w:top w:val="none" w:sz="0" w:space="0" w:color="auto"/>
                <w:left w:val="none" w:sz="0" w:space="0" w:color="auto"/>
                <w:bottom w:val="none" w:sz="0" w:space="0" w:color="auto"/>
                <w:right w:val="none" w:sz="0" w:space="0" w:color="auto"/>
              </w:divBdr>
              <w:divsChild>
                <w:div w:id="192433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67259">
          <w:marLeft w:val="0"/>
          <w:marRight w:val="0"/>
          <w:marTop w:val="0"/>
          <w:marBottom w:val="0"/>
          <w:divBdr>
            <w:top w:val="none" w:sz="0" w:space="0" w:color="auto"/>
            <w:left w:val="none" w:sz="0" w:space="0" w:color="auto"/>
            <w:bottom w:val="none" w:sz="0" w:space="0" w:color="auto"/>
            <w:right w:val="none" w:sz="0" w:space="0" w:color="auto"/>
          </w:divBdr>
          <w:divsChild>
            <w:div w:id="1956448273">
              <w:marLeft w:val="0"/>
              <w:marRight w:val="0"/>
              <w:marTop w:val="0"/>
              <w:marBottom w:val="0"/>
              <w:divBdr>
                <w:top w:val="none" w:sz="0" w:space="0" w:color="auto"/>
                <w:left w:val="none" w:sz="0" w:space="0" w:color="auto"/>
                <w:bottom w:val="none" w:sz="0" w:space="0" w:color="auto"/>
                <w:right w:val="none" w:sz="0" w:space="0" w:color="auto"/>
              </w:divBdr>
              <w:divsChild>
                <w:div w:id="86266622">
                  <w:marLeft w:val="0"/>
                  <w:marRight w:val="0"/>
                  <w:marTop w:val="0"/>
                  <w:marBottom w:val="0"/>
                  <w:divBdr>
                    <w:top w:val="none" w:sz="0" w:space="0" w:color="auto"/>
                    <w:left w:val="none" w:sz="0" w:space="0" w:color="auto"/>
                    <w:bottom w:val="none" w:sz="0" w:space="0" w:color="auto"/>
                    <w:right w:val="none" w:sz="0" w:space="0" w:color="auto"/>
                  </w:divBdr>
                </w:div>
                <w:div w:id="743069120">
                  <w:marLeft w:val="0"/>
                  <w:marRight w:val="0"/>
                  <w:marTop w:val="0"/>
                  <w:marBottom w:val="0"/>
                  <w:divBdr>
                    <w:top w:val="none" w:sz="0" w:space="0" w:color="auto"/>
                    <w:left w:val="none" w:sz="0" w:space="0" w:color="auto"/>
                    <w:bottom w:val="none" w:sz="0" w:space="0" w:color="auto"/>
                    <w:right w:val="none" w:sz="0" w:space="0" w:color="auto"/>
                  </w:divBdr>
                </w:div>
                <w:div w:id="91181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711739">
      <w:bodyDiv w:val="1"/>
      <w:marLeft w:val="0"/>
      <w:marRight w:val="0"/>
      <w:marTop w:val="0"/>
      <w:marBottom w:val="0"/>
      <w:divBdr>
        <w:top w:val="none" w:sz="0" w:space="0" w:color="auto"/>
        <w:left w:val="none" w:sz="0" w:space="0" w:color="auto"/>
        <w:bottom w:val="none" w:sz="0" w:space="0" w:color="auto"/>
        <w:right w:val="none" w:sz="0" w:space="0" w:color="auto"/>
      </w:divBdr>
      <w:divsChild>
        <w:div w:id="138740146">
          <w:marLeft w:val="0"/>
          <w:marRight w:val="0"/>
          <w:marTop w:val="0"/>
          <w:marBottom w:val="0"/>
          <w:divBdr>
            <w:top w:val="none" w:sz="0" w:space="0" w:color="auto"/>
            <w:left w:val="none" w:sz="0" w:space="0" w:color="auto"/>
            <w:bottom w:val="none" w:sz="0" w:space="0" w:color="auto"/>
            <w:right w:val="none" w:sz="0" w:space="0" w:color="auto"/>
          </w:divBdr>
        </w:div>
        <w:div w:id="272052818">
          <w:marLeft w:val="0"/>
          <w:marRight w:val="0"/>
          <w:marTop w:val="0"/>
          <w:marBottom w:val="0"/>
          <w:divBdr>
            <w:top w:val="none" w:sz="0" w:space="0" w:color="auto"/>
            <w:left w:val="none" w:sz="0" w:space="0" w:color="auto"/>
            <w:bottom w:val="none" w:sz="0" w:space="0" w:color="auto"/>
            <w:right w:val="none" w:sz="0" w:space="0" w:color="auto"/>
          </w:divBdr>
        </w:div>
        <w:div w:id="434710294">
          <w:marLeft w:val="0"/>
          <w:marRight w:val="0"/>
          <w:marTop w:val="0"/>
          <w:marBottom w:val="0"/>
          <w:divBdr>
            <w:top w:val="none" w:sz="0" w:space="0" w:color="auto"/>
            <w:left w:val="none" w:sz="0" w:space="0" w:color="auto"/>
            <w:bottom w:val="none" w:sz="0" w:space="0" w:color="auto"/>
            <w:right w:val="none" w:sz="0" w:space="0" w:color="auto"/>
          </w:divBdr>
        </w:div>
        <w:div w:id="540559085">
          <w:marLeft w:val="0"/>
          <w:marRight w:val="0"/>
          <w:marTop w:val="0"/>
          <w:marBottom w:val="0"/>
          <w:divBdr>
            <w:top w:val="none" w:sz="0" w:space="0" w:color="auto"/>
            <w:left w:val="none" w:sz="0" w:space="0" w:color="auto"/>
            <w:bottom w:val="none" w:sz="0" w:space="0" w:color="auto"/>
            <w:right w:val="none" w:sz="0" w:space="0" w:color="auto"/>
          </w:divBdr>
        </w:div>
        <w:div w:id="1343701942">
          <w:marLeft w:val="0"/>
          <w:marRight w:val="0"/>
          <w:marTop w:val="0"/>
          <w:marBottom w:val="0"/>
          <w:divBdr>
            <w:top w:val="none" w:sz="0" w:space="0" w:color="auto"/>
            <w:left w:val="none" w:sz="0" w:space="0" w:color="auto"/>
            <w:bottom w:val="none" w:sz="0" w:space="0" w:color="auto"/>
            <w:right w:val="none" w:sz="0" w:space="0" w:color="auto"/>
          </w:divBdr>
        </w:div>
        <w:div w:id="2022003309">
          <w:marLeft w:val="0"/>
          <w:marRight w:val="0"/>
          <w:marTop w:val="0"/>
          <w:marBottom w:val="0"/>
          <w:divBdr>
            <w:top w:val="none" w:sz="0" w:space="0" w:color="auto"/>
            <w:left w:val="none" w:sz="0" w:space="0" w:color="auto"/>
            <w:bottom w:val="none" w:sz="0" w:space="0" w:color="auto"/>
            <w:right w:val="none" w:sz="0" w:space="0" w:color="auto"/>
          </w:divBdr>
        </w:div>
      </w:divsChild>
    </w:div>
    <w:div w:id="900168668">
      <w:bodyDiv w:val="1"/>
      <w:marLeft w:val="0"/>
      <w:marRight w:val="0"/>
      <w:marTop w:val="0"/>
      <w:marBottom w:val="0"/>
      <w:divBdr>
        <w:top w:val="none" w:sz="0" w:space="0" w:color="auto"/>
        <w:left w:val="none" w:sz="0" w:space="0" w:color="auto"/>
        <w:bottom w:val="none" w:sz="0" w:space="0" w:color="auto"/>
        <w:right w:val="none" w:sz="0" w:space="0" w:color="auto"/>
      </w:divBdr>
      <w:divsChild>
        <w:div w:id="226647852">
          <w:marLeft w:val="0"/>
          <w:marRight w:val="0"/>
          <w:marTop w:val="0"/>
          <w:marBottom w:val="0"/>
          <w:divBdr>
            <w:top w:val="none" w:sz="0" w:space="0" w:color="auto"/>
            <w:left w:val="none" w:sz="0" w:space="0" w:color="auto"/>
            <w:bottom w:val="none" w:sz="0" w:space="0" w:color="auto"/>
            <w:right w:val="none" w:sz="0" w:space="0" w:color="auto"/>
          </w:divBdr>
        </w:div>
        <w:div w:id="879711626">
          <w:marLeft w:val="0"/>
          <w:marRight w:val="0"/>
          <w:marTop w:val="0"/>
          <w:marBottom w:val="0"/>
          <w:divBdr>
            <w:top w:val="none" w:sz="0" w:space="0" w:color="auto"/>
            <w:left w:val="none" w:sz="0" w:space="0" w:color="auto"/>
            <w:bottom w:val="none" w:sz="0" w:space="0" w:color="auto"/>
            <w:right w:val="none" w:sz="0" w:space="0" w:color="auto"/>
          </w:divBdr>
        </w:div>
        <w:div w:id="1619920133">
          <w:marLeft w:val="0"/>
          <w:marRight w:val="0"/>
          <w:marTop w:val="0"/>
          <w:marBottom w:val="0"/>
          <w:divBdr>
            <w:top w:val="none" w:sz="0" w:space="0" w:color="auto"/>
            <w:left w:val="none" w:sz="0" w:space="0" w:color="auto"/>
            <w:bottom w:val="none" w:sz="0" w:space="0" w:color="auto"/>
            <w:right w:val="none" w:sz="0" w:space="0" w:color="auto"/>
          </w:divBdr>
        </w:div>
      </w:divsChild>
    </w:div>
    <w:div w:id="910584601">
      <w:bodyDiv w:val="1"/>
      <w:marLeft w:val="0"/>
      <w:marRight w:val="0"/>
      <w:marTop w:val="0"/>
      <w:marBottom w:val="0"/>
      <w:divBdr>
        <w:top w:val="none" w:sz="0" w:space="0" w:color="auto"/>
        <w:left w:val="none" w:sz="0" w:space="0" w:color="auto"/>
        <w:bottom w:val="none" w:sz="0" w:space="0" w:color="auto"/>
        <w:right w:val="none" w:sz="0" w:space="0" w:color="auto"/>
      </w:divBdr>
    </w:div>
    <w:div w:id="929385046">
      <w:bodyDiv w:val="1"/>
      <w:marLeft w:val="0"/>
      <w:marRight w:val="0"/>
      <w:marTop w:val="0"/>
      <w:marBottom w:val="0"/>
      <w:divBdr>
        <w:top w:val="none" w:sz="0" w:space="0" w:color="auto"/>
        <w:left w:val="none" w:sz="0" w:space="0" w:color="auto"/>
        <w:bottom w:val="none" w:sz="0" w:space="0" w:color="auto"/>
        <w:right w:val="none" w:sz="0" w:space="0" w:color="auto"/>
      </w:divBdr>
    </w:div>
    <w:div w:id="955137964">
      <w:bodyDiv w:val="1"/>
      <w:marLeft w:val="0"/>
      <w:marRight w:val="0"/>
      <w:marTop w:val="0"/>
      <w:marBottom w:val="0"/>
      <w:divBdr>
        <w:top w:val="none" w:sz="0" w:space="0" w:color="auto"/>
        <w:left w:val="none" w:sz="0" w:space="0" w:color="auto"/>
        <w:bottom w:val="none" w:sz="0" w:space="0" w:color="auto"/>
        <w:right w:val="none" w:sz="0" w:space="0" w:color="auto"/>
      </w:divBdr>
    </w:div>
    <w:div w:id="956059196">
      <w:bodyDiv w:val="1"/>
      <w:marLeft w:val="0"/>
      <w:marRight w:val="0"/>
      <w:marTop w:val="0"/>
      <w:marBottom w:val="0"/>
      <w:divBdr>
        <w:top w:val="none" w:sz="0" w:space="0" w:color="auto"/>
        <w:left w:val="none" w:sz="0" w:space="0" w:color="auto"/>
        <w:bottom w:val="none" w:sz="0" w:space="0" w:color="auto"/>
        <w:right w:val="none" w:sz="0" w:space="0" w:color="auto"/>
      </w:divBdr>
      <w:divsChild>
        <w:div w:id="11104732">
          <w:marLeft w:val="0"/>
          <w:marRight w:val="0"/>
          <w:marTop w:val="0"/>
          <w:marBottom w:val="0"/>
          <w:divBdr>
            <w:top w:val="none" w:sz="0" w:space="0" w:color="auto"/>
            <w:left w:val="none" w:sz="0" w:space="0" w:color="auto"/>
            <w:bottom w:val="none" w:sz="0" w:space="0" w:color="auto"/>
            <w:right w:val="none" w:sz="0" w:space="0" w:color="auto"/>
          </w:divBdr>
        </w:div>
        <w:div w:id="44305417">
          <w:marLeft w:val="0"/>
          <w:marRight w:val="0"/>
          <w:marTop w:val="0"/>
          <w:marBottom w:val="0"/>
          <w:divBdr>
            <w:top w:val="none" w:sz="0" w:space="0" w:color="auto"/>
            <w:left w:val="none" w:sz="0" w:space="0" w:color="auto"/>
            <w:bottom w:val="none" w:sz="0" w:space="0" w:color="auto"/>
            <w:right w:val="none" w:sz="0" w:space="0" w:color="auto"/>
          </w:divBdr>
        </w:div>
        <w:div w:id="99254263">
          <w:marLeft w:val="0"/>
          <w:marRight w:val="0"/>
          <w:marTop w:val="0"/>
          <w:marBottom w:val="0"/>
          <w:divBdr>
            <w:top w:val="none" w:sz="0" w:space="0" w:color="auto"/>
            <w:left w:val="none" w:sz="0" w:space="0" w:color="auto"/>
            <w:bottom w:val="none" w:sz="0" w:space="0" w:color="auto"/>
            <w:right w:val="none" w:sz="0" w:space="0" w:color="auto"/>
          </w:divBdr>
        </w:div>
        <w:div w:id="120534054">
          <w:marLeft w:val="0"/>
          <w:marRight w:val="0"/>
          <w:marTop w:val="0"/>
          <w:marBottom w:val="0"/>
          <w:divBdr>
            <w:top w:val="none" w:sz="0" w:space="0" w:color="auto"/>
            <w:left w:val="none" w:sz="0" w:space="0" w:color="auto"/>
            <w:bottom w:val="none" w:sz="0" w:space="0" w:color="auto"/>
            <w:right w:val="none" w:sz="0" w:space="0" w:color="auto"/>
          </w:divBdr>
        </w:div>
        <w:div w:id="161088129">
          <w:marLeft w:val="0"/>
          <w:marRight w:val="0"/>
          <w:marTop w:val="0"/>
          <w:marBottom w:val="0"/>
          <w:divBdr>
            <w:top w:val="none" w:sz="0" w:space="0" w:color="auto"/>
            <w:left w:val="none" w:sz="0" w:space="0" w:color="auto"/>
            <w:bottom w:val="none" w:sz="0" w:space="0" w:color="auto"/>
            <w:right w:val="none" w:sz="0" w:space="0" w:color="auto"/>
          </w:divBdr>
        </w:div>
        <w:div w:id="215435176">
          <w:marLeft w:val="0"/>
          <w:marRight w:val="0"/>
          <w:marTop w:val="0"/>
          <w:marBottom w:val="0"/>
          <w:divBdr>
            <w:top w:val="none" w:sz="0" w:space="0" w:color="auto"/>
            <w:left w:val="none" w:sz="0" w:space="0" w:color="auto"/>
            <w:bottom w:val="none" w:sz="0" w:space="0" w:color="auto"/>
            <w:right w:val="none" w:sz="0" w:space="0" w:color="auto"/>
          </w:divBdr>
        </w:div>
        <w:div w:id="226651756">
          <w:marLeft w:val="0"/>
          <w:marRight w:val="0"/>
          <w:marTop w:val="0"/>
          <w:marBottom w:val="0"/>
          <w:divBdr>
            <w:top w:val="none" w:sz="0" w:space="0" w:color="auto"/>
            <w:left w:val="none" w:sz="0" w:space="0" w:color="auto"/>
            <w:bottom w:val="none" w:sz="0" w:space="0" w:color="auto"/>
            <w:right w:val="none" w:sz="0" w:space="0" w:color="auto"/>
          </w:divBdr>
        </w:div>
        <w:div w:id="279071888">
          <w:marLeft w:val="0"/>
          <w:marRight w:val="0"/>
          <w:marTop w:val="0"/>
          <w:marBottom w:val="0"/>
          <w:divBdr>
            <w:top w:val="none" w:sz="0" w:space="0" w:color="auto"/>
            <w:left w:val="none" w:sz="0" w:space="0" w:color="auto"/>
            <w:bottom w:val="none" w:sz="0" w:space="0" w:color="auto"/>
            <w:right w:val="none" w:sz="0" w:space="0" w:color="auto"/>
          </w:divBdr>
        </w:div>
        <w:div w:id="314454872">
          <w:marLeft w:val="0"/>
          <w:marRight w:val="0"/>
          <w:marTop w:val="0"/>
          <w:marBottom w:val="0"/>
          <w:divBdr>
            <w:top w:val="none" w:sz="0" w:space="0" w:color="auto"/>
            <w:left w:val="none" w:sz="0" w:space="0" w:color="auto"/>
            <w:bottom w:val="none" w:sz="0" w:space="0" w:color="auto"/>
            <w:right w:val="none" w:sz="0" w:space="0" w:color="auto"/>
          </w:divBdr>
        </w:div>
        <w:div w:id="398983940">
          <w:marLeft w:val="0"/>
          <w:marRight w:val="0"/>
          <w:marTop w:val="0"/>
          <w:marBottom w:val="0"/>
          <w:divBdr>
            <w:top w:val="none" w:sz="0" w:space="0" w:color="auto"/>
            <w:left w:val="none" w:sz="0" w:space="0" w:color="auto"/>
            <w:bottom w:val="none" w:sz="0" w:space="0" w:color="auto"/>
            <w:right w:val="none" w:sz="0" w:space="0" w:color="auto"/>
          </w:divBdr>
        </w:div>
        <w:div w:id="401487775">
          <w:marLeft w:val="0"/>
          <w:marRight w:val="0"/>
          <w:marTop w:val="0"/>
          <w:marBottom w:val="0"/>
          <w:divBdr>
            <w:top w:val="none" w:sz="0" w:space="0" w:color="auto"/>
            <w:left w:val="none" w:sz="0" w:space="0" w:color="auto"/>
            <w:bottom w:val="none" w:sz="0" w:space="0" w:color="auto"/>
            <w:right w:val="none" w:sz="0" w:space="0" w:color="auto"/>
          </w:divBdr>
        </w:div>
        <w:div w:id="420562977">
          <w:marLeft w:val="0"/>
          <w:marRight w:val="0"/>
          <w:marTop w:val="0"/>
          <w:marBottom w:val="0"/>
          <w:divBdr>
            <w:top w:val="none" w:sz="0" w:space="0" w:color="auto"/>
            <w:left w:val="none" w:sz="0" w:space="0" w:color="auto"/>
            <w:bottom w:val="none" w:sz="0" w:space="0" w:color="auto"/>
            <w:right w:val="none" w:sz="0" w:space="0" w:color="auto"/>
          </w:divBdr>
        </w:div>
        <w:div w:id="428893482">
          <w:marLeft w:val="0"/>
          <w:marRight w:val="0"/>
          <w:marTop w:val="0"/>
          <w:marBottom w:val="0"/>
          <w:divBdr>
            <w:top w:val="none" w:sz="0" w:space="0" w:color="auto"/>
            <w:left w:val="none" w:sz="0" w:space="0" w:color="auto"/>
            <w:bottom w:val="none" w:sz="0" w:space="0" w:color="auto"/>
            <w:right w:val="none" w:sz="0" w:space="0" w:color="auto"/>
          </w:divBdr>
        </w:div>
        <w:div w:id="433289232">
          <w:marLeft w:val="0"/>
          <w:marRight w:val="0"/>
          <w:marTop w:val="0"/>
          <w:marBottom w:val="0"/>
          <w:divBdr>
            <w:top w:val="none" w:sz="0" w:space="0" w:color="auto"/>
            <w:left w:val="none" w:sz="0" w:space="0" w:color="auto"/>
            <w:bottom w:val="none" w:sz="0" w:space="0" w:color="auto"/>
            <w:right w:val="none" w:sz="0" w:space="0" w:color="auto"/>
          </w:divBdr>
        </w:div>
        <w:div w:id="493842376">
          <w:marLeft w:val="0"/>
          <w:marRight w:val="0"/>
          <w:marTop w:val="0"/>
          <w:marBottom w:val="0"/>
          <w:divBdr>
            <w:top w:val="none" w:sz="0" w:space="0" w:color="auto"/>
            <w:left w:val="none" w:sz="0" w:space="0" w:color="auto"/>
            <w:bottom w:val="none" w:sz="0" w:space="0" w:color="auto"/>
            <w:right w:val="none" w:sz="0" w:space="0" w:color="auto"/>
          </w:divBdr>
        </w:div>
        <w:div w:id="508984425">
          <w:marLeft w:val="0"/>
          <w:marRight w:val="0"/>
          <w:marTop w:val="0"/>
          <w:marBottom w:val="0"/>
          <w:divBdr>
            <w:top w:val="none" w:sz="0" w:space="0" w:color="auto"/>
            <w:left w:val="none" w:sz="0" w:space="0" w:color="auto"/>
            <w:bottom w:val="none" w:sz="0" w:space="0" w:color="auto"/>
            <w:right w:val="none" w:sz="0" w:space="0" w:color="auto"/>
          </w:divBdr>
        </w:div>
        <w:div w:id="600799885">
          <w:marLeft w:val="0"/>
          <w:marRight w:val="0"/>
          <w:marTop w:val="0"/>
          <w:marBottom w:val="0"/>
          <w:divBdr>
            <w:top w:val="none" w:sz="0" w:space="0" w:color="auto"/>
            <w:left w:val="none" w:sz="0" w:space="0" w:color="auto"/>
            <w:bottom w:val="none" w:sz="0" w:space="0" w:color="auto"/>
            <w:right w:val="none" w:sz="0" w:space="0" w:color="auto"/>
          </w:divBdr>
        </w:div>
        <w:div w:id="706150936">
          <w:marLeft w:val="0"/>
          <w:marRight w:val="0"/>
          <w:marTop w:val="0"/>
          <w:marBottom w:val="0"/>
          <w:divBdr>
            <w:top w:val="none" w:sz="0" w:space="0" w:color="auto"/>
            <w:left w:val="none" w:sz="0" w:space="0" w:color="auto"/>
            <w:bottom w:val="none" w:sz="0" w:space="0" w:color="auto"/>
            <w:right w:val="none" w:sz="0" w:space="0" w:color="auto"/>
          </w:divBdr>
        </w:div>
        <w:div w:id="724597567">
          <w:marLeft w:val="0"/>
          <w:marRight w:val="0"/>
          <w:marTop w:val="0"/>
          <w:marBottom w:val="0"/>
          <w:divBdr>
            <w:top w:val="none" w:sz="0" w:space="0" w:color="auto"/>
            <w:left w:val="none" w:sz="0" w:space="0" w:color="auto"/>
            <w:bottom w:val="none" w:sz="0" w:space="0" w:color="auto"/>
            <w:right w:val="none" w:sz="0" w:space="0" w:color="auto"/>
          </w:divBdr>
        </w:div>
        <w:div w:id="733239453">
          <w:marLeft w:val="0"/>
          <w:marRight w:val="0"/>
          <w:marTop w:val="0"/>
          <w:marBottom w:val="0"/>
          <w:divBdr>
            <w:top w:val="none" w:sz="0" w:space="0" w:color="auto"/>
            <w:left w:val="none" w:sz="0" w:space="0" w:color="auto"/>
            <w:bottom w:val="none" w:sz="0" w:space="0" w:color="auto"/>
            <w:right w:val="none" w:sz="0" w:space="0" w:color="auto"/>
          </w:divBdr>
        </w:div>
        <w:div w:id="737479300">
          <w:marLeft w:val="0"/>
          <w:marRight w:val="0"/>
          <w:marTop w:val="0"/>
          <w:marBottom w:val="0"/>
          <w:divBdr>
            <w:top w:val="none" w:sz="0" w:space="0" w:color="auto"/>
            <w:left w:val="none" w:sz="0" w:space="0" w:color="auto"/>
            <w:bottom w:val="none" w:sz="0" w:space="0" w:color="auto"/>
            <w:right w:val="none" w:sz="0" w:space="0" w:color="auto"/>
          </w:divBdr>
        </w:div>
        <w:div w:id="763956850">
          <w:marLeft w:val="0"/>
          <w:marRight w:val="0"/>
          <w:marTop w:val="0"/>
          <w:marBottom w:val="0"/>
          <w:divBdr>
            <w:top w:val="none" w:sz="0" w:space="0" w:color="auto"/>
            <w:left w:val="none" w:sz="0" w:space="0" w:color="auto"/>
            <w:bottom w:val="none" w:sz="0" w:space="0" w:color="auto"/>
            <w:right w:val="none" w:sz="0" w:space="0" w:color="auto"/>
          </w:divBdr>
        </w:div>
        <w:div w:id="791482462">
          <w:marLeft w:val="0"/>
          <w:marRight w:val="0"/>
          <w:marTop w:val="0"/>
          <w:marBottom w:val="0"/>
          <w:divBdr>
            <w:top w:val="none" w:sz="0" w:space="0" w:color="auto"/>
            <w:left w:val="none" w:sz="0" w:space="0" w:color="auto"/>
            <w:bottom w:val="none" w:sz="0" w:space="0" w:color="auto"/>
            <w:right w:val="none" w:sz="0" w:space="0" w:color="auto"/>
          </w:divBdr>
        </w:div>
        <w:div w:id="818152358">
          <w:marLeft w:val="0"/>
          <w:marRight w:val="0"/>
          <w:marTop w:val="0"/>
          <w:marBottom w:val="0"/>
          <w:divBdr>
            <w:top w:val="none" w:sz="0" w:space="0" w:color="auto"/>
            <w:left w:val="none" w:sz="0" w:space="0" w:color="auto"/>
            <w:bottom w:val="none" w:sz="0" w:space="0" w:color="auto"/>
            <w:right w:val="none" w:sz="0" w:space="0" w:color="auto"/>
          </w:divBdr>
        </w:div>
        <w:div w:id="863249984">
          <w:marLeft w:val="0"/>
          <w:marRight w:val="0"/>
          <w:marTop w:val="0"/>
          <w:marBottom w:val="0"/>
          <w:divBdr>
            <w:top w:val="none" w:sz="0" w:space="0" w:color="auto"/>
            <w:left w:val="none" w:sz="0" w:space="0" w:color="auto"/>
            <w:bottom w:val="none" w:sz="0" w:space="0" w:color="auto"/>
            <w:right w:val="none" w:sz="0" w:space="0" w:color="auto"/>
          </w:divBdr>
        </w:div>
        <w:div w:id="933048175">
          <w:marLeft w:val="0"/>
          <w:marRight w:val="0"/>
          <w:marTop w:val="0"/>
          <w:marBottom w:val="0"/>
          <w:divBdr>
            <w:top w:val="none" w:sz="0" w:space="0" w:color="auto"/>
            <w:left w:val="none" w:sz="0" w:space="0" w:color="auto"/>
            <w:bottom w:val="none" w:sz="0" w:space="0" w:color="auto"/>
            <w:right w:val="none" w:sz="0" w:space="0" w:color="auto"/>
          </w:divBdr>
        </w:div>
        <w:div w:id="1020280355">
          <w:marLeft w:val="0"/>
          <w:marRight w:val="0"/>
          <w:marTop w:val="0"/>
          <w:marBottom w:val="0"/>
          <w:divBdr>
            <w:top w:val="none" w:sz="0" w:space="0" w:color="auto"/>
            <w:left w:val="none" w:sz="0" w:space="0" w:color="auto"/>
            <w:bottom w:val="none" w:sz="0" w:space="0" w:color="auto"/>
            <w:right w:val="none" w:sz="0" w:space="0" w:color="auto"/>
          </w:divBdr>
        </w:div>
        <w:div w:id="1107382106">
          <w:marLeft w:val="0"/>
          <w:marRight w:val="0"/>
          <w:marTop w:val="0"/>
          <w:marBottom w:val="0"/>
          <w:divBdr>
            <w:top w:val="none" w:sz="0" w:space="0" w:color="auto"/>
            <w:left w:val="none" w:sz="0" w:space="0" w:color="auto"/>
            <w:bottom w:val="none" w:sz="0" w:space="0" w:color="auto"/>
            <w:right w:val="none" w:sz="0" w:space="0" w:color="auto"/>
          </w:divBdr>
        </w:div>
        <w:div w:id="1107890972">
          <w:marLeft w:val="0"/>
          <w:marRight w:val="0"/>
          <w:marTop w:val="0"/>
          <w:marBottom w:val="0"/>
          <w:divBdr>
            <w:top w:val="none" w:sz="0" w:space="0" w:color="auto"/>
            <w:left w:val="none" w:sz="0" w:space="0" w:color="auto"/>
            <w:bottom w:val="none" w:sz="0" w:space="0" w:color="auto"/>
            <w:right w:val="none" w:sz="0" w:space="0" w:color="auto"/>
          </w:divBdr>
        </w:div>
        <w:div w:id="1145121262">
          <w:marLeft w:val="0"/>
          <w:marRight w:val="0"/>
          <w:marTop w:val="0"/>
          <w:marBottom w:val="0"/>
          <w:divBdr>
            <w:top w:val="none" w:sz="0" w:space="0" w:color="auto"/>
            <w:left w:val="none" w:sz="0" w:space="0" w:color="auto"/>
            <w:bottom w:val="none" w:sz="0" w:space="0" w:color="auto"/>
            <w:right w:val="none" w:sz="0" w:space="0" w:color="auto"/>
          </w:divBdr>
        </w:div>
        <w:div w:id="1159345478">
          <w:marLeft w:val="0"/>
          <w:marRight w:val="0"/>
          <w:marTop w:val="0"/>
          <w:marBottom w:val="0"/>
          <w:divBdr>
            <w:top w:val="none" w:sz="0" w:space="0" w:color="auto"/>
            <w:left w:val="none" w:sz="0" w:space="0" w:color="auto"/>
            <w:bottom w:val="none" w:sz="0" w:space="0" w:color="auto"/>
            <w:right w:val="none" w:sz="0" w:space="0" w:color="auto"/>
          </w:divBdr>
        </w:div>
        <w:div w:id="1175609449">
          <w:marLeft w:val="0"/>
          <w:marRight w:val="0"/>
          <w:marTop w:val="0"/>
          <w:marBottom w:val="0"/>
          <w:divBdr>
            <w:top w:val="none" w:sz="0" w:space="0" w:color="auto"/>
            <w:left w:val="none" w:sz="0" w:space="0" w:color="auto"/>
            <w:bottom w:val="none" w:sz="0" w:space="0" w:color="auto"/>
            <w:right w:val="none" w:sz="0" w:space="0" w:color="auto"/>
          </w:divBdr>
        </w:div>
        <w:div w:id="1190681269">
          <w:marLeft w:val="0"/>
          <w:marRight w:val="0"/>
          <w:marTop w:val="0"/>
          <w:marBottom w:val="0"/>
          <w:divBdr>
            <w:top w:val="none" w:sz="0" w:space="0" w:color="auto"/>
            <w:left w:val="none" w:sz="0" w:space="0" w:color="auto"/>
            <w:bottom w:val="none" w:sz="0" w:space="0" w:color="auto"/>
            <w:right w:val="none" w:sz="0" w:space="0" w:color="auto"/>
          </w:divBdr>
        </w:div>
        <w:div w:id="1194731039">
          <w:marLeft w:val="0"/>
          <w:marRight w:val="0"/>
          <w:marTop w:val="0"/>
          <w:marBottom w:val="0"/>
          <w:divBdr>
            <w:top w:val="none" w:sz="0" w:space="0" w:color="auto"/>
            <w:left w:val="none" w:sz="0" w:space="0" w:color="auto"/>
            <w:bottom w:val="none" w:sz="0" w:space="0" w:color="auto"/>
            <w:right w:val="none" w:sz="0" w:space="0" w:color="auto"/>
          </w:divBdr>
        </w:div>
        <w:div w:id="1405105911">
          <w:marLeft w:val="0"/>
          <w:marRight w:val="0"/>
          <w:marTop w:val="0"/>
          <w:marBottom w:val="0"/>
          <w:divBdr>
            <w:top w:val="none" w:sz="0" w:space="0" w:color="auto"/>
            <w:left w:val="none" w:sz="0" w:space="0" w:color="auto"/>
            <w:bottom w:val="none" w:sz="0" w:space="0" w:color="auto"/>
            <w:right w:val="none" w:sz="0" w:space="0" w:color="auto"/>
          </w:divBdr>
        </w:div>
        <w:div w:id="1409498710">
          <w:marLeft w:val="0"/>
          <w:marRight w:val="0"/>
          <w:marTop w:val="0"/>
          <w:marBottom w:val="0"/>
          <w:divBdr>
            <w:top w:val="none" w:sz="0" w:space="0" w:color="auto"/>
            <w:left w:val="none" w:sz="0" w:space="0" w:color="auto"/>
            <w:bottom w:val="none" w:sz="0" w:space="0" w:color="auto"/>
            <w:right w:val="none" w:sz="0" w:space="0" w:color="auto"/>
          </w:divBdr>
        </w:div>
        <w:div w:id="1411997790">
          <w:marLeft w:val="0"/>
          <w:marRight w:val="0"/>
          <w:marTop w:val="0"/>
          <w:marBottom w:val="0"/>
          <w:divBdr>
            <w:top w:val="none" w:sz="0" w:space="0" w:color="auto"/>
            <w:left w:val="none" w:sz="0" w:space="0" w:color="auto"/>
            <w:bottom w:val="none" w:sz="0" w:space="0" w:color="auto"/>
            <w:right w:val="none" w:sz="0" w:space="0" w:color="auto"/>
          </w:divBdr>
        </w:div>
        <w:div w:id="1465077644">
          <w:marLeft w:val="0"/>
          <w:marRight w:val="0"/>
          <w:marTop w:val="0"/>
          <w:marBottom w:val="0"/>
          <w:divBdr>
            <w:top w:val="none" w:sz="0" w:space="0" w:color="auto"/>
            <w:left w:val="none" w:sz="0" w:space="0" w:color="auto"/>
            <w:bottom w:val="none" w:sz="0" w:space="0" w:color="auto"/>
            <w:right w:val="none" w:sz="0" w:space="0" w:color="auto"/>
          </w:divBdr>
        </w:div>
        <w:div w:id="1481769650">
          <w:marLeft w:val="0"/>
          <w:marRight w:val="0"/>
          <w:marTop w:val="0"/>
          <w:marBottom w:val="0"/>
          <w:divBdr>
            <w:top w:val="none" w:sz="0" w:space="0" w:color="auto"/>
            <w:left w:val="none" w:sz="0" w:space="0" w:color="auto"/>
            <w:bottom w:val="none" w:sz="0" w:space="0" w:color="auto"/>
            <w:right w:val="none" w:sz="0" w:space="0" w:color="auto"/>
          </w:divBdr>
        </w:div>
        <w:div w:id="1491368378">
          <w:marLeft w:val="0"/>
          <w:marRight w:val="0"/>
          <w:marTop w:val="0"/>
          <w:marBottom w:val="0"/>
          <w:divBdr>
            <w:top w:val="none" w:sz="0" w:space="0" w:color="auto"/>
            <w:left w:val="none" w:sz="0" w:space="0" w:color="auto"/>
            <w:bottom w:val="none" w:sz="0" w:space="0" w:color="auto"/>
            <w:right w:val="none" w:sz="0" w:space="0" w:color="auto"/>
          </w:divBdr>
        </w:div>
        <w:div w:id="1506359577">
          <w:marLeft w:val="0"/>
          <w:marRight w:val="0"/>
          <w:marTop w:val="0"/>
          <w:marBottom w:val="0"/>
          <w:divBdr>
            <w:top w:val="none" w:sz="0" w:space="0" w:color="auto"/>
            <w:left w:val="none" w:sz="0" w:space="0" w:color="auto"/>
            <w:bottom w:val="none" w:sz="0" w:space="0" w:color="auto"/>
            <w:right w:val="none" w:sz="0" w:space="0" w:color="auto"/>
          </w:divBdr>
        </w:div>
        <w:div w:id="1554929732">
          <w:marLeft w:val="0"/>
          <w:marRight w:val="0"/>
          <w:marTop w:val="0"/>
          <w:marBottom w:val="0"/>
          <w:divBdr>
            <w:top w:val="none" w:sz="0" w:space="0" w:color="auto"/>
            <w:left w:val="none" w:sz="0" w:space="0" w:color="auto"/>
            <w:bottom w:val="none" w:sz="0" w:space="0" w:color="auto"/>
            <w:right w:val="none" w:sz="0" w:space="0" w:color="auto"/>
          </w:divBdr>
        </w:div>
        <w:div w:id="1578631555">
          <w:marLeft w:val="0"/>
          <w:marRight w:val="0"/>
          <w:marTop w:val="0"/>
          <w:marBottom w:val="0"/>
          <w:divBdr>
            <w:top w:val="none" w:sz="0" w:space="0" w:color="auto"/>
            <w:left w:val="none" w:sz="0" w:space="0" w:color="auto"/>
            <w:bottom w:val="none" w:sz="0" w:space="0" w:color="auto"/>
            <w:right w:val="none" w:sz="0" w:space="0" w:color="auto"/>
          </w:divBdr>
        </w:div>
        <w:div w:id="1640065698">
          <w:marLeft w:val="0"/>
          <w:marRight w:val="0"/>
          <w:marTop w:val="0"/>
          <w:marBottom w:val="0"/>
          <w:divBdr>
            <w:top w:val="none" w:sz="0" w:space="0" w:color="auto"/>
            <w:left w:val="none" w:sz="0" w:space="0" w:color="auto"/>
            <w:bottom w:val="none" w:sz="0" w:space="0" w:color="auto"/>
            <w:right w:val="none" w:sz="0" w:space="0" w:color="auto"/>
          </w:divBdr>
        </w:div>
        <w:div w:id="1766148048">
          <w:marLeft w:val="0"/>
          <w:marRight w:val="0"/>
          <w:marTop w:val="0"/>
          <w:marBottom w:val="0"/>
          <w:divBdr>
            <w:top w:val="none" w:sz="0" w:space="0" w:color="auto"/>
            <w:left w:val="none" w:sz="0" w:space="0" w:color="auto"/>
            <w:bottom w:val="none" w:sz="0" w:space="0" w:color="auto"/>
            <w:right w:val="none" w:sz="0" w:space="0" w:color="auto"/>
          </w:divBdr>
        </w:div>
        <w:div w:id="1796215608">
          <w:marLeft w:val="0"/>
          <w:marRight w:val="0"/>
          <w:marTop w:val="0"/>
          <w:marBottom w:val="0"/>
          <w:divBdr>
            <w:top w:val="none" w:sz="0" w:space="0" w:color="auto"/>
            <w:left w:val="none" w:sz="0" w:space="0" w:color="auto"/>
            <w:bottom w:val="none" w:sz="0" w:space="0" w:color="auto"/>
            <w:right w:val="none" w:sz="0" w:space="0" w:color="auto"/>
          </w:divBdr>
        </w:div>
        <w:div w:id="1871608377">
          <w:marLeft w:val="0"/>
          <w:marRight w:val="0"/>
          <w:marTop w:val="0"/>
          <w:marBottom w:val="0"/>
          <w:divBdr>
            <w:top w:val="none" w:sz="0" w:space="0" w:color="auto"/>
            <w:left w:val="none" w:sz="0" w:space="0" w:color="auto"/>
            <w:bottom w:val="none" w:sz="0" w:space="0" w:color="auto"/>
            <w:right w:val="none" w:sz="0" w:space="0" w:color="auto"/>
          </w:divBdr>
        </w:div>
        <w:div w:id="1916936979">
          <w:marLeft w:val="0"/>
          <w:marRight w:val="0"/>
          <w:marTop w:val="0"/>
          <w:marBottom w:val="0"/>
          <w:divBdr>
            <w:top w:val="none" w:sz="0" w:space="0" w:color="auto"/>
            <w:left w:val="none" w:sz="0" w:space="0" w:color="auto"/>
            <w:bottom w:val="none" w:sz="0" w:space="0" w:color="auto"/>
            <w:right w:val="none" w:sz="0" w:space="0" w:color="auto"/>
          </w:divBdr>
        </w:div>
        <w:div w:id="1956253421">
          <w:marLeft w:val="0"/>
          <w:marRight w:val="0"/>
          <w:marTop w:val="0"/>
          <w:marBottom w:val="0"/>
          <w:divBdr>
            <w:top w:val="none" w:sz="0" w:space="0" w:color="auto"/>
            <w:left w:val="none" w:sz="0" w:space="0" w:color="auto"/>
            <w:bottom w:val="none" w:sz="0" w:space="0" w:color="auto"/>
            <w:right w:val="none" w:sz="0" w:space="0" w:color="auto"/>
          </w:divBdr>
        </w:div>
        <w:div w:id="1992367233">
          <w:marLeft w:val="0"/>
          <w:marRight w:val="0"/>
          <w:marTop w:val="0"/>
          <w:marBottom w:val="0"/>
          <w:divBdr>
            <w:top w:val="none" w:sz="0" w:space="0" w:color="auto"/>
            <w:left w:val="none" w:sz="0" w:space="0" w:color="auto"/>
            <w:bottom w:val="none" w:sz="0" w:space="0" w:color="auto"/>
            <w:right w:val="none" w:sz="0" w:space="0" w:color="auto"/>
          </w:divBdr>
        </w:div>
        <w:div w:id="2018268067">
          <w:marLeft w:val="0"/>
          <w:marRight w:val="0"/>
          <w:marTop w:val="0"/>
          <w:marBottom w:val="0"/>
          <w:divBdr>
            <w:top w:val="none" w:sz="0" w:space="0" w:color="auto"/>
            <w:left w:val="none" w:sz="0" w:space="0" w:color="auto"/>
            <w:bottom w:val="none" w:sz="0" w:space="0" w:color="auto"/>
            <w:right w:val="none" w:sz="0" w:space="0" w:color="auto"/>
          </w:divBdr>
        </w:div>
        <w:div w:id="2036760354">
          <w:marLeft w:val="0"/>
          <w:marRight w:val="0"/>
          <w:marTop w:val="0"/>
          <w:marBottom w:val="0"/>
          <w:divBdr>
            <w:top w:val="none" w:sz="0" w:space="0" w:color="auto"/>
            <w:left w:val="none" w:sz="0" w:space="0" w:color="auto"/>
            <w:bottom w:val="none" w:sz="0" w:space="0" w:color="auto"/>
            <w:right w:val="none" w:sz="0" w:space="0" w:color="auto"/>
          </w:divBdr>
        </w:div>
        <w:div w:id="2090732588">
          <w:marLeft w:val="0"/>
          <w:marRight w:val="0"/>
          <w:marTop w:val="0"/>
          <w:marBottom w:val="0"/>
          <w:divBdr>
            <w:top w:val="none" w:sz="0" w:space="0" w:color="auto"/>
            <w:left w:val="none" w:sz="0" w:space="0" w:color="auto"/>
            <w:bottom w:val="none" w:sz="0" w:space="0" w:color="auto"/>
            <w:right w:val="none" w:sz="0" w:space="0" w:color="auto"/>
          </w:divBdr>
        </w:div>
      </w:divsChild>
    </w:div>
    <w:div w:id="958267534">
      <w:bodyDiv w:val="1"/>
      <w:marLeft w:val="0"/>
      <w:marRight w:val="0"/>
      <w:marTop w:val="0"/>
      <w:marBottom w:val="0"/>
      <w:divBdr>
        <w:top w:val="none" w:sz="0" w:space="0" w:color="auto"/>
        <w:left w:val="none" w:sz="0" w:space="0" w:color="auto"/>
        <w:bottom w:val="none" w:sz="0" w:space="0" w:color="auto"/>
        <w:right w:val="none" w:sz="0" w:space="0" w:color="auto"/>
      </w:divBdr>
      <w:divsChild>
        <w:div w:id="162285724">
          <w:marLeft w:val="0"/>
          <w:marRight w:val="0"/>
          <w:marTop w:val="0"/>
          <w:marBottom w:val="0"/>
          <w:divBdr>
            <w:top w:val="none" w:sz="0" w:space="0" w:color="auto"/>
            <w:left w:val="none" w:sz="0" w:space="0" w:color="auto"/>
            <w:bottom w:val="none" w:sz="0" w:space="0" w:color="auto"/>
            <w:right w:val="none" w:sz="0" w:space="0" w:color="auto"/>
          </w:divBdr>
        </w:div>
        <w:div w:id="257519541">
          <w:marLeft w:val="0"/>
          <w:marRight w:val="0"/>
          <w:marTop w:val="0"/>
          <w:marBottom w:val="0"/>
          <w:divBdr>
            <w:top w:val="none" w:sz="0" w:space="0" w:color="auto"/>
            <w:left w:val="none" w:sz="0" w:space="0" w:color="auto"/>
            <w:bottom w:val="none" w:sz="0" w:space="0" w:color="auto"/>
            <w:right w:val="none" w:sz="0" w:space="0" w:color="auto"/>
          </w:divBdr>
        </w:div>
        <w:div w:id="516697573">
          <w:marLeft w:val="0"/>
          <w:marRight w:val="0"/>
          <w:marTop w:val="0"/>
          <w:marBottom w:val="0"/>
          <w:divBdr>
            <w:top w:val="none" w:sz="0" w:space="0" w:color="auto"/>
            <w:left w:val="none" w:sz="0" w:space="0" w:color="auto"/>
            <w:bottom w:val="none" w:sz="0" w:space="0" w:color="auto"/>
            <w:right w:val="none" w:sz="0" w:space="0" w:color="auto"/>
          </w:divBdr>
        </w:div>
        <w:div w:id="696001763">
          <w:marLeft w:val="0"/>
          <w:marRight w:val="0"/>
          <w:marTop w:val="0"/>
          <w:marBottom w:val="0"/>
          <w:divBdr>
            <w:top w:val="none" w:sz="0" w:space="0" w:color="auto"/>
            <w:left w:val="none" w:sz="0" w:space="0" w:color="auto"/>
            <w:bottom w:val="none" w:sz="0" w:space="0" w:color="auto"/>
            <w:right w:val="none" w:sz="0" w:space="0" w:color="auto"/>
          </w:divBdr>
        </w:div>
        <w:div w:id="708915549">
          <w:marLeft w:val="0"/>
          <w:marRight w:val="0"/>
          <w:marTop w:val="0"/>
          <w:marBottom w:val="0"/>
          <w:divBdr>
            <w:top w:val="none" w:sz="0" w:space="0" w:color="auto"/>
            <w:left w:val="none" w:sz="0" w:space="0" w:color="auto"/>
            <w:bottom w:val="none" w:sz="0" w:space="0" w:color="auto"/>
            <w:right w:val="none" w:sz="0" w:space="0" w:color="auto"/>
          </w:divBdr>
        </w:div>
        <w:div w:id="766731160">
          <w:marLeft w:val="0"/>
          <w:marRight w:val="0"/>
          <w:marTop w:val="0"/>
          <w:marBottom w:val="0"/>
          <w:divBdr>
            <w:top w:val="none" w:sz="0" w:space="0" w:color="auto"/>
            <w:left w:val="none" w:sz="0" w:space="0" w:color="auto"/>
            <w:bottom w:val="none" w:sz="0" w:space="0" w:color="auto"/>
            <w:right w:val="none" w:sz="0" w:space="0" w:color="auto"/>
          </w:divBdr>
        </w:div>
        <w:div w:id="776408431">
          <w:marLeft w:val="0"/>
          <w:marRight w:val="0"/>
          <w:marTop w:val="0"/>
          <w:marBottom w:val="0"/>
          <w:divBdr>
            <w:top w:val="none" w:sz="0" w:space="0" w:color="auto"/>
            <w:left w:val="none" w:sz="0" w:space="0" w:color="auto"/>
            <w:bottom w:val="none" w:sz="0" w:space="0" w:color="auto"/>
            <w:right w:val="none" w:sz="0" w:space="0" w:color="auto"/>
          </w:divBdr>
        </w:div>
        <w:div w:id="1058237486">
          <w:marLeft w:val="0"/>
          <w:marRight w:val="0"/>
          <w:marTop w:val="0"/>
          <w:marBottom w:val="0"/>
          <w:divBdr>
            <w:top w:val="none" w:sz="0" w:space="0" w:color="auto"/>
            <w:left w:val="none" w:sz="0" w:space="0" w:color="auto"/>
            <w:bottom w:val="none" w:sz="0" w:space="0" w:color="auto"/>
            <w:right w:val="none" w:sz="0" w:space="0" w:color="auto"/>
          </w:divBdr>
        </w:div>
        <w:div w:id="1227377227">
          <w:marLeft w:val="0"/>
          <w:marRight w:val="0"/>
          <w:marTop w:val="0"/>
          <w:marBottom w:val="0"/>
          <w:divBdr>
            <w:top w:val="none" w:sz="0" w:space="0" w:color="auto"/>
            <w:left w:val="none" w:sz="0" w:space="0" w:color="auto"/>
            <w:bottom w:val="none" w:sz="0" w:space="0" w:color="auto"/>
            <w:right w:val="none" w:sz="0" w:space="0" w:color="auto"/>
          </w:divBdr>
        </w:div>
        <w:div w:id="1327243072">
          <w:marLeft w:val="0"/>
          <w:marRight w:val="0"/>
          <w:marTop w:val="0"/>
          <w:marBottom w:val="0"/>
          <w:divBdr>
            <w:top w:val="none" w:sz="0" w:space="0" w:color="auto"/>
            <w:left w:val="none" w:sz="0" w:space="0" w:color="auto"/>
            <w:bottom w:val="none" w:sz="0" w:space="0" w:color="auto"/>
            <w:right w:val="none" w:sz="0" w:space="0" w:color="auto"/>
          </w:divBdr>
        </w:div>
        <w:div w:id="1353454003">
          <w:marLeft w:val="0"/>
          <w:marRight w:val="0"/>
          <w:marTop w:val="0"/>
          <w:marBottom w:val="0"/>
          <w:divBdr>
            <w:top w:val="none" w:sz="0" w:space="0" w:color="auto"/>
            <w:left w:val="none" w:sz="0" w:space="0" w:color="auto"/>
            <w:bottom w:val="none" w:sz="0" w:space="0" w:color="auto"/>
            <w:right w:val="none" w:sz="0" w:space="0" w:color="auto"/>
          </w:divBdr>
        </w:div>
        <w:div w:id="1524661586">
          <w:marLeft w:val="0"/>
          <w:marRight w:val="0"/>
          <w:marTop w:val="0"/>
          <w:marBottom w:val="0"/>
          <w:divBdr>
            <w:top w:val="none" w:sz="0" w:space="0" w:color="auto"/>
            <w:left w:val="none" w:sz="0" w:space="0" w:color="auto"/>
            <w:bottom w:val="none" w:sz="0" w:space="0" w:color="auto"/>
            <w:right w:val="none" w:sz="0" w:space="0" w:color="auto"/>
          </w:divBdr>
        </w:div>
        <w:div w:id="1718508716">
          <w:marLeft w:val="0"/>
          <w:marRight w:val="0"/>
          <w:marTop w:val="0"/>
          <w:marBottom w:val="0"/>
          <w:divBdr>
            <w:top w:val="none" w:sz="0" w:space="0" w:color="auto"/>
            <w:left w:val="none" w:sz="0" w:space="0" w:color="auto"/>
            <w:bottom w:val="none" w:sz="0" w:space="0" w:color="auto"/>
            <w:right w:val="none" w:sz="0" w:space="0" w:color="auto"/>
          </w:divBdr>
        </w:div>
        <w:div w:id="1917788170">
          <w:marLeft w:val="0"/>
          <w:marRight w:val="0"/>
          <w:marTop w:val="0"/>
          <w:marBottom w:val="0"/>
          <w:divBdr>
            <w:top w:val="none" w:sz="0" w:space="0" w:color="auto"/>
            <w:left w:val="none" w:sz="0" w:space="0" w:color="auto"/>
            <w:bottom w:val="none" w:sz="0" w:space="0" w:color="auto"/>
            <w:right w:val="none" w:sz="0" w:space="0" w:color="auto"/>
          </w:divBdr>
        </w:div>
        <w:div w:id="1922253926">
          <w:marLeft w:val="0"/>
          <w:marRight w:val="0"/>
          <w:marTop w:val="0"/>
          <w:marBottom w:val="0"/>
          <w:divBdr>
            <w:top w:val="none" w:sz="0" w:space="0" w:color="auto"/>
            <w:left w:val="none" w:sz="0" w:space="0" w:color="auto"/>
            <w:bottom w:val="none" w:sz="0" w:space="0" w:color="auto"/>
            <w:right w:val="none" w:sz="0" w:space="0" w:color="auto"/>
          </w:divBdr>
        </w:div>
      </w:divsChild>
    </w:div>
    <w:div w:id="972754524">
      <w:bodyDiv w:val="1"/>
      <w:marLeft w:val="0"/>
      <w:marRight w:val="0"/>
      <w:marTop w:val="0"/>
      <w:marBottom w:val="0"/>
      <w:divBdr>
        <w:top w:val="none" w:sz="0" w:space="0" w:color="auto"/>
        <w:left w:val="none" w:sz="0" w:space="0" w:color="auto"/>
        <w:bottom w:val="none" w:sz="0" w:space="0" w:color="auto"/>
        <w:right w:val="none" w:sz="0" w:space="0" w:color="auto"/>
      </w:divBdr>
    </w:div>
    <w:div w:id="974408810">
      <w:bodyDiv w:val="1"/>
      <w:marLeft w:val="0"/>
      <w:marRight w:val="0"/>
      <w:marTop w:val="0"/>
      <w:marBottom w:val="0"/>
      <w:divBdr>
        <w:top w:val="none" w:sz="0" w:space="0" w:color="auto"/>
        <w:left w:val="none" w:sz="0" w:space="0" w:color="auto"/>
        <w:bottom w:val="none" w:sz="0" w:space="0" w:color="auto"/>
        <w:right w:val="none" w:sz="0" w:space="0" w:color="auto"/>
      </w:divBdr>
      <w:divsChild>
        <w:div w:id="53479633">
          <w:marLeft w:val="0"/>
          <w:marRight w:val="0"/>
          <w:marTop w:val="0"/>
          <w:marBottom w:val="0"/>
          <w:divBdr>
            <w:top w:val="none" w:sz="0" w:space="0" w:color="auto"/>
            <w:left w:val="none" w:sz="0" w:space="0" w:color="auto"/>
            <w:bottom w:val="none" w:sz="0" w:space="0" w:color="auto"/>
            <w:right w:val="none" w:sz="0" w:space="0" w:color="auto"/>
          </w:divBdr>
        </w:div>
        <w:div w:id="547029858">
          <w:marLeft w:val="0"/>
          <w:marRight w:val="0"/>
          <w:marTop w:val="0"/>
          <w:marBottom w:val="0"/>
          <w:divBdr>
            <w:top w:val="none" w:sz="0" w:space="0" w:color="auto"/>
            <w:left w:val="none" w:sz="0" w:space="0" w:color="auto"/>
            <w:bottom w:val="none" w:sz="0" w:space="0" w:color="auto"/>
            <w:right w:val="none" w:sz="0" w:space="0" w:color="auto"/>
          </w:divBdr>
        </w:div>
        <w:div w:id="767895501">
          <w:marLeft w:val="0"/>
          <w:marRight w:val="0"/>
          <w:marTop w:val="0"/>
          <w:marBottom w:val="0"/>
          <w:divBdr>
            <w:top w:val="none" w:sz="0" w:space="0" w:color="auto"/>
            <w:left w:val="none" w:sz="0" w:space="0" w:color="auto"/>
            <w:bottom w:val="none" w:sz="0" w:space="0" w:color="auto"/>
            <w:right w:val="none" w:sz="0" w:space="0" w:color="auto"/>
          </w:divBdr>
        </w:div>
        <w:div w:id="1372728210">
          <w:marLeft w:val="0"/>
          <w:marRight w:val="0"/>
          <w:marTop w:val="0"/>
          <w:marBottom w:val="0"/>
          <w:divBdr>
            <w:top w:val="none" w:sz="0" w:space="0" w:color="auto"/>
            <w:left w:val="none" w:sz="0" w:space="0" w:color="auto"/>
            <w:bottom w:val="none" w:sz="0" w:space="0" w:color="auto"/>
            <w:right w:val="none" w:sz="0" w:space="0" w:color="auto"/>
          </w:divBdr>
        </w:div>
        <w:div w:id="2093164491">
          <w:marLeft w:val="0"/>
          <w:marRight w:val="0"/>
          <w:marTop w:val="0"/>
          <w:marBottom w:val="0"/>
          <w:divBdr>
            <w:top w:val="none" w:sz="0" w:space="0" w:color="auto"/>
            <w:left w:val="none" w:sz="0" w:space="0" w:color="auto"/>
            <w:bottom w:val="none" w:sz="0" w:space="0" w:color="auto"/>
            <w:right w:val="none" w:sz="0" w:space="0" w:color="auto"/>
          </w:divBdr>
        </w:div>
      </w:divsChild>
    </w:div>
    <w:div w:id="993413043">
      <w:bodyDiv w:val="1"/>
      <w:marLeft w:val="0"/>
      <w:marRight w:val="0"/>
      <w:marTop w:val="0"/>
      <w:marBottom w:val="0"/>
      <w:divBdr>
        <w:top w:val="none" w:sz="0" w:space="0" w:color="auto"/>
        <w:left w:val="none" w:sz="0" w:space="0" w:color="auto"/>
        <w:bottom w:val="none" w:sz="0" w:space="0" w:color="auto"/>
        <w:right w:val="none" w:sz="0" w:space="0" w:color="auto"/>
      </w:divBdr>
      <w:divsChild>
        <w:div w:id="484978425">
          <w:marLeft w:val="0"/>
          <w:marRight w:val="0"/>
          <w:marTop w:val="0"/>
          <w:marBottom w:val="0"/>
          <w:divBdr>
            <w:top w:val="none" w:sz="0" w:space="0" w:color="auto"/>
            <w:left w:val="none" w:sz="0" w:space="0" w:color="auto"/>
            <w:bottom w:val="none" w:sz="0" w:space="0" w:color="auto"/>
            <w:right w:val="none" w:sz="0" w:space="0" w:color="auto"/>
          </w:divBdr>
        </w:div>
        <w:div w:id="534465200">
          <w:marLeft w:val="0"/>
          <w:marRight w:val="0"/>
          <w:marTop w:val="0"/>
          <w:marBottom w:val="0"/>
          <w:divBdr>
            <w:top w:val="none" w:sz="0" w:space="0" w:color="auto"/>
            <w:left w:val="none" w:sz="0" w:space="0" w:color="auto"/>
            <w:bottom w:val="none" w:sz="0" w:space="0" w:color="auto"/>
            <w:right w:val="none" w:sz="0" w:space="0" w:color="auto"/>
          </w:divBdr>
        </w:div>
        <w:div w:id="620650975">
          <w:marLeft w:val="0"/>
          <w:marRight w:val="0"/>
          <w:marTop w:val="0"/>
          <w:marBottom w:val="0"/>
          <w:divBdr>
            <w:top w:val="none" w:sz="0" w:space="0" w:color="auto"/>
            <w:left w:val="none" w:sz="0" w:space="0" w:color="auto"/>
            <w:bottom w:val="none" w:sz="0" w:space="0" w:color="auto"/>
            <w:right w:val="none" w:sz="0" w:space="0" w:color="auto"/>
          </w:divBdr>
        </w:div>
        <w:div w:id="931818454">
          <w:marLeft w:val="0"/>
          <w:marRight w:val="0"/>
          <w:marTop w:val="0"/>
          <w:marBottom w:val="0"/>
          <w:divBdr>
            <w:top w:val="none" w:sz="0" w:space="0" w:color="auto"/>
            <w:left w:val="none" w:sz="0" w:space="0" w:color="auto"/>
            <w:bottom w:val="none" w:sz="0" w:space="0" w:color="auto"/>
            <w:right w:val="none" w:sz="0" w:space="0" w:color="auto"/>
          </w:divBdr>
        </w:div>
        <w:div w:id="1310669139">
          <w:marLeft w:val="0"/>
          <w:marRight w:val="0"/>
          <w:marTop w:val="0"/>
          <w:marBottom w:val="0"/>
          <w:divBdr>
            <w:top w:val="none" w:sz="0" w:space="0" w:color="auto"/>
            <w:left w:val="none" w:sz="0" w:space="0" w:color="auto"/>
            <w:bottom w:val="none" w:sz="0" w:space="0" w:color="auto"/>
            <w:right w:val="none" w:sz="0" w:space="0" w:color="auto"/>
          </w:divBdr>
        </w:div>
        <w:div w:id="1483813483">
          <w:marLeft w:val="0"/>
          <w:marRight w:val="0"/>
          <w:marTop w:val="0"/>
          <w:marBottom w:val="0"/>
          <w:divBdr>
            <w:top w:val="none" w:sz="0" w:space="0" w:color="auto"/>
            <w:left w:val="none" w:sz="0" w:space="0" w:color="auto"/>
            <w:bottom w:val="none" w:sz="0" w:space="0" w:color="auto"/>
            <w:right w:val="none" w:sz="0" w:space="0" w:color="auto"/>
          </w:divBdr>
        </w:div>
        <w:div w:id="1634409706">
          <w:marLeft w:val="0"/>
          <w:marRight w:val="0"/>
          <w:marTop w:val="0"/>
          <w:marBottom w:val="0"/>
          <w:divBdr>
            <w:top w:val="none" w:sz="0" w:space="0" w:color="auto"/>
            <w:left w:val="none" w:sz="0" w:space="0" w:color="auto"/>
            <w:bottom w:val="none" w:sz="0" w:space="0" w:color="auto"/>
            <w:right w:val="none" w:sz="0" w:space="0" w:color="auto"/>
          </w:divBdr>
        </w:div>
      </w:divsChild>
    </w:div>
    <w:div w:id="1001204404">
      <w:bodyDiv w:val="1"/>
      <w:marLeft w:val="0"/>
      <w:marRight w:val="0"/>
      <w:marTop w:val="0"/>
      <w:marBottom w:val="0"/>
      <w:divBdr>
        <w:top w:val="none" w:sz="0" w:space="0" w:color="auto"/>
        <w:left w:val="none" w:sz="0" w:space="0" w:color="auto"/>
        <w:bottom w:val="none" w:sz="0" w:space="0" w:color="auto"/>
        <w:right w:val="none" w:sz="0" w:space="0" w:color="auto"/>
      </w:divBdr>
    </w:div>
    <w:div w:id="1005746412">
      <w:bodyDiv w:val="1"/>
      <w:marLeft w:val="0"/>
      <w:marRight w:val="0"/>
      <w:marTop w:val="0"/>
      <w:marBottom w:val="0"/>
      <w:divBdr>
        <w:top w:val="none" w:sz="0" w:space="0" w:color="auto"/>
        <w:left w:val="none" w:sz="0" w:space="0" w:color="auto"/>
        <w:bottom w:val="none" w:sz="0" w:space="0" w:color="auto"/>
        <w:right w:val="none" w:sz="0" w:space="0" w:color="auto"/>
      </w:divBdr>
    </w:div>
    <w:div w:id="1007951132">
      <w:bodyDiv w:val="1"/>
      <w:marLeft w:val="0"/>
      <w:marRight w:val="0"/>
      <w:marTop w:val="0"/>
      <w:marBottom w:val="0"/>
      <w:divBdr>
        <w:top w:val="none" w:sz="0" w:space="0" w:color="auto"/>
        <w:left w:val="none" w:sz="0" w:space="0" w:color="auto"/>
        <w:bottom w:val="none" w:sz="0" w:space="0" w:color="auto"/>
        <w:right w:val="none" w:sz="0" w:space="0" w:color="auto"/>
      </w:divBdr>
    </w:div>
    <w:div w:id="1019968689">
      <w:bodyDiv w:val="1"/>
      <w:marLeft w:val="0"/>
      <w:marRight w:val="0"/>
      <w:marTop w:val="0"/>
      <w:marBottom w:val="0"/>
      <w:divBdr>
        <w:top w:val="none" w:sz="0" w:space="0" w:color="auto"/>
        <w:left w:val="none" w:sz="0" w:space="0" w:color="auto"/>
        <w:bottom w:val="none" w:sz="0" w:space="0" w:color="auto"/>
        <w:right w:val="none" w:sz="0" w:space="0" w:color="auto"/>
      </w:divBdr>
      <w:divsChild>
        <w:div w:id="13263027">
          <w:marLeft w:val="0"/>
          <w:marRight w:val="0"/>
          <w:marTop w:val="0"/>
          <w:marBottom w:val="0"/>
          <w:divBdr>
            <w:top w:val="none" w:sz="0" w:space="0" w:color="auto"/>
            <w:left w:val="none" w:sz="0" w:space="0" w:color="auto"/>
            <w:bottom w:val="none" w:sz="0" w:space="0" w:color="auto"/>
            <w:right w:val="none" w:sz="0" w:space="0" w:color="auto"/>
          </w:divBdr>
        </w:div>
        <w:div w:id="620961372">
          <w:marLeft w:val="0"/>
          <w:marRight w:val="0"/>
          <w:marTop w:val="0"/>
          <w:marBottom w:val="0"/>
          <w:divBdr>
            <w:top w:val="none" w:sz="0" w:space="0" w:color="auto"/>
            <w:left w:val="none" w:sz="0" w:space="0" w:color="auto"/>
            <w:bottom w:val="none" w:sz="0" w:space="0" w:color="auto"/>
            <w:right w:val="none" w:sz="0" w:space="0" w:color="auto"/>
          </w:divBdr>
        </w:div>
        <w:div w:id="856846185">
          <w:marLeft w:val="0"/>
          <w:marRight w:val="0"/>
          <w:marTop w:val="0"/>
          <w:marBottom w:val="0"/>
          <w:divBdr>
            <w:top w:val="none" w:sz="0" w:space="0" w:color="auto"/>
            <w:left w:val="none" w:sz="0" w:space="0" w:color="auto"/>
            <w:bottom w:val="none" w:sz="0" w:space="0" w:color="auto"/>
            <w:right w:val="none" w:sz="0" w:space="0" w:color="auto"/>
          </w:divBdr>
        </w:div>
        <w:div w:id="1128010423">
          <w:marLeft w:val="0"/>
          <w:marRight w:val="0"/>
          <w:marTop w:val="0"/>
          <w:marBottom w:val="0"/>
          <w:divBdr>
            <w:top w:val="none" w:sz="0" w:space="0" w:color="auto"/>
            <w:left w:val="none" w:sz="0" w:space="0" w:color="auto"/>
            <w:bottom w:val="none" w:sz="0" w:space="0" w:color="auto"/>
            <w:right w:val="none" w:sz="0" w:space="0" w:color="auto"/>
          </w:divBdr>
        </w:div>
        <w:div w:id="1449397957">
          <w:marLeft w:val="0"/>
          <w:marRight w:val="0"/>
          <w:marTop w:val="0"/>
          <w:marBottom w:val="0"/>
          <w:divBdr>
            <w:top w:val="none" w:sz="0" w:space="0" w:color="auto"/>
            <w:left w:val="none" w:sz="0" w:space="0" w:color="auto"/>
            <w:bottom w:val="none" w:sz="0" w:space="0" w:color="auto"/>
            <w:right w:val="none" w:sz="0" w:space="0" w:color="auto"/>
          </w:divBdr>
        </w:div>
        <w:div w:id="1787969820">
          <w:marLeft w:val="0"/>
          <w:marRight w:val="0"/>
          <w:marTop w:val="0"/>
          <w:marBottom w:val="0"/>
          <w:divBdr>
            <w:top w:val="none" w:sz="0" w:space="0" w:color="auto"/>
            <w:left w:val="none" w:sz="0" w:space="0" w:color="auto"/>
            <w:bottom w:val="none" w:sz="0" w:space="0" w:color="auto"/>
            <w:right w:val="none" w:sz="0" w:space="0" w:color="auto"/>
          </w:divBdr>
        </w:div>
        <w:div w:id="1966160521">
          <w:marLeft w:val="0"/>
          <w:marRight w:val="0"/>
          <w:marTop w:val="0"/>
          <w:marBottom w:val="0"/>
          <w:divBdr>
            <w:top w:val="none" w:sz="0" w:space="0" w:color="auto"/>
            <w:left w:val="none" w:sz="0" w:space="0" w:color="auto"/>
            <w:bottom w:val="none" w:sz="0" w:space="0" w:color="auto"/>
            <w:right w:val="none" w:sz="0" w:space="0" w:color="auto"/>
          </w:divBdr>
        </w:div>
      </w:divsChild>
    </w:div>
    <w:div w:id="1021706760">
      <w:bodyDiv w:val="1"/>
      <w:marLeft w:val="0"/>
      <w:marRight w:val="0"/>
      <w:marTop w:val="0"/>
      <w:marBottom w:val="0"/>
      <w:divBdr>
        <w:top w:val="none" w:sz="0" w:space="0" w:color="auto"/>
        <w:left w:val="none" w:sz="0" w:space="0" w:color="auto"/>
        <w:bottom w:val="none" w:sz="0" w:space="0" w:color="auto"/>
        <w:right w:val="none" w:sz="0" w:space="0" w:color="auto"/>
      </w:divBdr>
    </w:div>
    <w:div w:id="1035546631">
      <w:bodyDiv w:val="1"/>
      <w:marLeft w:val="0"/>
      <w:marRight w:val="0"/>
      <w:marTop w:val="0"/>
      <w:marBottom w:val="0"/>
      <w:divBdr>
        <w:top w:val="none" w:sz="0" w:space="0" w:color="auto"/>
        <w:left w:val="none" w:sz="0" w:space="0" w:color="auto"/>
        <w:bottom w:val="none" w:sz="0" w:space="0" w:color="auto"/>
        <w:right w:val="none" w:sz="0" w:space="0" w:color="auto"/>
      </w:divBdr>
      <w:divsChild>
        <w:div w:id="83965994">
          <w:marLeft w:val="0"/>
          <w:marRight w:val="0"/>
          <w:marTop w:val="0"/>
          <w:marBottom w:val="0"/>
          <w:divBdr>
            <w:top w:val="none" w:sz="0" w:space="0" w:color="auto"/>
            <w:left w:val="none" w:sz="0" w:space="0" w:color="auto"/>
            <w:bottom w:val="none" w:sz="0" w:space="0" w:color="auto"/>
            <w:right w:val="none" w:sz="0" w:space="0" w:color="auto"/>
          </w:divBdr>
        </w:div>
        <w:div w:id="633102641">
          <w:marLeft w:val="0"/>
          <w:marRight w:val="0"/>
          <w:marTop w:val="0"/>
          <w:marBottom w:val="0"/>
          <w:divBdr>
            <w:top w:val="none" w:sz="0" w:space="0" w:color="auto"/>
            <w:left w:val="none" w:sz="0" w:space="0" w:color="auto"/>
            <w:bottom w:val="none" w:sz="0" w:space="0" w:color="auto"/>
            <w:right w:val="none" w:sz="0" w:space="0" w:color="auto"/>
          </w:divBdr>
        </w:div>
        <w:div w:id="764422368">
          <w:marLeft w:val="0"/>
          <w:marRight w:val="0"/>
          <w:marTop w:val="0"/>
          <w:marBottom w:val="0"/>
          <w:divBdr>
            <w:top w:val="none" w:sz="0" w:space="0" w:color="auto"/>
            <w:left w:val="none" w:sz="0" w:space="0" w:color="auto"/>
            <w:bottom w:val="none" w:sz="0" w:space="0" w:color="auto"/>
            <w:right w:val="none" w:sz="0" w:space="0" w:color="auto"/>
          </w:divBdr>
        </w:div>
        <w:div w:id="879132122">
          <w:marLeft w:val="0"/>
          <w:marRight w:val="0"/>
          <w:marTop w:val="0"/>
          <w:marBottom w:val="0"/>
          <w:divBdr>
            <w:top w:val="none" w:sz="0" w:space="0" w:color="auto"/>
            <w:left w:val="none" w:sz="0" w:space="0" w:color="auto"/>
            <w:bottom w:val="none" w:sz="0" w:space="0" w:color="auto"/>
            <w:right w:val="none" w:sz="0" w:space="0" w:color="auto"/>
          </w:divBdr>
        </w:div>
        <w:div w:id="917596614">
          <w:marLeft w:val="0"/>
          <w:marRight w:val="0"/>
          <w:marTop w:val="0"/>
          <w:marBottom w:val="0"/>
          <w:divBdr>
            <w:top w:val="none" w:sz="0" w:space="0" w:color="auto"/>
            <w:left w:val="none" w:sz="0" w:space="0" w:color="auto"/>
            <w:bottom w:val="none" w:sz="0" w:space="0" w:color="auto"/>
            <w:right w:val="none" w:sz="0" w:space="0" w:color="auto"/>
          </w:divBdr>
        </w:div>
        <w:div w:id="1078132814">
          <w:marLeft w:val="0"/>
          <w:marRight w:val="0"/>
          <w:marTop w:val="0"/>
          <w:marBottom w:val="0"/>
          <w:divBdr>
            <w:top w:val="none" w:sz="0" w:space="0" w:color="auto"/>
            <w:left w:val="none" w:sz="0" w:space="0" w:color="auto"/>
            <w:bottom w:val="none" w:sz="0" w:space="0" w:color="auto"/>
            <w:right w:val="none" w:sz="0" w:space="0" w:color="auto"/>
          </w:divBdr>
        </w:div>
        <w:div w:id="1282494341">
          <w:marLeft w:val="0"/>
          <w:marRight w:val="0"/>
          <w:marTop w:val="0"/>
          <w:marBottom w:val="0"/>
          <w:divBdr>
            <w:top w:val="none" w:sz="0" w:space="0" w:color="auto"/>
            <w:left w:val="none" w:sz="0" w:space="0" w:color="auto"/>
            <w:bottom w:val="none" w:sz="0" w:space="0" w:color="auto"/>
            <w:right w:val="none" w:sz="0" w:space="0" w:color="auto"/>
          </w:divBdr>
        </w:div>
        <w:div w:id="2125726044">
          <w:marLeft w:val="0"/>
          <w:marRight w:val="0"/>
          <w:marTop w:val="0"/>
          <w:marBottom w:val="0"/>
          <w:divBdr>
            <w:top w:val="none" w:sz="0" w:space="0" w:color="auto"/>
            <w:left w:val="none" w:sz="0" w:space="0" w:color="auto"/>
            <w:bottom w:val="none" w:sz="0" w:space="0" w:color="auto"/>
            <w:right w:val="none" w:sz="0" w:space="0" w:color="auto"/>
          </w:divBdr>
        </w:div>
      </w:divsChild>
    </w:div>
    <w:div w:id="1042707613">
      <w:bodyDiv w:val="1"/>
      <w:marLeft w:val="0"/>
      <w:marRight w:val="0"/>
      <w:marTop w:val="0"/>
      <w:marBottom w:val="0"/>
      <w:divBdr>
        <w:top w:val="none" w:sz="0" w:space="0" w:color="auto"/>
        <w:left w:val="none" w:sz="0" w:space="0" w:color="auto"/>
        <w:bottom w:val="none" w:sz="0" w:space="0" w:color="auto"/>
        <w:right w:val="none" w:sz="0" w:space="0" w:color="auto"/>
      </w:divBdr>
      <w:divsChild>
        <w:div w:id="236942950">
          <w:marLeft w:val="0"/>
          <w:marRight w:val="0"/>
          <w:marTop w:val="0"/>
          <w:marBottom w:val="0"/>
          <w:divBdr>
            <w:top w:val="none" w:sz="0" w:space="0" w:color="auto"/>
            <w:left w:val="none" w:sz="0" w:space="0" w:color="auto"/>
            <w:bottom w:val="none" w:sz="0" w:space="0" w:color="auto"/>
            <w:right w:val="none" w:sz="0" w:space="0" w:color="auto"/>
          </w:divBdr>
        </w:div>
        <w:div w:id="1158040821">
          <w:marLeft w:val="0"/>
          <w:marRight w:val="0"/>
          <w:marTop w:val="0"/>
          <w:marBottom w:val="0"/>
          <w:divBdr>
            <w:top w:val="none" w:sz="0" w:space="0" w:color="auto"/>
            <w:left w:val="none" w:sz="0" w:space="0" w:color="auto"/>
            <w:bottom w:val="none" w:sz="0" w:space="0" w:color="auto"/>
            <w:right w:val="none" w:sz="0" w:space="0" w:color="auto"/>
          </w:divBdr>
        </w:div>
        <w:div w:id="1358189868">
          <w:marLeft w:val="0"/>
          <w:marRight w:val="0"/>
          <w:marTop w:val="0"/>
          <w:marBottom w:val="0"/>
          <w:divBdr>
            <w:top w:val="none" w:sz="0" w:space="0" w:color="auto"/>
            <w:left w:val="none" w:sz="0" w:space="0" w:color="auto"/>
            <w:bottom w:val="none" w:sz="0" w:space="0" w:color="auto"/>
            <w:right w:val="none" w:sz="0" w:space="0" w:color="auto"/>
          </w:divBdr>
        </w:div>
        <w:div w:id="1944460341">
          <w:marLeft w:val="0"/>
          <w:marRight w:val="0"/>
          <w:marTop w:val="0"/>
          <w:marBottom w:val="0"/>
          <w:divBdr>
            <w:top w:val="none" w:sz="0" w:space="0" w:color="auto"/>
            <w:left w:val="none" w:sz="0" w:space="0" w:color="auto"/>
            <w:bottom w:val="none" w:sz="0" w:space="0" w:color="auto"/>
            <w:right w:val="none" w:sz="0" w:space="0" w:color="auto"/>
          </w:divBdr>
        </w:div>
      </w:divsChild>
    </w:div>
    <w:div w:id="1045956358">
      <w:bodyDiv w:val="1"/>
      <w:marLeft w:val="0"/>
      <w:marRight w:val="0"/>
      <w:marTop w:val="0"/>
      <w:marBottom w:val="0"/>
      <w:divBdr>
        <w:top w:val="none" w:sz="0" w:space="0" w:color="auto"/>
        <w:left w:val="none" w:sz="0" w:space="0" w:color="auto"/>
        <w:bottom w:val="none" w:sz="0" w:space="0" w:color="auto"/>
        <w:right w:val="none" w:sz="0" w:space="0" w:color="auto"/>
      </w:divBdr>
    </w:div>
    <w:div w:id="1057509778">
      <w:bodyDiv w:val="1"/>
      <w:marLeft w:val="0"/>
      <w:marRight w:val="0"/>
      <w:marTop w:val="0"/>
      <w:marBottom w:val="0"/>
      <w:divBdr>
        <w:top w:val="none" w:sz="0" w:space="0" w:color="auto"/>
        <w:left w:val="none" w:sz="0" w:space="0" w:color="auto"/>
        <w:bottom w:val="none" w:sz="0" w:space="0" w:color="auto"/>
        <w:right w:val="none" w:sz="0" w:space="0" w:color="auto"/>
      </w:divBdr>
      <w:divsChild>
        <w:div w:id="484203004">
          <w:marLeft w:val="0"/>
          <w:marRight w:val="0"/>
          <w:marTop w:val="0"/>
          <w:marBottom w:val="0"/>
          <w:divBdr>
            <w:top w:val="none" w:sz="0" w:space="0" w:color="auto"/>
            <w:left w:val="none" w:sz="0" w:space="0" w:color="auto"/>
            <w:bottom w:val="none" w:sz="0" w:space="0" w:color="auto"/>
            <w:right w:val="none" w:sz="0" w:space="0" w:color="auto"/>
          </w:divBdr>
        </w:div>
        <w:div w:id="678780359">
          <w:marLeft w:val="0"/>
          <w:marRight w:val="0"/>
          <w:marTop w:val="0"/>
          <w:marBottom w:val="0"/>
          <w:divBdr>
            <w:top w:val="none" w:sz="0" w:space="0" w:color="auto"/>
            <w:left w:val="none" w:sz="0" w:space="0" w:color="auto"/>
            <w:bottom w:val="none" w:sz="0" w:space="0" w:color="auto"/>
            <w:right w:val="none" w:sz="0" w:space="0" w:color="auto"/>
          </w:divBdr>
        </w:div>
        <w:div w:id="746464677">
          <w:marLeft w:val="0"/>
          <w:marRight w:val="0"/>
          <w:marTop w:val="0"/>
          <w:marBottom w:val="0"/>
          <w:divBdr>
            <w:top w:val="none" w:sz="0" w:space="0" w:color="auto"/>
            <w:left w:val="none" w:sz="0" w:space="0" w:color="auto"/>
            <w:bottom w:val="none" w:sz="0" w:space="0" w:color="auto"/>
            <w:right w:val="none" w:sz="0" w:space="0" w:color="auto"/>
          </w:divBdr>
        </w:div>
        <w:div w:id="785583189">
          <w:marLeft w:val="0"/>
          <w:marRight w:val="0"/>
          <w:marTop w:val="0"/>
          <w:marBottom w:val="0"/>
          <w:divBdr>
            <w:top w:val="none" w:sz="0" w:space="0" w:color="auto"/>
            <w:left w:val="none" w:sz="0" w:space="0" w:color="auto"/>
            <w:bottom w:val="none" w:sz="0" w:space="0" w:color="auto"/>
            <w:right w:val="none" w:sz="0" w:space="0" w:color="auto"/>
          </w:divBdr>
        </w:div>
        <w:div w:id="978849524">
          <w:marLeft w:val="0"/>
          <w:marRight w:val="0"/>
          <w:marTop w:val="0"/>
          <w:marBottom w:val="0"/>
          <w:divBdr>
            <w:top w:val="none" w:sz="0" w:space="0" w:color="auto"/>
            <w:left w:val="none" w:sz="0" w:space="0" w:color="auto"/>
            <w:bottom w:val="none" w:sz="0" w:space="0" w:color="auto"/>
            <w:right w:val="none" w:sz="0" w:space="0" w:color="auto"/>
          </w:divBdr>
        </w:div>
        <w:div w:id="1301613738">
          <w:marLeft w:val="0"/>
          <w:marRight w:val="0"/>
          <w:marTop w:val="0"/>
          <w:marBottom w:val="0"/>
          <w:divBdr>
            <w:top w:val="none" w:sz="0" w:space="0" w:color="auto"/>
            <w:left w:val="none" w:sz="0" w:space="0" w:color="auto"/>
            <w:bottom w:val="none" w:sz="0" w:space="0" w:color="auto"/>
            <w:right w:val="none" w:sz="0" w:space="0" w:color="auto"/>
          </w:divBdr>
        </w:div>
        <w:div w:id="1723603260">
          <w:marLeft w:val="0"/>
          <w:marRight w:val="0"/>
          <w:marTop w:val="0"/>
          <w:marBottom w:val="0"/>
          <w:divBdr>
            <w:top w:val="none" w:sz="0" w:space="0" w:color="auto"/>
            <w:left w:val="none" w:sz="0" w:space="0" w:color="auto"/>
            <w:bottom w:val="none" w:sz="0" w:space="0" w:color="auto"/>
            <w:right w:val="none" w:sz="0" w:space="0" w:color="auto"/>
          </w:divBdr>
        </w:div>
      </w:divsChild>
    </w:div>
    <w:div w:id="1071663187">
      <w:bodyDiv w:val="1"/>
      <w:marLeft w:val="0"/>
      <w:marRight w:val="0"/>
      <w:marTop w:val="0"/>
      <w:marBottom w:val="0"/>
      <w:divBdr>
        <w:top w:val="none" w:sz="0" w:space="0" w:color="auto"/>
        <w:left w:val="none" w:sz="0" w:space="0" w:color="auto"/>
        <w:bottom w:val="none" w:sz="0" w:space="0" w:color="auto"/>
        <w:right w:val="none" w:sz="0" w:space="0" w:color="auto"/>
      </w:divBdr>
    </w:div>
    <w:div w:id="1090203988">
      <w:bodyDiv w:val="1"/>
      <w:marLeft w:val="0"/>
      <w:marRight w:val="0"/>
      <w:marTop w:val="0"/>
      <w:marBottom w:val="0"/>
      <w:divBdr>
        <w:top w:val="none" w:sz="0" w:space="0" w:color="auto"/>
        <w:left w:val="none" w:sz="0" w:space="0" w:color="auto"/>
        <w:bottom w:val="none" w:sz="0" w:space="0" w:color="auto"/>
        <w:right w:val="none" w:sz="0" w:space="0" w:color="auto"/>
      </w:divBdr>
    </w:div>
    <w:div w:id="1094282126">
      <w:bodyDiv w:val="1"/>
      <w:marLeft w:val="0"/>
      <w:marRight w:val="0"/>
      <w:marTop w:val="0"/>
      <w:marBottom w:val="0"/>
      <w:divBdr>
        <w:top w:val="none" w:sz="0" w:space="0" w:color="auto"/>
        <w:left w:val="none" w:sz="0" w:space="0" w:color="auto"/>
        <w:bottom w:val="none" w:sz="0" w:space="0" w:color="auto"/>
        <w:right w:val="none" w:sz="0" w:space="0" w:color="auto"/>
      </w:divBdr>
      <w:divsChild>
        <w:div w:id="1168401639">
          <w:marLeft w:val="0"/>
          <w:marRight w:val="0"/>
          <w:marTop w:val="0"/>
          <w:marBottom w:val="0"/>
          <w:divBdr>
            <w:top w:val="none" w:sz="0" w:space="0" w:color="auto"/>
            <w:left w:val="none" w:sz="0" w:space="0" w:color="auto"/>
            <w:bottom w:val="none" w:sz="0" w:space="0" w:color="auto"/>
            <w:right w:val="none" w:sz="0" w:space="0" w:color="auto"/>
          </w:divBdr>
          <w:divsChild>
            <w:div w:id="260799178">
              <w:marLeft w:val="0"/>
              <w:marRight w:val="0"/>
              <w:marTop w:val="0"/>
              <w:marBottom w:val="0"/>
              <w:divBdr>
                <w:top w:val="none" w:sz="0" w:space="0" w:color="auto"/>
                <w:left w:val="none" w:sz="0" w:space="0" w:color="auto"/>
                <w:bottom w:val="none" w:sz="0" w:space="0" w:color="auto"/>
                <w:right w:val="none" w:sz="0" w:space="0" w:color="auto"/>
              </w:divBdr>
              <w:divsChild>
                <w:div w:id="929697563">
                  <w:marLeft w:val="0"/>
                  <w:marRight w:val="0"/>
                  <w:marTop w:val="0"/>
                  <w:marBottom w:val="0"/>
                  <w:divBdr>
                    <w:top w:val="none" w:sz="0" w:space="0" w:color="auto"/>
                    <w:left w:val="none" w:sz="0" w:space="0" w:color="auto"/>
                    <w:bottom w:val="none" w:sz="0" w:space="0" w:color="auto"/>
                    <w:right w:val="none" w:sz="0" w:space="0" w:color="auto"/>
                  </w:divBdr>
                  <w:divsChild>
                    <w:div w:id="224146241">
                      <w:marLeft w:val="0"/>
                      <w:marRight w:val="0"/>
                      <w:marTop w:val="0"/>
                      <w:marBottom w:val="0"/>
                      <w:divBdr>
                        <w:top w:val="none" w:sz="0" w:space="0" w:color="auto"/>
                        <w:left w:val="none" w:sz="0" w:space="0" w:color="auto"/>
                        <w:bottom w:val="none" w:sz="0" w:space="0" w:color="auto"/>
                        <w:right w:val="none" w:sz="0" w:space="0" w:color="auto"/>
                      </w:divBdr>
                    </w:div>
                    <w:div w:id="329867650">
                      <w:marLeft w:val="0"/>
                      <w:marRight w:val="0"/>
                      <w:marTop w:val="0"/>
                      <w:marBottom w:val="0"/>
                      <w:divBdr>
                        <w:top w:val="none" w:sz="0" w:space="0" w:color="auto"/>
                        <w:left w:val="none" w:sz="0" w:space="0" w:color="auto"/>
                        <w:bottom w:val="none" w:sz="0" w:space="0" w:color="auto"/>
                        <w:right w:val="none" w:sz="0" w:space="0" w:color="auto"/>
                      </w:divBdr>
                    </w:div>
                    <w:div w:id="433480486">
                      <w:marLeft w:val="0"/>
                      <w:marRight w:val="0"/>
                      <w:marTop w:val="0"/>
                      <w:marBottom w:val="0"/>
                      <w:divBdr>
                        <w:top w:val="none" w:sz="0" w:space="0" w:color="auto"/>
                        <w:left w:val="none" w:sz="0" w:space="0" w:color="auto"/>
                        <w:bottom w:val="none" w:sz="0" w:space="0" w:color="auto"/>
                        <w:right w:val="none" w:sz="0" w:space="0" w:color="auto"/>
                      </w:divBdr>
                    </w:div>
                    <w:div w:id="548613694">
                      <w:marLeft w:val="0"/>
                      <w:marRight w:val="0"/>
                      <w:marTop w:val="0"/>
                      <w:marBottom w:val="0"/>
                      <w:divBdr>
                        <w:top w:val="none" w:sz="0" w:space="0" w:color="auto"/>
                        <w:left w:val="none" w:sz="0" w:space="0" w:color="auto"/>
                        <w:bottom w:val="none" w:sz="0" w:space="0" w:color="auto"/>
                        <w:right w:val="none" w:sz="0" w:space="0" w:color="auto"/>
                      </w:divBdr>
                    </w:div>
                    <w:div w:id="683440034">
                      <w:marLeft w:val="0"/>
                      <w:marRight w:val="0"/>
                      <w:marTop w:val="0"/>
                      <w:marBottom w:val="0"/>
                      <w:divBdr>
                        <w:top w:val="none" w:sz="0" w:space="0" w:color="auto"/>
                        <w:left w:val="none" w:sz="0" w:space="0" w:color="auto"/>
                        <w:bottom w:val="none" w:sz="0" w:space="0" w:color="auto"/>
                        <w:right w:val="none" w:sz="0" w:space="0" w:color="auto"/>
                      </w:divBdr>
                    </w:div>
                    <w:div w:id="786049769">
                      <w:marLeft w:val="0"/>
                      <w:marRight w:val="0"/>
                      <w:marTop w:val="0"/>
                      <w:marBottom w:val="0"/>
                      <w:divBdr>
                        <w:top w:val="none" w:sz="0" w:space="0" w:color="auto"/>
                        <w:left w:val="none" w:sz="0" w:space="0" w:color="auto"/>
                        <w:bottom w:val="none" w:sz="0" w:space="0" w:color="auto"/>
                        <w:right w:val="none" w:sz="0" w:space="0" w:color="auto"/>
                      </w:divBdr>
                    </w:div>
                    <w:div w:id="1031996002">
                      <w:marLeft w:val="0"/>
                      <w:marRight w:val="0"/>
                      <w:marTop w:val="0"/>
                      <w:marBottom w:val="0"/>
                      <w:divBdr>
                        <w:top w:val="none" w:sz="0" w:space="0" w:color="auto"/>
                        <w:left w:val="none" w:sz="0" w:space="0" w:color="auto"/>
                        <w:bottom w:val="none" w:sz="0" w:space="0" w:color="auto"/>
                        <w:right w:val="none" w:sz="0" w:space="0" w:color="auto"/>
                      </w:divBdr>
                    </w:div>
                    <w:div w:id="1078290944">
                      <w:marLeft w:val="0"/>
                      <w:marRight w:val="0"/>
                      <w:marTop w:val="0"/>
                      <w:marBottom w:val="0"/>
                      <w:divBdr>
                        <w:top w:val="none" w:sz="0" w:space="0" w:color="auto"/>
                        <w:left w:val="none" w:sz="0" w:space="0" w:color="auto"/>
                        <w:bottom w:val="none" w:sz="0" w:space="0" w:color="auto"/>
                        <w:right w:val="none" w:sz="0" w:space="0" w:color="auto"/>
                      </w:divBdr>
                    </w:div>
                    <w:div w:id="1200821520">
                      <w:marLeft w:val="0"/>
                      <w:marRight w:val="0"/>
                      <w:marTop w:val="0"/>
                      <w:marBottom w:val="0"/>
                      <w:divBdr>
                        <w:top w:val="none" w:sz="0" w:space="0" w:color="auto"/>
                        <w:left w:val="none" w:sz="0" w:space="0" w:color="auto"/>
                        <w:bottom w:val="none" w:sz="0" w:space="0" w:color="auto"/>
                        <w:right w:val="none" w:sz="0" w:space="0" w:color="auto"/>
                      </w:divBdr>
                    </w:div>
                    <w:div w:id="1225406989">
                      <w:marLeft w:val="0"/>
                      <w:marRight w:val="0"/>
                      <w:marTop w:val="0"/>
                      <w:marBottom w:val="0"/>
                      <w:divBdr>
                        <w:top w:val="none" w:sz="0" w:space="0" w:color="auto"/>
                        <w:left w:val="none" w:sz="0" w:space="0" w:color="auto"/>
                        <w:bottom w:val="none" w:sz="0" w:space="0" w:color="auto"/>
                        <w:right w:val="none" w:sz="0" w:space="0" w:color="auto"/>
                      </w:divBdr>
                    </w:div>
                    <w:div w:id="1481844029">
                      <w:marLeft w:val="0"/>
                      <w:marRight w:val="0"/>
                      <w:marTop w:val="0"/>
                      <w:marBottom w:val="0"/>
                      <w:divBdr>
                        <w:top w:val="none" w:sz="0" w:space="0" w:color="auto"/>
                        <w:left w:val="none" w:sz="0" w:space="0" w:color="auto"/>
                        <w:bottom w:val="none" w:sz="0" w:space="0" w:color="auto"/>
                        <w:right w:val="none" w:sz="0" w:space="0" w:color="auto"/>
                      </w:divBdr>
                    </w:div>
                    <w:div w:id="1690065177">
                      <w:marLeft w:val="0"/>
                      <w:marRight w:val="0"/>
                      <w:marTop w:val="0"/>
                      <w:marBottom w:val="0"/>
                      <w:divBdr>
                        <w:top w:val="none" w:sz="0" w:space="0" w:color="auto"/>
                        <w:left w:val="none" w:sz="0" w:space="0" w:color="auto"/>
                        <w:bottom w:val="none" w:sz="0" w:space="0" w:color="auto"/>
                        <w:right w:val="none" w:sz="0" w:space="0" w:color="auto"/>
                      </w:divBdr>
                    </w:div>
                    <w:div w:id="1959140851">
                      <w:marLeft w:val="0"/>
                      <w:marRight w:val="0"/>
                      <w:marTop w:val="0"/>
                      <w:marBottom w:val="0"/>
                      <w:divBdr>
                        <w:top w:val="none" w:sz="0" w:space="0" w:color="auto"/>
                        <w:left w:val="none" w:sz="0" w:space="0" w:color="auto"/>
                        <w:bottom w:val="none" w:sz="0" w:space="0" w:color="auto"/>
                        <w:right w:val="none" w:sz="0" w:space="0" w:color="auto"/>
                      </w:divBdr>
                    </w:div>
                    <w:div w:id="1991320589">
                      <w:marLeft w:val="0"/>
                      <w:marRight w:val="0"/>
                      <w:marTop w:val="0"/>
                      <w:marBottom w:val="0"/>
                      <w:divBdr>
                        <w:top w:val="none" w:sz="0" w:space="0" w:color="auto"/>
                        <w:left w:val="none" w:sz="0" w:space="0" w:color="auto"/>
                        <w:bottom w:val="none" w:sz="0" w:space="0" w:color="auto"/>
                        <w:right w:val="none" w:sz="0" w:space="0" w:color="auto"/>
                      </w:divBdr>
                    </w:div>
                    <w:div w:id="206008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47020">
          <w:marLeft w:val="0"/>
          <w:marRight w:val="0"/>
          <w:marTop w:val="0"/>
          <w:marBottom w:val="0"/>
          <w:divBdr>
            <w:top w:val="none" w:sz="0" w:space="0" w:color="auto"/>
            <w:left w:val="none" w:sz="0" w:space="0" w:color="auto"/>
            <w:bottom w:val="none" w:sz="0" w:space="0" w:color="auto"/>
            <w:right w:val="none" w:sz="0" w:space="0" w:color="auto"/>
          </w:divBdr>
          <w:divsChild>
            <w:div w:id="1521313552">
              <w:marLeft w:val="0"/>
              <w:marRight w:val="0"/>
              <w:marTop w:val="0"/>
              <w:marBottom w:val="0"/>
              <w:divBdr>
                <w:top w:val="none" w:sz="0" w:space="0" w:color="auto"/>
                <w:left w:val="none" w:sz="0" w:space="0" w:color="auto"/>
                <w:bottom w:val="none" w:sz="0" w:space="0" w:color="auto"/>
                <w:right w:val="none" w:sz="0" w:space="0" w:color="auto"/>
              </w:divBdr>
              <w:divsChild>
                <w:div w:id="1216814017">
                  <w:marLeft w:val="0"/>
                  <w:marRight w:val="0"/>
                  <w:marTop w:val="0"/>
                  <w:marBottom w:val="0"/>
                  <w:divBdr>
                    <w:top w:val="none" w:sz="0" w:space="0" w:color="auto"/>
                    <w:left w:val="none" w:sz="0" w:space="0" w:color="auto"/>
                    <w:bottom w:val="none" w:sz="0" w:space="0" w:color="auto"/>
                    <w:right w:val="none" w:sz="0" w:space="0" w:color="auto"/>
                  </w:divBdr>
                  <w:divsChild>
                    <w:div w:id="123550304">
                      <w:marLeft w:val="0"/>
                      <w:marRight w:val="0"/>
                      <w:marTop w:val="0"/>
                      <w:marBottom w:val="0"/>
                      <w:divBdr>
                        <w:top w:val="none" w:sz="0" w:space="0" w:color="auto"/>
                        <w:left w:val="none" w:sz="0" w:space="0" w:color="auto"/>
                        <w:bottom w:val="none" w:sz="0" w:space="0" w:color="auto"/>
                        <w:right w:val="none" w:sz="0" w:space="0" w:color="auto"/>
                      </w:divBdr>
                    </w:div>
                    <w:div w:id="518277083">
                      <w:marLeft w:val="0"/>
                      <w:marRight w:val="0"/>
                      <w:marTop w:val="0"/>
                      <w:marBottom w:val="0"/>
                      <w:divBdr>
                        <w:top w:val="none" w:sz="0" w:space="0" w:color="auto"/>
                        <w:left w:val="none" w:sz="0" w:space="0" w:color="auto"/>
                        <w:bottom w:val="none" w:sz="0" w:space="0" w:color="auto"/>
                        <w:right w:val="none" w:sz="0" w:space="0" w:color="auto"/>
                      </w:divBdr>
                    </w:div>
                    <w:div w:id="598487358">
                      <w:marLeft w:val="0"/>
                      <w:marRight w:val="0"/>
                      <w:marTop w:val="0"/>
                      <w:marBottom w:val="0"/>
                      <w:divBdr>
                        <w:top w:val="none" w:sz="0" w:space="0" w:color="auto"/>
                        <w:left w:val="none" w:sz="0" w:space="0" w:color="auto"/>
                        <w:bottom w:val="none" w:sz="0" w:space="0" w:color="auto"/>
                        <w:right w:val="none" w:sz="0" w:space="0" w:color="auto"/>
                      </w:divBdr>
                    </w:div>
                    <w:div w:id="93952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568712">
      <w:bodyDiv w:val="1"/>
      <w:marLeft w:val="0"/>
      <w:marRight w:val="0"/>
      <w:marTop w:val="0"/>
      <w:marBottom w:val="0"/>
      <w:divBdr>
        <w:top w:val="none" w:sz="0" w:space="0" w:color="auto"/>
        <w:left w:val="none" w:sz="0" w:space="0" w:color="auto"/>
        <w:bottom w:val="none" w:sz="0" w:space="0" w:color="auto"/>
        <w:right w:val="none" w:sz="0" w:space="0" w:color="auto"/>
      </w:divBdr>
      <w:divsChild>
        <w:div w:id="5172320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0146224">
      <w:bodyDiv w:val="1"/>
      <w:marLeft w:val="0"/>
      <w:marRight w:val="0"/>
      <w:marTop w:val="0"/>
      <w:marBottom w:val="0"/>
      <w:divBdr>
        <w:top w:val="none" w:sz="0" w:space="0" w:color="auto"/>
        <w:left w:val="none" w:sz="0" w:space="0" w:color="auto"/>
        <w:bottom w:val="none" w:sz="0" w:space="0" w:color="auto"/>
        <w:right w:val="none" w:sz="0" w:space="0" w:color="auto"/>
      </w:divBdr>
      <w:divsChild>
        <w:div w:id="137307290">
          <w:marLeft w:val="0"/>
          <w:marRight w:val="0"/>
          <w:marTop w:val="0"/>
          <w:marBottom w:val="0"/>
          <w:divBdr>
            <w:top w:val="none" w:sz="0" w:space="0" w:color="auto"/>
            <w:left w:val="none" w:sz="0" w:space="0" w:color="auto"/>
            <w:bottom w:val="none" w:sz="0" w:space="0" w:color="auto"/>
            <w:right w:val="none" w:sz="0" w:space="0" w:color="auto"/>
          </w:divBdr>
        </w:div>
        <w:div w:id="548956039">
          <w:marLeft w:val="0"/>
          <w:marRight w:val="0"/>
          <w:marTop w:val="0"/>
          <w:marBottom w:val="0"/>
          <w:divBdr>
            <w:top w:val="none" w:sz="0" w:space="0" w:color="auto"/>
            <w:left w:val="none" w:sz="0" w:space="0" w:color="auto"/>
            <w:bottom w:val="none" w:sz="0" w:space="0" w:color="auto"/>
            <w:right w:val="none" w:sz="0" w:space="0" w:color="auto"/>
          </w:divBdr>
        </w:div>
        <w:div w:id="899093376">
          <w:marLeft w:val="0"/>
          <w:marRight w:val="0"/>
          <w:marTop w:val="0"/>
          <w:marBottom w:val="0"/>
          <w:divBdr>
            <w:top w:val="none" w:sz="0" w:space="0" w:color="auto"/>
            <w:left w:val="none" w:sz="0" w:space="0" w:color="auto"/>
            <w:bottom w:val="none" w:sz="0" w:space="0" w:color="auto"/>
            <w:right w:val="none" w:sz="0" w:space="0" w:color="auto"/>
          </w:divBdr>
        </w:div>
        <w:div w:id="1658918130">
          <w:marLeft w:val="0"/>
          <w:marRight w:val="0"/>
          <w:marTop w:val="0"/>
          <w:marBottom w:val="0"/>
          <w:divBdr>
            <w:top w:val="none" w:sz="0" w:space="0" w:color="auto"/>
            <w:left w:val="none" w:sz="0" w:space="0" w:color="auto"/>
            <w:bottom w:val="none" w:sz="0" w:space="0" w:color="auto"/>
            <w:right w:val="none" w:sz="0" w:space="0" w:color="auto"/>
          </w:divBdr>
        </w:div>
      </w:divsChild>
    </w:div>
    <w:div w:id="1127358466">
      <w:bodyDiv w:val="1"/>
      <w:marLeft w:val="0"/>
      <w:marRight w:val="0"/>
      <w:marTop w:val="0"/>
      <w:marBottom w:val="0"/>
      <w:divBdr>
        <w:top w:val="none" w:sz="0" w:space="0" w:color="auto"/>
        <w:left w:val="none" w:sz="0" w:space="0" w:color="auto"/>
        <w:bottom w:val="none" w:sz="0" w:space="0" w:color="auto"/>
        <w:right w:val="none" w:sz="0" w:space="0" w:color="auto"/>
      </w:divBdr>
      <w:divsChild>
        <w:div w:id="496700168">
          <w:marLeft w:val="0"/>
          <w:marRight w:val="0"/>
          <w:marTop w:val="0"/>
          <w:marBottom w:val="0"/>
          <w:divBdr>
            <w:top w:val="none" w:sz="0" w:space="0" w:color="auto"/>
            <w:left w:val="none" w:sz="0" w:space="0" w:color="auto"/>
            <w:bottom w:val="none" w:sz="0" w:space="0" w:color="auto"/>
            <w:right w:val="none" w:sz="0" w:space="0" w:color="auto"/>
          </w:divBdr>
        </w:div>
        <w:div w:id="650528365">
          <w:marLeft w:val="0"/>
          <w:marRight w:val="0"/>
          <w:marTop w:val="0"/>
          <w:marBottom w:val="0"/>
          <w:divBdr>
            <w:top w:val="none" w:sz="0" w:space="0" w:color="auto"/>
            <w:left w:val="none" w:sz="0" w:space="0" w:color="auto"/>
            <w:bottom w:val="none" w:sz="0" w:space="0" w:color="auto"/>
            <w:right w:val="none" w:sz="0" w:space="0" w:color="auto"/>
          </w:divBdr>
        </w:div>
        <w:div w:id="767504847">
          <w:marLeft w:val="0"/>
          <w:marRight w:val="0"/>
          <w:marTop w:val="0"/>
          <w:marBottom w:val="0"/>
          <w:divBdr>
            <w:top w:val="none" w:sz="0" w:space="0" w:color="auto"/>
            <w:left w:val="none" w:sz="0" w:space="0" w:color="auto"/>
            <w:bottom w:val="none" w:sz="0" w:space="0" w:color="auto"/>
            <w:right w:val="none" w:sz="0" w:space="0" w:color="auto"/>
          </w:divBdr>
        </w:div>
        <w:div w:id="1161117201">
          <w:marLeft w:val="0"/>
          <w:marRight w:val="0"/>
          <w:marTop w:val="0"/>
          <w:marBottom w:val="0"/>
          <w:divBdr>
            <w:top w:val="none" w:sz="0" w:space="0" w:color="auto"/>
            <w:left w:val="none" w:sz="0" w:space="0" w:color="auto"/>
            <w:bottom w:val="none" w:sz="0" w:space="0" w:color="auto"/>
            <w:right w:val="none" w:sz="0" w:space="0" w:color="auto"/>
          </w:divBdr>
        </w:div>
        <w:div w:id="1770277724">
          <w:marLeft w:val="0"/>
          <w:marRight w:val="0"/>
          <w:marTop w:val="0"/>
          <w:marBottom w:val="0"/>
          <w:divBdr>
            <w:top w:val="none" w:sz="0" w:space="0" w:color="auto"/>
            <w:left w:val="none" w:sz="0" w:space="0" w:color="auto"/>
            <w:bottom w:val="none" w:sz="0" w:space="0" w:color="auto"/>
            <w:right w:val="none" w:sz="0" w:space="0" w:color="auto"/>
          </w:divBdr>
        </w:div>
        <w:div w:id="1793666373">
          <w:marLeft w:val="0"/>
          <w:marRight w:val="0"/>
          <w:marTop w:val="0"/>
          <w:marBottom w:val="0"/>
          <w:divBdr>
            <w:top w:val="none" w:sz="0" w:space="0" w:color="auto"/>
            <w:left w:val="none" w:sz="0" w:space="0" w:color="auto"/>
            <w:bottom w:val="none" w:sz="0" w:space="0" w:color="auto"/>
            <w:right w:val="none" w:sz="0" w:space="0" w:color="auto"/>
          </w:divBdr>
        </w:div>
        <w:div w:id="1918395178">
          <w:marLeft w:val="0"/>
          <w:marRight w:val="0"/>
          <w:marTop w:val="0"/>
          <w:marBottom w:val="0"/>
          <w:divBdr>
            <w:top w:val="none" w:sz="0" w:space="0" w:color="auto"/>
            <w:left w:val="none" w:sz="0" w:space="0" w:color="auto"/>
            <w:bottom w:val="none" w:sz="0" w:space="0" w:color="auto"/>
            <w:right w:val="none" w:sz="0" w:space="0" w:color="auto"/>
          </w:divBdr>
        </w:div>
      </w:divsChild>
    </w:div>
    <w:div w:id="1137991658">
      <w:bodyDiv w:val="1"/>
      <w:marLeft w:val="0"/>
      <w:marRight w:val="0"/>
      <w:marTop w:val="0"/>
      <w:marBottom w:val="0"/>
      <w:divBdr>
        <w:top w:val="none" w:sz="0" w:space="0" w:color="auto"/>
        <w:left w:val="none" w:sz="0" w:space="0" w:color="auto"/>
        <w:bottom w:val="none" w:sz="0" w:space="0" w:color="auto"/>
        <w:right w:val="none" w:sz="0" w:space="0" w:color="auto"/>
      </w:divBdr>
      <w:divsChild>
        <w:div w:id="107429200">
          <w:marLeft w:val="0"/>
          <w:marRight w:val="0"/>
          <w:marTop w:val="0"/>
          <w:marBottom w:val="0"/>
          <w:divBdr>
            <w:top w:val="none" w:sz="0" w:space="0" w:color="auto"/>
            <w:left w:val="none" w:sz="0" w:space="0" w:color="auto"/>
            <w:bottom w:val="none" w:sz="0" w:space="0" w:color="auto"/>
            <w:right w:val="none" w:sz="0" w:space="0" w:color="auto"/>
          </w:divBdr>
        </w:div>
        <w:div w:id="394396258">
          <w:marLeft w:val="0"/>
          <w:marRight w:val="0"/>
          <w:marTop w:val="0"/>
          <w:marBottom w:val="0"/>
          <w:divBdr>
            <w:top w:val="none" w:sz="0" w:space="0" w:color="auto"/>
            <w:left w:val="none" w:sz="0" w:space="0" w:color="auto"/>
            <w:bottom w:val="none" w:sz="0" w:space="0" w:color="auto"/>
            <w:right w:val="none" w:sz="0" w:space="0" w:color="auto"/>
          </w:divBdr>
        </w:div>
        <w:div w:id="933324572">
          <w:marLeft w:val="0"/>
          <w:marRight w:val="0"/>
          <w:marTop w:val="0"/>
          <w:marBottom w:val="0"/>
          <w:divBdr>
            <w:top w:val="none" w:sz="0" w:space="0" w:color="auto"/>
            <w:left w:val="none" w:sz="0" w:space="0" w:color="auto"/>
            <w:bottom w:val="none" w:sz="0" w:space="0" w:color="auto"/>
            <w:right w:val="none" w:sz="0" w:space="0" w:color="auto"/>
          </w:divBdr>
        </w:div>
        <w:div w:id="1102605197">
          <w:marLeft w:val="0"/>
          <w:marRight w:val="0"/>
          <w:marTop w:val="0"/>
          <w:marBottom w:val="0"/>
          <w:divBdr>
            <w:top w:val="none" w:sz="0" w:space="0" w:color="auto"/>
            <w:left w:val="none" w:sz="0" w:space="0" w:color="auto"/>
            <w:bottom w:val="none" w:sz="0" w:space="0" w:color="auto"/>
            <w:right w:val="none" w:sz="0" w:space="0" w:color="auto"/>
          </w:divBdr>
        </w:div>
        <w:div w:id="1192916463">
          <w:marLeft w:val="0"/>
          <w:marRight w:val="0"/>
          <w:marTop w:val="0"/>
          <w:marBottom w:val="0"/>
          <w:divBdr>
            <w:top w:val="none" w:sz="0" w:space="0" w:color="auto"/>
            <w:left w:val="none" w:sz="0" w:space="0" w:color="auto"/>
            <w:bottom w:val="none" w:sz="0" w:space="0" w:color="auto"/>
            <w:right w:val="none" w:sz="0" w:space="0" w:color="auto"/>
          </w:divBdr>
        </w:div>
        <w:div w:id="1653484826">
          <w:marLeft w:val="0"/>
          <w:marRight w:val="0"/>
          <w:marTop w:val="0"/>
          <w:marBottom w:val="0"/>
          <w:divBdr>
            <w:top w:val="none" w:sz="0" w:space="0" w:color="auto"/>
            <w:left w:val="none" w:sz="0" w:space="0" w:color="auto"/>
            <w:bottom w:val="none" w:sz="0" w:space="0" w:color="auto"/>
            <w:right w:val="none" w:sz="0" w:space="0" w:color="auto"/>
          </w:divBdr>
        </w:div>
      </w:divsChild>
    </w:div>
    <w:div w:id="1140923608">
      <w:bodyDiv w:val="1"/>
      <w:marLeft w:val="0"/>
      <w:marRight w:val="0"/>
      <w:marTop w:val="0"/>
      <w:marBottom w:val="0"/>
      <w:divBdr>
        <w:top w:val="none" w:sz="0" w:space="0" w:color="auto"/>
        <w:left w:val="none" w:sz="0" w:space="0" w:color="auto"/>
        <w:bottom w:val="none" w:sz="0" w:space="0" w:color="auto"/>
        <w:right w:val="none" w:sz="0" w:space="0" w:color="auto"/>
      </w:divBdr>
      <w:divsChild>
        <w:div w:id="950091652">
          <w:marLeft w:val="0"/>
          <w:marRight w:val="0"/>
          <w:marTop w:val="0"/>
          <w:marBottom w:val="0"/>
          <w:divBdr>
            <w:top w:val="none" w:sz="0" w:space="0" w:color="auto"/>
            <w:left w:val="none" w:sz="0" w:space="0" w:color="auto"/>
            <w:bottom w:val="none" w:sz="0" w:space="0" w:color="auto"/>
            <w:right w:val="none" w:sz="0" w:space="0" w:color="auto"/>
          </w:divBdr>
        </w:div>
        <w:div w:id="996349959">
          <w:marLeft w:val="0"/>
          <w:marRight w:val="0"/>
          <w:marTop w:val="0"/>
          <w:marBottom w:val="0"/>
          <w:divBdr>
            <w:top w:val="none" w:sz="0" w:space="0" w:color="auto"/>
            <w:left w:val="none" w:sz="0" w:space="0" w:color="auto"/>
            <w:bottom w:val="none" w:sz="0" w:space="0" w:color="auto"/>
            <w:right w:val="none" w:sz="0" w:space="0" w:color="auto"/>
          </w:divBdr>
        </w:div>
        <w:div w:id="1666863799">
          <w:marLeft w:val="0"/>
          <w:marRight w:val="0"/>
          <w:marTop w:val="0"/>
          <w:marBottom w:val="0"/>
          <w:divBdr>
            <w:top w:val="none" w:sz="0" w:space="0" w:color="auto"/>
            <w:left w:val="none" w:sz="0" w:space="0" w:color="auto"/>
            <w:bottom w:val="none" w:sz="0" w:space="0" w:color="auto"/>
            <w:right w:val="none" w:sz="0" w:space="0" w:color="auto"/>
          </w:divBdr>
        </w:div>
      </w:divsChild>
    </w:div>
    <w:div w:id="1144153328">
      <w:bodyDiv w:val="1"/>
      <w:marLeft w:val="0"/>
      <w:marRight w:val="0"/>
      <w:marTop w:val="0"/>
      <w:marBottom w:val="0"/>
      <w:divBdr>
        <w:top w:val="none" w:sz="0" w:space="0" w:color="auto"/>
        <w:left w:val="none" w:sz="0" w:space="0" w:color="auto"/>
        <w:bottom w:val="none" w:sz="0" w:space="0" w:color="auto"/>
        <w:right w:val="none" w:sz="0" w:space="0" w:color="auto"/>
      </w:divBdr>
      <w:divsChild>
        <w:div w:id="49227904">
          <w:marLeft w:val="0"/>
          <w:marRight w:val="0"/>
          <w:marTop w:val="0"/>
          <w:marBottom w:val="0"/>
          <w:divBdr>
            <w:top w:val="none" w:sz="0" w:space="0" w:color="auto"/>
            <w:left w:val="none" w:sz="0" w:space="0" w:color="auto"/>
            <w:bottom w:val="none" w:sz="0" w:space="0" w:color="auto"/>
            <w:right w:val="none" w:sz="0" w:space="0" w:color="auto"/>
          </w:divBdr>
        </w:div>
        <w:div w:id="335501512">
          <w:marLeft w:val="0"/>
          <w:marRight w:val="0"/>
          <w:marTop w:val="0"/>
          <w:marBottom w:val="0"/>
          <w:divBdr>
            <w:top w:val="none" w:sz="0" w:space="0" w:color="auto"/>
            <w:left w:val="none" w:sz="0" w:space="0" w:color="auto"/>
            <w:bottom w:val="none" w:sz="0" w:space="0" w:color="auto"/>
            <w:right w:val="none" w:sz="0" w:space="0" w:color="auto"/>
          </w:divBdr>
        </w:div>
        <w:div w:id="395326135">
          <w:marLeft w:val="0"/>
          <w:marRight w:val="0"/>
          <w:marTop w:val="0"/>
          <w:marBottom w:val="0"/>
          <w:divBdr>
            <w:top w:val="none" w:sz="0" w:space="0" w:color="auto"/>
            <w:left w:val="none" w:sz="0" w:space="0" w:color="auto"/>
            <w:bottom w:val="none" w:sz="0" w:space="0" w:color="auto"/>
            <w:right w:val="none" w:sz="0" w:space="0" w:color="auto"/>
          </w:divBdr>
        </w:div>
        <w:div w:id="463886278">
          <w:marLeft w:val="0"/>
          <w:marRight w:val="0"/>
          <w:marTop w:val="0"/>
          <w:marBottom w:val="0"/>
          <w:divBdr>
            <w:top w:val="none" w:sz="0" w:space="0" w:color="auto"/>
            <w:left w:val="none" w:sz="0" w:space="0" w:color="auto"/>
            <w:bottom w:val="none" w:sz="0" w:space="0" w:color="auto"/>
            <w:right w:val="none" w:sz="0" w:space="0" w:color="auto"/>
          </w:divBdr>
        </w:div>
        <w:div w:id="672032467">
          <w:marLeft w:val="0"/>
          <w:marRight w:val="0"/>
          <w:marTop w:val="0"/>
          <w:marBottom w:val="0"/>
          <w:divBdr>
            <w:top w:val="none" w:sz="0" w:space="0" w:color="auto"/>
            <w:left w:val="none" w:sz="0" w:space="0" w:color="auto"/>
            <w:bottom w:val="none" w:sz="0" w:space="0" w:color="auto"/>
            <w:right w:val="none" w:sz="0" w:space="0" w:color="auto"/>
          </w:divBdr>
        </w:div>
        <w:div w:id="687220097">
          <w:marLeft w:val="0"/>
          <w:marRight w:val="0"/>
          <w:marTop w:val="0"/>
          <w:marBottom w:val="0"/>
          <w:divBdr>
            <w:top w:val="none" w:sz="0" w:space="0" w:color="auto"/>
            <w:left w:val="none" w:sz="0" w:space="0" w:color="auto"/>
            <w:bottom w:val="none" w:sz="0" w:space="0" w:color="auto"/>
            <w:right w:val="none" w:sz="0" w:space="0" w:color="auto"/>
          </w:divBdr>
        </w:div>
        <w:div w:id="758522197">
          <w:marLeft w:val="0"/>
          <w:marRight w:val="0"/>
          <w:marTop w:val="0"/>
          <w:marBottom w:val="0"/>
          <w:divBdr>
            <w:top w:val="none" w:sz="0" w:space="0" w:color="auto"/>
            <w:left w:val="none" w:sz="0" w:space="0" w:color="auto"/>
            <w:bottom w:val="none" w:sz="0" w:space="0" w:color="auto"/>
            <w:right w:val="none" w:sz="0" w:space="0" w:color="auto"/>
          </w:divBdr>
        </w:div>
        <w:div w:id="1011682136">
          <w:marLeft w:val="0"/>
          <w:marRight w:val="0"/>
          <w:marTop w:val="0"/>
          <w:marBottom w:val="0"/>
          <w:divBdr>
            <w:top w:val="none" w:sz="0" w:space="0" w:color="auto"/>
            <w:left w:val="none" w:sz="0" w:space="0" w:color="auto"/>
            <w:bottom w:val="none" w:sz="0" w:space="0" w:color="auto"/>
            <w:right w:val="none" w:sz="0" w:space="0" w:color="auto"/>
          </w:divBdr>
        </w:div>
        <w:div w:id="1251164214">
          <w:marLeft w:val="0"/>
          <w:marRight w:val="0"/>
          <w:marTop w:val="0"/>
          <w:marBottom w:val="0"/>
          <w:divBdr>
            <w:top w:val="none" w:sz="0" w:space="0" w:color="auto"/>
            <w:left w:val="none" w:sz="0" w:space="0" w:color="auto"/>
            <w:bottom w:val="none" w:sz="0" w:space="0" w:color="auto"/>
            <w:right w:val="none" w:sz="0" w:space="0" w:color="auto"/>
          </w:divBdr>
        </w:div>
        <w:div w:id="1471556302">
          <w:marLeft w:val="0"/>
          <w:marRight w:val="0"/>
          <w:marTop w:val="0"/>
          <w:marBottom w:val="0"/>
          <w:divBdr>
            <w:top w:val="none" w:sz="0" w:space="0" w:color="auto"/>
            <w:left w:val="none" w:sz="0" w:space="0" w:color="auto"/>
            <w:bottom w:val="none" w:sz="0" w:space="0" w:color="auto"/>
            <w:right w:val="none" w:sz="0" w:space="0" w:color="auto"/>
          </w:divBdr>
        </w:div>
        <w:div w:id="1484547280">
          <w:marLeft w:val="0"/>
          <w:marRight w:val="0"/>
          <w:marTop w:val="0"/>
          <w:marBottom w:val="0"/>
          <w:divBdr>
            <w:top w:val="none" w:sz="0" w:space="0" w:color="auto"/>
            <w:left w:val="none" w:sz="0" w:space="0" w:color="auto"/>
            <w:bottom w:val="none" w:sz="0" w:space="0" w:color="auto"/>
            <w:right w:val="none" w:sz="0" w:space="0" w:color="auto"/>
          </w:divBdr>
        </w:div>
        <w:div w:id="1563521723">
          <w:marLeft w:val="0"/>
          <w:marRight w:val="0"/>
          <w:marTop w:val="0"/>
          <w:marBottom w:val="0"/>
          <w:divBdr>
            <w:top w:val="none" w:sz="0" w:space="0" w:color="auto"/>
            <w:left w:val="none" w:sz="0" w:space="0" w:color="auto"/>
            <w:bottom w:val="none" w:sz="0" w:space="0" w:color="auto"/>
            <w:right w:val="none" w:sz="0" w:space="0" w:color="auto"/>
          </w:divBdr>
        </w:div>
        <w:div w:id="1720860013">
          <w:marLeft w:val="0"/>
          <w:marRight w:val="0"/>
          <w:marTop w:val="0"/>
          <w:marBottom w:val="0"/>
          <w:divBdr>
            <w:top w:val="none" w:sz="0" w:space="0" w:color="auto"/>
            <w:left w:val="none" w:sz="0" w:space="0" w:color="auto"/>
            <w:bottom w:val="none" w:sz="0" w:space="0" w:color="auto"/>
            <w:right w:val="none" w:sz="0" w:space="0" w:color="auto"/>
          </w:divBdr>
        </w:div>
        <w:div w:id="1773670607">
          <w:marLeft w:val="0"/>
          <w:marRight w:val="0"/>
          <w:marTop w:val="0"/>
          <w:marBottom w:val="0"/>
          <w:divBdr>
            <w:top w:val="none" w:sz="0" w:space="0" w:color="auto"/>
            <w:left w:val="none" w:sz="0" w:space="0" w:color="auto"/>
            <w:bottom w:val="none" w:sz="0" w:space="0" w:color="auto"/>
            <w:right w:val="none" w:sz="0" w:space="0" w:color="auto"/>
          </w:divBdr>
        </w:div>
        <w:div w:id="1790781022">
          <w:marLeft w:val="0"/>
          <w:marRight w:val="0"/>
          <w:marTop w:val="0"/>
          <w:marBottom w:val="0"/>
          <w:divBdr>
            <w:top w:val="none" w:sz="0" w:space="0" w:color="auto"/>
            <w:left w:val="none" w:sz="0" w:space="0" w:color="auto"/>
            <w:bottom w:val="none" w:sz="0" w:space="0" w:color="auto"/>
            <w:right w:val="none" w:sz="0" w:space="0" w:color="auto"/>
          </w:divBdr>
        </w:div>
        <w:div w:id="1936354711">
          <w:marLeft w:val="0"/>
          <w:marRight w:val="0"/>
          <w:marTop w:val="0"/>
          <w:marBottom w:val="0"/>
          <w:divBdr>
            <w:top w:val="none" w:sz="0" w:space="0" w:color="auto"/>
            <w:left w:val="none" w:sz="0" w:space="0" w:color="auto"/>
            <w:bottom w:val="none" w:sz="0" w:space="0" w:color="auto"/>
            <w:right w:val="none" w:sz="0" w:space="0" w:color="auto"/>
          </w:divBdr>
        </w:div>
      </w:divsChild>
    </w:div>
    <w:div w:id="1200121469">
      <w:bodyDiv w:val="1"/>
      <w:marLeft w:val="0"/>
      <w:marRight w:val="0"/>
      <w:marTop w:val="0"/>
      <w:marBottom w:val="0"/>
      <w:divBdr>
        <w:top w:val="none" w:sz="0" w:space="0" w:color="auto"/>
        <w:left w:val="none" w:sz="0" w:space="0" w:color="auto"/>
        <w:bottom w:val="none" w:sz="0" w:space="0" w:color="auto"/>
        <w:right w:val="none" w:sz="0" w:space="0" w:color="auto"/>
      </w:divBdr>
      <w:divsChild>
        <w:div w:id="259333126">
          <w:marLeft w:val="0"/>
          <w:marRight w:val="0"/>
          <w:marTop w:val="0"/>
          <w:marBottom w:val="0"/>
          <w:divBdr>
            <w:top w:val="none" w:sz="0" w:space="0" w:color="auto"/>
            <w:left w:val="none" w:sz="0" w:space="0" w:color="auto"/>
            <w:bottom w:val="none" w:sz="0" w:space="0" w:color="auto"/>
            <w:right w:val="none" w:sz="0" w:space="0" w:color="auto"/>
          </w:divBdr>
        </w:div>
        <w:div w:id="314728548">
          <w:marLeft w:val="0"/>
          <w:marRight w:val="0"/>
          <w:marTop w:val="0"/>
          <w:marBottom w:val="0"/>
          <w:divBdr>
            <w:top w:val="none" w:sz="0" w:space="0" w:color="auto"/>
            <w:left w:val="none" w:sz="0" w:space="0" w:color="auto"/>
            <w:bottom w:val="none" w:sz="0" w:space="0" w:color="auto"/>
            <w:right w:val="none" w:sz="0" w:space="0" w:color="auto"/>
          </w:divBdr>
        </w:div>
        <w:div w:id="891845549">
          <w:marLeft w:val="0"/>
          <w:marRight w:val="0"/>
          <w:marTop w:val="0"/>
          <w:marBottom w:val="0"/>
          <w:divBdr>
            <w:top w:val="none" w:sz="0" w:space="0" w:color="auto"/>
            <w:left w:val="none" w:sz="0" w:space="0" w:color="auto"/>
            <w:bottom w:val="none" w:sz="0" w:space="0" w:color="auto"/>
            <w:right w:val="none" w:sz="0" w:space="0" w:color="auto"/>
          </w:divBdr>
        </w:div>
        <w:div w:id="1338265617">
          <w:marLeft w:val="0"/>
          <w:marRight w:val="0"/>
          <w:marTop w:val="0"/>
          <w:marBottom w:val="0"/>
          <w:divBdr>
            <w:top w:val="none" w:sz="0" w:space="0" w:color="auto"/>
            <w:left w:val="none" w:sz="0" w:space="0" w:color="auto"/>
            <w:bottom w:val="none" w:sz="0" w:space="0" w:color="auto"/>
            <w:right w:val="none" w:sz="0" w:space="0" w:color="auto"/>
          </w:divBdr>
        </w:div>
        <w:div w:id="1374311212">
          <w:marLeft w:val="0"/>
          <w:marRight w:val="0"/>
          <w:marTop w:val="0"/>
          <w:marBottom w:val="0"/>
          <w:divBdr>
            <w:top w:val="none" w:sz="0" w:space="0" w:color="auto"/>
            <w:left w:val="none" w:sz="0" w:space="0" w:color="auto"/>
            <w:bottom w:val="none" w:sz="0" w:space="0" w:color="auto"/>
            <w:right w:val="none" w:sz="0" w:space="0" w:color="auto"/>
          </w:divBdr>
        </w:div>
        <w:div w:id="1691880262">
          <w:marLeft w:val="0"/>
          <w:marRight w:val="0"/>
          <w:marTop w:val="0"/>
          <w:marBottom w:val="0"/>
          <w:divBdr>
            <w:top w:val="none" w:sz="0" w:space="0" w:color="auto"/>
            <w:left w:val="none" w:sz="0" w:space="0" w:color="auto"/>
            <w:bottom w:val="none" w:sz="0" w:space="0" w:color="auto"/>
            <w:right w:val="none" w:sz="0" w:space="0" w:color="auto"/>
          </w:divBdr>
        </w:div>
        <w:div w:id="1761222460">
          <w:marLeft w:val="0"/>
          <w:marRight w:val="0"/>
          <w:marTop w:val="0"/>
          <w:marBottom w:val="0"/>
          <w:divBdr>
            <w:top w:val="none" w:sz="0" w:space="0" w:color="auto"/>
            <w:left w:val="none" w:sz="0" w:space="0" w:color="auto"/>
            <w:bottom w:val="none" w:sz="0" w:space="0" w:color="auto"/>
            <w:right w:val="none" w:sz="0" w:space="0" w:color="auto"/>
          </w:divBdr>
        </w:div>
      </w:divsChild>
    </w:div>
    <w:div w:id="1212618197">
      <w:bodyDiv w:val="1"/>
      <w:marLeft w:val="0"/>
      <w:marRight w:val="0"/>
      <w:marTop w:val="0"/>
      <w:marBottom w:val="0"/>
      <w:divBdr>
        <w:top w:val="none" w:sz="0" w:space="0" w:color="auto"/>
        <w:left w:val="none" w:sz="0" w:space="0" w:color="auto"/>
        <w:bottom w:val="none" w:sz="0" w:space="0" w:color="auto"/>
        <w:right w:val="none" w:sz="0" w:space="0" w:color="auto"/>
      </w:divBdr>
      <w:divsChild>
        <w:div w:id="1217085610">
          <w:marLeft w:val="0"/>
          <w:marRight w:val="0"/>
          <w:marTop w:val="0"/>
          <w:marBottom w:val="0"/>
          <w:divBdr>
            <w:top w:val="none" w:sz="0" w:space="0" w:color="auto"/>
            <w:left w:val="none" w:sz="0" w:space="0" w:color="auto"/>
            <w:bottom w:val="none" w:sz="0" w:space="0" w:color="auto"/>
            <w:right w:val="none" w:sz="0" w:space="0" w:color="auto"/>
          </w:divBdr>
        </w:div>
        <w:div w:id="1251425363">
          <w:marLeft w:val="0"/>
          <w:marRight w:val="0"/>
          <w:marTop w:val="0"/>
          <w:marBottom w:val="0"/>
          <w:divBdr>
            <w:top w:val="none" w:sz="0" w:space="0" w:color="auto"/>
            <w:left w:val="none" w:sz="0" w:space="0" w:color="auto"/>
            <w:bottom w:val="none" w:sz="0" w:space="0" w:color="auto"/>
            <w:right w:val="none" w:sz="0" w:space="0" w:color="auto"/>
          </w:divBdr>
        </w:div>
      </w:divsChild>
    </w:div>
    <w:div w:id="1238980218">
      <w:bodyDiv w:val="1"/>
      <w:marLeft w:val="0"/>
      <w:marRight w:val="0"/>
      <w:marTop w:val="0"/>
      <w:marBottom w:val="0"/>
      <w:divBdr>
        <w:top w:val="none" w:sz="0" w:space="0" w:color="auto"/>
        <w:left w:val="none" w:sz="0" w:space="0" w:color="auto"/>
        <w:bottom w:val="none" w:sz="0" w:space="0" w:color="auto"/>
        <w:right w:val="none" w:sz="0" w:space="0" w:color="auto"/>
      </w:divBdr>
      <w:divsChild>
        <w:div w:id="344091055">
          <w:marLeft w:val="0"/>
          <w:marRight w:val="0"/>
          <w:marTop w:val="0"/>
          <w:marBottom w:val="0"/>
          <w:divBdr>
            <w:top w:val="none" w:sz="0" w:space="0" w:color="auto"/>
            <w:left w:val="none" w:sz="0" w:space="0" w:color="auto"/>
            <w:bottom w:val="none" w:sz="0" w:space="0" w:color="auto"/>
            <w:right w:val="none" w:sz="0" w:space="0" w:color="auto"/>
          </w:divBdr>
        </w:div>
        <w:div w:id="556598128">
          <w:marLeft w:val="0"/>
          <w:marRight w:val="0"/>
          <w:marTop w:val="0"/>
          <w:marBottom w:val="0"/>
          <w:divBdr>
            <w:top w:val="none" w:sz="0" w:space="0" w:color="auto"/>
            <w:left w:val="none" w:sz="0" w:space="0" w:color="auto"/>
            <w:bottom w:val="none" w:sz="0" w:space="0" w:color="auto"/>
            <w:right w:val="none" w:sz="0" w:space="0" w:color="auto"/>
          </w:divBdr>
        </w:div>
        <w:div w:id="887767613">
          <w:marLeft w:val="0"/>
          <w:marRight w:val="0"/>
          <w:marTop w:val="0"/>
          <w:marBottom w:val="0"/>
          <w:divBdr>
            <w:top w:val="none" w:sz="0" w:space="0" w:color="auto"/>
            <w:left w:val="none" w:sz="0" w:space="0" w:color="auto"/>
            <w:bottom w:val="none" w:sz="0" w:space="0" w:color="auto"/>
            <w:right w:val="none" w:sz="0" w:space="0" w:color="auto"/>
          </w:divBdr>
        </w:div>
        <w:div w:id="1000809369">
          <w:marLeft w:val="0"/>
          <w:marRight w:val="0"/>
          <w:marTop w:val="0"/>
          <w:marBottom w:val="0"/>
          <w:divBdr>
            <w:top w:val="none" w:sz="0" w:space="0" w:color="auto"/>
            <w:left w:val="none" w:sz="0" w:space="0" w:color="auto"/>
            <w:bottom w:val="none" w:sz="0" w:space="0" w:color="auto"/>
            <w:right w:val="none" w:sz="0" w:space="0" w:color="auto"/>
          </w:divBdr>
        </w:div>
        <w:div w:id="1307859491">
          <w:marLeft w:val="0"/>
          <w:marRight w:val="0"/>
          <w:marTop w:val="0"/>
          <w:marBottom w:val="0"/>
          <w:divBdr>
            <w:top w:val="none" w:sz="0" w:space="0" w:color="auto"/>
            <w:left w:val="none" w:sz="0" w:space="0" w:color="auto"/>
            <w:bottom w:val="none" w:sz="0" w:space="0" w:color="auto"/>
            <w:right w:val="none" w:sz="0" w:space="0" w:color="auto"/>
          </w:divBdr>
        </w:div>
        <w:div w:id="1812362188">
          <w:marLeft w:val="0"/>
          <w:marRight w:val="0"/>
          <w:marTop w:val="0"/>
          <w:marBottom w:val="0"/>
          <w:divBdr>
            <w:top w:val="none" w:sz="0" w:space="0" w:color="auto"/>
            <w:left w:val="none" w:sz="0" w:space="0" w:color="auto"/>
            <w:bottom w:val="none" w:sz="0" w:space="0" w:color="auto"/>
            <w:right w:val="none" w:sz="0" w:space="0" w:color="auto"/>
          </w:divBdr>
        </w:div>
        <w:div w:id="1991983076">
          <w:marLeft w:val="0"/>
          <w:marRight w:val="0"/>
          <w:marTop w:val="0"/>
          <w:marBottom w:val="0"/>
          <w:divBdr>
            <w:top w:val="none" w:sz="0" w:space="0" w:color="auto"/>
            <w:left w:val="none" w:sz="0" w:space="0" w:color="auto"/>
            <w:bottom w:val="none" w:sz="0" w:space="0" w:color="auto"/>
            <w:right w:val="none" w:sz="0" w:space="0" w:color="auto"/>
          </w:divBdr>
        </w:div>
        <w:div w:id="2051565428">
          <w:marLeft w:val="0"/>
          <w:marRight w:val="0"/>
          <w:marTop w:val="0"/>
          <w:marBottom w:val="0"/>
          <w:divBdr>
            <w:top w:val="none" w:sz="0" w:space="0" w:color="auto"/>
            <w:left w:val="none" w:sz="0" w:space="0" w:color="auto"/>
            <w:bottom w:val="none" w:sz="0" w:space="0" w:color="auto"/>
            <w:right w:val="none" w:sz="0" w:space="0" w:color="auto"/>
          </w:divBdr>
        </w:div>
        <w:div w:id="2081636681">
          <w:marLeft w:val="0"/>
          <w:marRight w:val="0"/>
          <w:marTop w:val="0"/>
          <w:marBottom w:val="0"/>
          <w:divBdr>
            <w:top w:val="none" w:sz="0" w:space="0" w:color="auto"/>
            <w:left w:val="none" w:sz="0" w:space="0" w:color="auto"/>
            <w:bottom w:val="none" w:sz="0" w:space="0" w:color="auto"/>
            <w:right w:val="none" w:sz="0" w:space="0" w:color="auto"/>
          </w:divBdr>
        </w:div>
      </w:divsChild>
    </w:div>
    <w:div w:id="1244144836">
      <w:bodyDiv w:val="1"/>
      <w:marLeft w:val="0"/>
      <w:marRight w:val="0"/>
      <w:marTop w:val="0"/>
      <w:marBottom w:val="0"/>
      <w:divBdr>
        <w:top w:val="none" w:sz="0" w:space="0" w:color="auto"/>
        <w:left w:val="none" w:sz="0" w:space="0" w:color="auto"/>
        <w:bottom w:val="none" w:sz="0" w:space="0" w:color="auto"/>
        <w:right w:val="none" w:sz="0" w:space="0" w:color="auto"/>
      </w:divBdr>
      <w:divsChild>
        <w:div w:id="1348021913">
          <w:marLeft w:val="0"/>
          <w:marRight w:val="0"/>
          <w:marTop w:val="0"/>
          <w:marBottom w:val="0"/>
          <w:divBdr>
            <w:top w:val="none" w:sz="0" w:space="0" w:color="auto"/>
            <w:left w:val="none" w:sz="0" w:space="0" w:color="auto"/>
            <w:bottom w:val="none" w:sz="0" w:space="0" w:color="auto"/>
            <w:right w:val="none" w:sz="0" w:space="0" w:color="auto"/>
          </w:divBdr>
        </w:div>
      </w:divsChild>
    </w:div>
    <w:div w:id="1248729078">
      <w:bodyDiv w:val="1"/>
      <w:marLeft w:val="0"/>
      <w:marRight w:val="0"/>
      <w:marTop w:val="0"/>
      <w:marBottom w:val="0"/>
      <w:divBdr>
        <w:top w:val="none" w:sz="0" w:space="0" w:color="auto"/>
        <w:left w:val="none" w:sz="0" w:space="0" w:color="auto"/>
        <w:bottom w:val="none" w:sz="0" w:space="0" w:color="auto"/>
        <w:right w:val="none" w:sz="0" w:space="0" w:color="auto"/>
      </w:divBdr>
      <w:divsChild>
        <w:div w:id="311452941">
          <w:marLeft w:val="0"/>
          <w:marRight w:val="0"/>
          <w:marTop w:val="0"/>
          <w:marBottom w:val="0"/>
          <w:divBdr>
            <w:top w:val="none" w:sz="0" w:space="0" w:color="auto"/>
            <w:left w:val="none" w:sz="0" w:space="0" w:color="auto"/>
            <w:bottom w:val="none" w:sz="0" w:space="0" w:color="auto"/>
            <w:right w:val="none" w:sz="0" w:space="0" w:color="auto"/>
          </w:divBdr>
        </w:div>
        <w:div w:id="613486553">
          <w:marLeft w:val="0"/>
          <w:marRight w:val="0"/>
          <w:marTop w:val="0"/>
          <w:marBottom w:val="0"/>
          <w:divBdr>
            <w:top w:val="none" w:sz="0" w:space="0" w:color="auto"/>
            <w:left w:val="none" w:sz="0" w:space="0" w:color="auto"/>
            <w:bottom w:val="none" w:sz="0" w:space="0" w:color="auto"/>
            <w:right w:val="none" w:sz="0" w:space="0" w:color="auto"/>
          </w:divBdr>
        </w:div>
        <w:div w:id="975716725">
          <w:marLeft w:val="0"/>
          <w:marRight w:val="0"/>
          <w:marTop w:val="0"/>
          <w:marBottom w:val="0"/>
          <w:divBdr>
            <w:top w:val="none" w:sz="0" w:space="0" w:color="auto"/>
            <w:left w:val="none" w:sz="0" w:space="0" w:color="auto"/>
            <w:bottom w:val="none" w:sz="0" w:space="0" w:color="auto"/>
            <w:right w:val="none" w:sz="0" w:space="0" w:color="auto"/>
          </w:divBdr>
        </w:div>
        <w:div w:id="1116289073">
          <w:marLeft w:val="0"/>
          <w:marRight w:val="0"/>
          <w:marTop w:val="0"/>
          <w:marBottom w:val="0"/>
          <w:divBdr>
            <w:top w:val="none" w:sz="0" w:space="0" w:color="auto"/>
            <w:left w:val="none" w:sz="0" w:space="0" w:color="auto"/>
            <w:bottom w:val="none" w:sz="0" w:space="0" w:color="auto"/>
            <w:right w:val="none" w:sz="0" w:space="0" w:color="auto"/>
          </w:divBdr>
        </w:div>
        <w:div w:id="1187208850">
          <w:marLeft w:val="0"/>
          <w:marRight w:val="0"/>
          <w:marTop w:val="0"/>
          <w:marBottom w:val="0"/>
          <w:divBdr>
            <w:top w:val="none" w:sz="0" w:space="0" w:color="auto"/>
            <w:left w:val="none" w:sz="0" w:space="0" w:color="auto"/>
            <w:bottom w:val="none" w:sz="0" w:space="0" w:color="auto"/>
            <w:right w:val="none" w:sz="0" w:space="0" w:color="auto"/>
          </w:divBdr>
        </w:div>
        <w:div w:id="1373261935">
          <w:marLeft w:val="0"/>
          <w:marRight w:val="0"/>
          <w:marTop w:val="0"/>
          <w:marBottom w:val="0"/>
          <w:divBdr>
            <w:top w:val="none" w:sz="0" w:space="0" w:color="auto"/>
            <w:left w:val="none" w:sz="0" w:space="0" w:color="auto"/>
            <w:bottom w:val="none" w:sz="0" w:space="0" w:color="auto"/>
            <w:right w:val="none" w:sz="0" w:space="0" w:color="auto"/>
          </w:divBdr>
        </w:div>
      </w:divsChild>
    </w:div>
    <w:div w:id="1264338932">
      <w:bodyDiv w:val="1"/>
      <w:marLeft w:val="0"/>
      <w:marRight w:val="0"/>
      <w:marTop w:val="0"/>
      <w:marBottom w:val="0"/>
      <w:divBdr>
        <w:top w:val="none" w:sz="0" w:space="0" w:color="auto"/>
        <w:left w:val="none" w:sz="0" w:space="0" w:color="auto"/>
        <w:bottom w:val="none" w:sz="0" w:space="0" w:color="auto"/>
        <w:right w:val="none" w:sz="0" w:space="0" w:color="auto"/>
      </w:divBdr>
    </w:div>
    <w:div w:id="1292398870">
      <w:bodyDiv w:val="1"/>
      <w:marLeft w:val="0"/>
      <w:marRight w:val="0"/>
      <w:marTop w:val="0"/>
      <w:marBottom w:val="0"/>
      <w:divBdr>
        <w:top w:val="none" w:sz="0" w:space="0" w:color="auto"/>
        <w:left w:val="none" w:sz="0" w:space="0" w:color="auto"/>
        <w:bottom w:val="none" w:sz="0" w:space="0" w:color="auto"/>
        <w:right w:val="none" w:sz="0" w:space="0" w:color="auto"/>
      </w:divBdr>
      <w:divsChild>
        <w:div w:id="290788422">
          <w:marLeft w:val="0"/>
          <w:marRight w:val="0"/>
          <w:marTop w:val="0"/>
          <w:marBottom w:val="0"/>
          <w:divBdr>
            <w:top w:val="none" w:sz="0" w:space="0" w:color="auto"/>
            <w:left w:val="none" w:sz="0" w:space="0" w:color="auto"/>
            <w:bottom w:val="none" w:sz="0" w:space="0" w:color="auto"/>
            <w:right w:val="none" w:sz="0" w:space="0" w:color="auto"/>
          </w:divBdr>
        </w:div>
        <w:div w:id="967517200">
          <w:marLeft w:val="0"/>
          <w:marRight w:val="0"/>
          <w:marTop w:val="0"/>
          <w:marBottom w:val="0"/>
          <w:divBdr>
            <w:top w:val="none" w:sz="0" w:space="0" w:color="auto"/>
            <w:left w:val="none" w:sz="0" w:space="0" w:color="auto"/>
            <w:bottom w:val="none" w:sz="0" w:space="0" w:color="auto"/>
            <w:right w:val="none" w:sz="0" w:space="0" w:color="auto"/>
          </w:divBdr>
        </w:div>
      </w:divsChild>
    </w:div>
    <w:div w:id="1318847292">
      <w:bodyDiv w:val="1"/>
      <w:marLeft w:val="0"/>
      <w:marRight w:val="0"/>
      <w:marTop w:val="0"/>
      <w:marBottom w:val="0"/>
      <w:divBdr>
        <w:top w:val="none" w:sz="0" w:space="0" w:color="auto"/>
        <w:left w:val="none" w:sz="0" w:space="0" w:color="auto"/>
        <w:bottom w:val="none" w:sz="0" w:space="0" w:color="auto"/>
        <w:right w:val="none" w:sz="0" w:space="0" w:color="auto"/>
      </w:divBdr>
      <w:divsChild>
        <w:div w:id="72357558">
          <w:marLeft w:val="0"/>
          <w:marRight w:val="0"/>
          <w:marTop w:val="0"/>
          <w:marBottom w:val="0"/>
          <w:divBdr>
            <w:top w:val="none" w:sz="0" w:space="0" w:color="auto"/>
            <w:left w:val="none" w:sz="0" w:space="0" w:color="auto"/>
            <w:bottom w:val="none" w:sz="0" w:space="0" w:color="auto"/>
            <w:right w:val="none" w:sz="0" w:space="0" w:color="auto"/>
          </w:divBdr>
        </w:div>
        <w:div w:id="92559686">
          <w:marLeft w:val="0"/>
          <w:marRight w:val="0"/>
          <w:marTop w:val="0"/>
          <w:marBottom w:val="0"/>
          <w:divBdr>
            <w:top w:val="none" w:sz="0" w:space="0" w:color="auto"/>
            <w:left w:val="none" w:sz="0" w:space="0" w:color="auto"/>
            <w:bottom w:val="none" w:sz="0" w:space="0" w:color="auto"/>
            <w:right w:val="none" w:sz="0" w:space="0" w:color="auto"/>
          </w:divBdr>
        </w:div>
        <w:div w:id="96601648">
          <w:marLeft w:val="0"/>
          <w:marRight w:val="0"/>
          <w:marTop w:val="0"/>
          <w:marBottom w:val="0"/>
          <w:divBdr>
            <w:top w:val="none" w:sz="0" w:space="0" w:color="auto"/>
            <w:left w:val="none" w:sz="0" w:space="0" w:color="auto"/>
            <w:bottom w:val="none" w:sz="0" w:space="0" w:color="auto"/>
            <w:right w:val="none" w:sz="0" w:space="0" w:color="auto"/>
          </w:divBdr>
        </w:div>
        <w:div w:id="99574536">
          <w:marLeft w:val="0"/>
          <w:marRight w:val="0"/>
          <w:marTop w:val="0"/>
          <w:marBottom w:val="0"/>
          <w:divBdr>
            <w:top w:val="none" w:sz="0" w:space="0" w:color="auto"/>
            <w:left w:val="none" w:sz="0" w:space="0" w:color="auto"/>
            <w:bottom w:val="none" w:sz="0" w:space="0" w:color="auto"/>
            <w:right w:val="none" w:sz="0" w:space="0" w:color="auto"/>
          </w:divBdr>
        </w:div>
        <w:div w:id="126701197">
          <w:marLeft w:val="0"/>
          <w:marRight w:val="0"/>
          <w:marTop w:val="0"/>
          <w:marBottom w:val="0"/>
          <w:divBdr>
            <w:top w:val="none" w:sz="0" w:space="0" w:color="auto"/>
            <w:left w:val="none" w:sz="0" w:space="0" w:color="auto"/>
            <w:bottom w:val="none" w:sz="0" w:space="0" w:color="auto"/>
            <w:right w:val="none" w:sz="0" w:space="0" w:color="auto"/>
          </w:divBdr>
        </w:div>
        <w:div w:id="162476147">
          <w:marLeft w:val="0"/>
          <w:marRight w:val="0"/>
          <w:marTop w:val="0"/>
          <w:marBottom w:val="0"/>
          <w:divBdr>
            <w:top w:val="none" w:sz="0" w:space="0" w:color="auto"/>
            <w:left w:val="none" w:sz="0" w:space="0" w:color="auto"/>
            <w:bottom w:val="none" w:sz="0" w:space="0" w:color="auto"/>
            <w:right w:val="none" w:sz="0" w:space="0" w:color="auto"/>
          </w:divBdr>
        </w:div>
        <w:div w:id="333462051">
          <w:marLeft w:val="0"/>
          <w:marRight w:val="0"/>
          <w:marTop w:val="0"/>
          <w:marBottom w:val="0"/>
          <w:divBdr>
            <w:top w:val="none" w:sz="0" w:space="0" w:color="auto"/>
            <w:left w:val="none" w:sz="0" w:space="0" w:color="auto"/>
            <w:bottom w:val="none" w:sz="0" w:space="0" w:color="auto"/>
            <w:right w:val="none" w:sz="0" w:space="0" w:color="auto"/>
          </w:divBdr>
        </w:div>
        <w:div w:id="522743354">
          <w:marLeft w:val="0"/>
          <w:marRight w:val="0"/>
          <w:marTop w:val="0"/>
          <w:marBottom w:val="0"/>
          <w:divBdr>
            <w:top w:val="none" w:sz="0" w:space="0" w:color="auto"/>
            <w:left w:val="none" w:sz="0" w:space="0" w:color="auto"/>
            <w:bottom w:val="none" w:sz="0" w:space="0" w:color="auto"/>
            <w:right w:val="none" w:sz="0" w:space="0" w:color="auto"/>
          </w:divBdr>
        </w:div>
        <w:div w:id="655307053">
          <w:marLeft w:val="0"/>
          <w:marRight w:val="0"/>
          <w:marTop w:val="0"/>
          <w:marBottom w:val="0"/>
          <w:divBdr>
            <w:top w:val="none" w:sz="0" w:space="0" w:color="auto"/>
            <w:left w:val="none" w:sz="0" w:space="0" w:color="auto"/>
            <w:bottom w:val="none" w:sz="0" w:space="0" w:color="auto"/>
            <w:right w:val="none" w:sz="0" w:space="0" w:color="auto"/>
          </w:divBdr>
        </w:div>
        <w:div w:id="754787754">
          <w:marLeft w:val="0"/>
          <w:marRight w:val="0"/>
          <w:marTop w:val="0"/>
          <w:marBottom w:val="0"/>
          <w:divBdr>
            <w:top w:val="none" w:sz="0" w:space="0" w:color="auto"/>
            <w:left w:val="none" w:sz="0" w:space="0" w:color="auto"/>
            <w:bottom w:val="none" w:sz="0" w:space="0" w:color="auto"/>
            <w:right w:val="none" w:sz="0" w:space="0" w:color="auto"/>
          </w:divBdr>
        </w:div>
        <w:div w:id="864682463">
          <w:marLeft w:val="0"/>
          <w:marRight w:val="0"/>
          <w:marTop w:val="0"/>
          <w:marBottom w:val="0"/>
          <w:divBdr>
            <w:top w:val="none" w:sz="0" w:space="0" w:color="auto"/>
            <w:left w:val="none" w:sz="0" w:space="0" w:color="auto"/>
            <w:bottom w:val="none" w:sz="0" w:space="0" w:color="auto"/>
            <w:right w:val="none" w:sz="0" w:space="0" w:color="auto"/>
          </w:divBdr>
        </w:div>
        <w:div w:id="916793093">
          <w:marLeft w:val="0"/>
          <w:marRight w:val="0"/>
          <w:marTop w:val="0"/>
          <w:marBottom w:val="0"/>
          <w:divBdr>
            <w:top w:val="none" w:sz="0" w:space="0" w:color="auto"/>
            <w:left w:val="none" w:sz="0" w:space="0" w:color="auto"/>
            <w:bottom w:val="none" w:sz="0" w:space="0" w:color="auto"/>
            <w:right w:val="none" w:sz="0" w:space="0" w:color="auto"/>
          </w:divBdr>
        </w:div>
        <w:div w:id="1079984219">
          <w:marLeft w:val="0"/>
          <w:marRight w:val="0"/>
          <w:marTop w:val="0"/>
          <w:marBottom w:val="0"/>
          <w:divBdr>
            <w:top w:val="none" w:sz="0" w:space="0" w:color="auto"/>
            <w:left w:val="none" w:sz="0" w:space="0" w:color="auto"/>
            <w:bottom w:val="none" w:sz="0" w:space="0" w:color="auto"/>
            <w:right w:val="none" w:sz="0" w:space="0" w:color="auto"/>
          </w:divBdr>
        </w:div>
        <w:div w:id="1107846894">
          <w:marLeft w:val="0"/>
          <w:marRight w:val="0"/>
          <w:marTop w:val="0"/>
          <w:marBottom w:val="0"/>
          <w:divBdr>
            <w:top w:val="none" w:sz="0" w:space="0" w:color="auto"/>
            <w:left w:val="none" w:sz="0" w:space="0" w:color="auto"/>
            <w:bottom w:val="none" w:sz="0" w:space="0" w:color="auto"/>
            <w:right w:val="none" w:sz="0" w:space="0" w:color="auto"/>
          </w:divBdr>
        </w:div>
        <w:div w:id="1166898230">
          <w:marLeft w:val="0"/>
          <w:marRight w:val="0"/>
          <w:marTop w:val="0"/>
          <w:marBottom w:val="0"/>
          <w:divBdr>
            <w:top w:val="none" w:sz="0" w:space="0" w:color="auto"/>
            <w:left w:val="none" w:sz="0" w:space="0" w:color="auto"/>
            <w:bottom w:val="none" w:sz="0" w:space="0" w:color="auto"/>
            <w:right w:val="none" w:sz="0" w:space="0" w:color="auto"/>
          </w:divBdr>
        </w:div>
        <w:div w:id="1348557581">
          <w:marLeft w:val="0"/>
          <w:marRight w:val="0"/>
          <w:marTop w:val="0"/>
          <w:marBottom w:val="0"/>
          <w:divBdr>
            <w:top w:val="none" w:sz="0" w:space="0" w:color="auto"/>
            <w:left w:val="none" w:sz="0" w:space="0" w:color="auto"/>
            <w:bottom w:val="none" w:sz="0" w:space="0" w:color="auto"/>
            <w:right w:val="none" w:sz="0" w:space="0" w:color="auto"/>
          </w:divBdr>
        </w:div>
        <w:div w:id="1381127280">
          <w:marLeft w:val="0"/>
          <w:marRight w:val="0"/>
          <w:marTop w:val="0"/>
          <w:marBottom w:val="0"/>
          <w:divBdr>
            <w:top w:val="none" w:sz="0" w:space="0" w:color="auto"/>
            <w:left w:val="none" w:sz="0" w:space="0" w:color="auto"/>
            <w:bottom w:val="none" w:sz="0" w:space="0" w:color="auto"/>
            <w:right w:val="none" w:sz="0" w:space="0" w:color="auto"/>
          </w:divBdr>
        </w:div>
        <w:div w:id="1414283500">
          <w:marLeft w:val="0"/>
          <w:marRight w:val="0"/>
          <w:marTop w:val="0"/>
          <w:marBottom w:val="0"/>
          <w:divBdr>
            <w:top w:val="none" w:sz="0" w:space="0" w:color="auto"/>
            <w:left w:val="none" w:sz="0" w:space="0" w:color="auto"/>
            <w:bottom w:val="none" w:sz="0" w:space="0" w:color="auto"/>
            <w:right w:val="none" w:sz="0" w:space="0" w:color="auto"/>
          </w:divBdr>
        </w:div>
        <w:div w:id="1435905749">
          <w:marLeft w:val="0"/>
          <w:marRight w:val="0"/>
          <w:marTop w:val="0"/>
          <w:marBottom w:val="0"/>
          <w:divBdr>
            <w:top w:val="none" w:sz="0" w:space="0" w:color="auto"/>
            <w:left w:val="none" w:sz="0" w:space="0" w:color="auto"/>
            <w:bottom w:val="none" w:sz="0" w:space="0" w:color="auto"/>
            <w:right w:val="none" w:sz="0" w:space="0" w:color="auto"/>
          </w:divBdr>
        </w:div>
        <w:div w:id="1496411913">
          <w:marLeft w:val="0"/>
          <w:marRight w:val="0"/>
          <w:marTop w:val="0"/>
          <w:marBottom w:val="0"/>
          <w:divBdr>
            <w:top w:val="none" w:sz="0" w:space="0" w:color="auto"/>
            <w:left w:val="none" w:sz="0" w:space="0" w:color="auto"/>
            <w:bottom w:val="none" w:sz="0" w:space="0" w:color="auto"/>
            <w:right w:val="none" w:sz="0" w:space="0" w:color="auto"/>
          </w:divBdr>
        </w:div>
        <w:div w:id="1536186956">
          <w:marLeft w:val="0"/>
          <w:marRight w:val="0"/>
          <w:marTop w:val="0"/>
          <w:marBottom w:val="0"/>
          <w:divBdr>
            <w:top w:val="none" w:sz="0" w:space="0" w:color="auto"/>
            <w:left w:val="none" w:sz="0" w:space="0" w:color="auto"/>
            <w:bottom w:val="none" w:sz="0" w:space="0" w:color="auto"/>
            <w:right w:val="none" w:sz="0" w:space="0" w:color="auto"/>
          </w:divBdr>
        </w:div>
        <w:div w:id="1633291966">
          <w:marLeft w:val="0"/>
          <w:marRight w:val="0"/>
          <w:marTop w:val="0"/>
          <w:marBottom w:val="0"/>
          <w:divBdr>
            <w:top w:val="none" w:sz="0" w:space="0" w:color="auto"/>
            <w:left w:val="none" w:sz="0" w:space="0" w:color="auto"/>
            <w:bottom w:val="none" w:sz="0" w:space="0" w:color="auto"/>
            <w:right w:val="none" w:sz="0" w:space="0" w:color="auto"/>
          </w:divBdr>
        </w:div>
        <w:div w:id="1768115704">
          <w:marLeft w:val="0"/>
          <w:marRight w:val="0"/>
          <w:marTop w:val="0"/>
          <w:marBottom w:val="0"/>
          <w:divBdr>
            <w:top w:val="none" w:sz="0" w:space="0" w:color="auto"/>
            <w:left w:val="none" w:sz="0" w:space="0" w:color="auto"/>
            <w:bottom w:val="none" w:sz="0" w:space="0" w:color="auto"/>
            <w:right w:val="none" w:sz="0" w:space="0" w:color="auto"/>
          </w:divBdr>
        </w:div>
        <w:div w:id="1828009568">
          <w:marLeft w:val="0"/>
          <w:marRight w:val="0"/>
          <w:marTop w:val="0"/>
          <w:marBottom w:val="0"/>
          <w:divBdr>
            <w:top w:val="none" w:sz="0" w:space="0" w:color="auto"/>
            <w:left w:val="none" w:sz="0" w:space="0" w:color="auto"/>
            <w:bottom w:val="none" w:sz="0" w:space="0" w:color="auto"/>
            <w:right w:val="none" w:sz="0" w:space="0" w:color="auto"/>
          </w:divBdr>
        </w:div>
        <w:div w:id="1987006430">
          <w:marLeft w:val="0"/>
          <w:marRight w:val="0"/>
          <w:marTop w:val="0"/>
          <w:marBottom w:val="0"/>
          <w:divBdr>
            <w:top w:val="none" w:sz="0" w:space="0" w:color="auto"/>
            <w:left w:val="none" w:sz="0" w:space="0" w:color="auto"/>
            <w:bottom w:val="none" w:sz="0" w:space="0" w:color="auto"/>
            <w:right w:val="none" w:sz="0" w:space="0" w:color="auto"/>
          </w:divBdr>
        </w:div>
        <w:div w:id="1990672795">
          <w:marLeft w:val="0"/>
          <w:marRight w:val="0"/>
          <w:marTop w:val="0"/>
          <w:marBottom w:val="0"/>
          <w:divBdr>
            <w:top w:val="none" w:sz="0" w:space="0" w:color="auto"/>
            <w:left w:val="none" w:sz="0" w:space="0" w:color="auto"/>
            <w:bottom w:val="none" w:sz="0" w:space="0" w:color="auto"/>
            <w:right w:val="none" w:sz="0" w:space="0" w:color="auto"/>
          </w:divBdr>
        </w:div>
        <w:div w:id="2140685962">
          <w:marLeft w:val="0"/>
          <w:marRight w:val="0"/>
          <w:marTop w:val="0"/>
          <w:marBottom w:val="0"/>
          <w:divBdr>
            <w:top w:val="none" w:sz="0" w:space="0" w:color="auto"/>
            <w:left w:val="none" w:sz="0" w:space="0" w:color="auto"/>
            <w:bottom w:val="none" w:sz="0" w:space="0" w:color="auto"/>
            <w:right w:val="none" w:sz="0" w:space="0" w:color="auto"/>
          </w:divBdr>
        </w:div>
      </w:divsChild>
    </w:div>
    <w:div w:id="1335525073">
      <w:bodyDiv w:val="1"/>
      <w:marLeft w:val="0"/>
      <w:marRight w:val="0"/>
      <w:marTop w:val="0"/>
      <w:marBottom w:val="0"/>
      <w:divBdr>
        <w:top w:val="none" w:sz="0" w:space="0" w:color="auto"/>
        <w:left w:val="none" w:sz="0" w:space="0" w:color="auto"/>
        <w:bottom w:val="none" w:sz="0" w:space="0" w:color="auto"/>
        <w:right w:val="none" w:sz="0" w:space="0" w:color="auto"/>
      </w:divBdr>
    </w:div>
    <w:div w:id="1340887609">
      <w:bodyDiv w:val="1"/>
      <w:marLeft w:val="0"/>
      <w:marRight w:val="0"/>
      <w:marTop w:val="0"/>
      <w:marBottom w:val="0"/>
      <w:divBdr>
        <w:top w:val="none" w:sz="0" w:space="0" w:color="auto"/>
        <w:left w:val="none" w:sz="0" w:space="0" w:color="auto"/>
        <w:bottom w:val="none" w:sz="0" w:space="0" w:color="auto"/>
        <w:right w:val="none" w:sz="0" w:space="0" w:color="auto"/>
      </w:divBdr>
      <w:divsChild>
        <w:div w:id="169027069">
          <w:marLeft w:val="0"/>
          <w:marRight w:val="0"/>
          <w:marTop w:val="0"/>
          <w:marBottom w:val="0"/>
          <w:divBdr>
            <w:top w:val="none" w:sz="0" w:space="0" w:color="auto"/>
            <w:left w:val="none" w:sz="0" w:space="0" w:color="auto"/>
            <w:bottom w:val="none" w:sz="0" w:space="0" w:color="auto"/>
            <w:right w:val="none" w:sz="0" w:space="0" w:color="auto"/>
          </w:divBdr>
          <w:divsChild>
            <w:div w:id="444541325">
              <w:marLeft w:val="0"/>
              <w:marRight w:val="0"/>
              <w:marTop w:val="0"/>
              <w:marBottom w:val="0"/>
              <w:divBdr>
                <w:top w:val="none" w:sz="0" w:space="0" w:color="auto"/>
                <w:left w:val="none" w:sz="0" w:space="0" w:color="auto"/>
                <w:bottom w:val="none" w:sz="0" w:space="0" w:color="auto"/>
                <w:right w:val="none" w:sz="0" w:space="0" w:color="auto"/>
              </w:divBdr>
              <w:divsChild>
                <w:div w:id="15740654">
                  <w:marLeft w:val="0"/>
                  <w:marRight w:val="0"/>
                  <w:marTop w:val="0"/>
                  <w:marBottom w:val="0"/>
                  <w:divBdr>
                    <w:top w:val="none" w:sz="0" w:space="0" w:color="auto"/>
                    <w:left w:val="none" w:sz="0" w:space="0" w:color="auto"/>
                    <w:bottom w:val="none" w:sz="0" w:space="0" w:color="auto"/>
                    <w:right w:val="none" w:sz="0" w:space="0" w:color="auto"/>
                  </w:divBdr>
                </w:div>
                <w:div w:id="337008228">
                  <w:marLeft w:val="0"/>
                  <w:marRight w:val="0"/>
                  <w:marTop w:val="0"/>
                  <w:marBottom w:val="0"/>
                  <w:divBdr>
                    <w:top w:val="none" w:sz="0" w:space="0" w:color="auto"/>
                    <w:left w:val="none" w:sz="0" w:space="0" w:color="auto"/>
                    <w:bottom w:val="none" w:sz="0" w:space="0" w:color="auto"/>
                    <w:right w:val="none" w:sz="0" w:space="0" w:color="auto"/>
                  </w:divBdr>
                </w:div>
                <w:div w:id="449711820">
                  <w:marLeft w:val="0"/>
                  <w:marRight w:val="0"/>
                  <w:marTop w:val="0"/>
                  <w:marBottom w:val="0"/>
                  <w:divBdr>
                    <w:top w:val="none" w:sz="0" w:space="0" w:color="auto"/>
                    <w:left w:val="none" w:sz="0" w:space="0" w:color="auto"/>
                    <w:bottom w:val="none" w:sz="0" w:space="0" w:color="auto"/>
                    <w:right w:val="none" w:sz="0" w:space="0" w:color="auto"/>
                  </w:divBdr>
                </w:div>
                <w:div w:id="502554652">
                  <w:marLeft w:val="0"/>
                  <w:marRight w:val="0"/>
                  <w:marTop w:val="0"/>
                  <w:marBottom w:val="0"/>
                  <w:divBdr>
                    <w:top w:val="none" w:sz="0" w:space="0" w:color="auto"/>
                    <w:left w:val="none" w:sz="0" w:space="0" w:color="auto"/>
                    <w:bottom w:val="none" w:sz="0" w:space="0" w:color="auto"/>
                    <w:right w:val="none" w:sz="0" w:space="0" w:color="auto"/>
                  </w:divBdr>
                </w:div>
                <w:div w:id="505436103">
                  <w:marLeft w:val="0"/>
                  <w:marRight w:val="0"/>
                  <w:marTop w:val="0"/>
                  <w:marBottom w:val="0"/>
                  <w:divBdr>
                    <w:top w:val="none" w:sz="0" w:space="0" w:color="auto"/>
                    <w:left w:val="none" w:sz="0" w:space="0" w:color="auto"/>
                    <w:bottom w:val="none" w:sz="0" w:space="0" w:color="auto"/>
                    <w:right w:val="none" w:sz="0" w:space="0" w:color="auto"/>
                  </w:divBdr>
                </w:div>
                <w:div w:id="909386898">
                  <w:marLeft w:val="0"/>
                  <w:marRight w:val="0"/>
                  <w:marTop w:val="0"/>
                  <w:marBottom w:val="0"/>
                  <w:divBdr>
                    <w:top w:val="none" w:sz="0" w:space="0" w:color="auto"/>
                    <w:left w:val="none" w:sz="0" w:space="0" w:color="auto"/>
                    <w:bottom w:val="none" w:sz="0" w:space="0" w:color="auto"/>
                    <w:right w:val="none" w:sz="0" w:space="0" w:color="auto"/>
                  </w:divBdr>
                </w:div>
                <w:div w:id="941575155">
                  <w:marLeft w:val="0"/>
                  <w:marRight w:val="0"/>
                  <w:marTop w:val="0"/>
                  <w:marBottom w:val="0"/>
                  <w:divBdr>
                    <w:top w:val="none" w:sz="0" w:space="0" w:color="auto"/>
                    <w:left w:val="none" w:sz="0" w:space="0" w:color="auto"/>
                    <w:bottom w:val="none" w:sz="0" w:space="0" w:color="auto"/>
                    <w:right w:val="none" w:sz="0" w:space="0" w:color="auto"/>
                  </w:divBdr>
                </w:div>
                <w:div w:id="993991582">
                  <w:marLeft w:val="0"/>
                  <w:marRight w:val="0"/>
                  <w:marTop w:val="0"/>
                  <w:marBottom w:val="0"/>
                  <w:divBdr>
                    <w:top w:val="none" w:sz="0" w:space="0" w:color="auto"/>
                    <w:left w:val="none" w:sz="0" w:space="0" w:color="auto"/>
                    <w:bottom w:val="none" w:sz="0" w:space="0" w:color="auto"/>
                    <w:right w:val="none" w:sz="0" w:space="0" w:color="auto"/>
                  </w:divBdr>
                </w:div>
                <w:div w:id="1040713555">
                  <w:marLeft w:val="0"/>
                  <w:marRight w:val="0"/>
                  <w:marTop w:val="0"/>
                  <w:marBottom w:val="0"/>
                  <w:divBdr>
                    <w:top w:val="none" w:sz="0" w:space="0" w:color="auto"/>
                    <w:left w:val="none" w:sz="0" w:space="0" w:color="auto"/>
                    <w:bottom w:val="none" w:sz="0" w:space="0" w:color="auto"/>
                    <w:right w:val="none" w:sz="0" w:space="0" w:color="auto"/>
                  </w:divBdr>
                </w:div>
                <w:div w:id="1101955014">
                  <w:marLeft w:val="0"/>
                  <w:marRight w:val="0"/>
                  <w:marTop w:val="0"/>
                  <w:marBottom w:val="0"/>
                  <w:divBdr>
                    <w:top w:val="none" w:sz="0" w:space="0" w:color="auto"/>
                    <w:left w:val="none" w:sz="0" w:space="0" w:color="auto"/>
                    <w:bottom w:val="none" w:sz="0" w:space="0" w:color="auto"/>
                    <w:right w:val="none" w:sz="0" w:space="0" w:color="auto"/>
                  </w:divBdr>
                </w:div>
                <w:div w:id="1106577082">
                  <w:marLeft w:val="0"/>
                  <w:marRight w:val="0"/>
                  <w:marTop w:val="0"/>
                  <w:marBottom w:val="0"/>
                  <w:divBdr>
                    <w:top w:val="none" w:sz="0" w:space="0" w:color="auto"/>
                    <w:left w:val="none" w:sz="0" w:space="0" w:color="auto"/>
                    <w:bottom w:val="none" w:sz="0" w:space="0" w:color="auto"/>
                    <w:right w:val="none" w:sz="0" w:space="0" w:color="auto"/>
                  </w:divBdr>
                </w:div>
                <w:div w:id="1129711415">
                  <w:marLeft w:val="0"/>
                  <w:marRight w:val="0"/>
                  <w:marTop w:val="0"/>
                  <w:marBottom w:val="0"/>
                  <w:divBdr>
                    <w:top w:val="none" w:sz="0" w:space="0" w:color="auto"/>
                    <w:left w:val="none" w:sz="0" w:space="0" w:color="auto"/>
                    <w:bottom w:val="none" w:sz="0" w:space="0" w:color="auto"/>
                    <w:right w:val="none" w:sz="0" w:space="0" w:color="auto"/>
                  </w:divBdr>
                </w:div>
                <w:div w:id="1242905846">
                  <w:marLeft w:val="0"/>
                  <w:marRight w:val="0"/>
                  <w:marTop w:val="0"/>
                  <w:marBottom w:val="0"/>
                  <w:divBdr>
                    <w:top w:val="none" w:sz="0" w:space="0" w:color="auto"/>
                    <w:left w:val="none" w:sz="0" w:space="0" w:color="auto"/>
                    <w:bottom w:val="none" w:sz="0" w:space="0" w:color="auto"/>
                    <w:right w:val="none" w:sz="0" w:space="0" w:color="auto"/>
                  </w:divBdr>
                </w:div>
                <w:div w:id="1262034298">
                  <w:marLeft w:val="0"/>
                  <w:marRight w:val="0"/>
                  <w:marTop w:val="0"/>
                  <w:marBottom w:val="0"/>
                  <w:divBdr>
                    <w:top w:val="none" w:sz="0" w:space="0" w:color="auto"/>
                    <w:left w:val="none" w:sz="0" w:space="0" w:color="auto"/>
                    <w:bottom w:val="none" w:sz="0" w:space="0" w:color="auto"/>
                    <w:right w:val="none" w:sz="0" w:space="0" w:color="auto"/>
                  </w:divBdr>
                </w:div>
                <w:div w:id="1448546333">
                  <w:marLeft w:val="0"/>
                  <w:marRight w:val="0"/>
                  <w:marTop w:val="0"/>
                  <w:marBottom w:val="0"/>
                  <w:divBdr>
                    <w:top w:val="none" w:sz="0" w:space="0" w:color="auto"/>
                    <w:left w:val="none" w:sz="0" w:space="0" w:color="auto"/>
                    <w:bottom w:val="none" w:sz="0" w:space="0" w:color="auto"/>
                    <w:right w:val="none" w:sz="0" w:space="0" w:color="auto"/>
                  </w:divBdr>
                </w:div>
                <w:div w:id="1512646126">
                  <w:marLeft w:val="0"/>
                  <w:marRight w:val="0"/>
                  <w:marTop w:val="0"/>
                  <w:marBottom w:val="0"/>
                  <w:divBdr>
                    <w:top w:val="none" w:sz="0" w:space="0" w:color="auto"/>
                    <w:left w:val="none" w:sz="0" w:space="0" w:color="auto"/>
                    <w:bottom w:val="none" w:sz="0" w:space="0" w:color="auto"/>
                    <w:right w:val="none" w:sz="0" w:space="0" w:color="auto"/>
                  </w:divBdr>
                </w:div>
                <w:div w:id="1734813594">
                  <w:marLeft w:val="0"/>
                  <w:marRight w:val="0"/>
                  <w:marTop w:val="0"/>
                  <w:marBottom w:val="0"/>
                  <w:divBdr>
                    <w:top w:val="none" w:sz="0" w:space="0" w:color="auto"/>
                    <w:left w:val="none" w:sz="0" w:space="0" w:color="auto"/>
                    <w:bottom w:val="none" w:sz="0" w:space="0" w:color="auto"/>
                    <w:right w:val="none" w:sz="0" w:space="0" w:color="auto"/>
                  </w:divBdr>
                </w:div>
                <w:div w:id="1805002038">
                  <w:marLeft w:val="0"/>
                  <w:marRight w:val="0"/>
                  <w:marTop w:val="0"/>
                  <w:marBottom w:val="0"/>
                  <w:divBdr>
                    <w:top w:val="none" w:sz="0" w:space="0" w:color="auto"/>
                    <w:left w:val="none" w:sz="0" w:space="0" w:color="auto"/>
                    <w:bottom w:val="none" w:sz="0" w:space="0" w:color="auto"/>
                    <w:right w:val="none" w:sz="0" w:space="0" w:color="auto"/>
                  </w:divBdr>
                </w:div>
                <w:div w:id="1880699772">
                  <w:marLeft w:val="0"/>
                  <w:marRight w:val="0"/>
                  <w:marTop w:val="0"/>
                  <w:marBottom w:val="0"/>
                  <w:divBdr>
                    <w:top w:val="none" w:sz="0" w:space="0" w:color="auto"/>
                    <w:left w:val="none" w:sz="0" w:space="0" w:color="auto"/>
                    <w:bottom w:val="none" w:sz="0" w:space="0" w:color="auto"/>
                    <w:right w:val="none" w:sz="0" w:space="0" w:color="auto"/>
                  </w:divBdr>
                </w:div>
                <w:div w:id="1944801467">
                  <w:marLeft w:val="0"/>
                  <w:marRight w:val="0"/>
                  <w:marTop w:val="0"/>
                  <w:marBottom w:val="0"/>
                  <w:divBdr>
                    <w:top w:val="none" w:sz="0" w:space="0" w:color="auto"/>
                    <w:left w:val="none" w:sz="0" w:space="0" w:color="auto"/>
                    <w:bottom w:val="none" w:sz="0" w:space="0" w:color="auto"/>
                    <w:right w:val="none" w:sz="0" w:space="0" w:color="auto"/>
                  </w:divBdr>
                </w:div>
                <w:div w:id="2000882182">
                  <w:marLeft w:val="0"/>
                  <w:marRight w:val="0"/>
                  <w:marTop w:val="0"/>
                  <w:marBottom w:val="0"/>
                  <w:divBdr>
                    <w:top w:val="none" w:sz="0" w:space="0" w:color="auto"/>
                    <w:left w:val="none" w:sz="0" w:space="0" w:color="auto"/>
                    <w:bottom w:val="none" w:sz="0" w:space="0" w:color="auto"/>
                    <w:right w:val="none" w:sz="0" w:space="0" w:color="auto"/>
                  </w:divBdr>
                </w:div>
                <w:div w:id="21278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3474">
          <w:marLeft w:val="0"/>
          <w:marRight w:val="0"/>
          <w:marTop w:val="0"/>
          <w:marBottom w:val="0"/>
          <w:divBdr>
            <w:top w:val="none" w:sz="0" w:space="0" w:color="auto"/>
            <w:left w:val="none" w:sz="0" w:space="0" w:color="auto"/>
            <w:bottom w:val="none" w:sz="0" w:space="0" w:color="auto"/>
            <w:right w:val="none" w:sz="0" w:space="0" w:color="auto"/>
          </w:divBdr>
          <w:divsChild>
            <w:div w:id="1310019811">
              <w:marLeft w:val="0"/>
              <w:marRight w:val="0"/>
              <w:marTop w:val="0"/>
              <w:marBottom w:val="0"/>
              <w:divBdr>
                <w:top w:val="none" w:sz="0" w:space="0" w:color="auto"/>
                <w:left w:val="none" w:sz="0" w:space="0" w:color="auto"/>
                <w:bottom w:val="none" w:sz="0" w:space="0" w:color="auto"/>
                <w:right w:val="none" w:sz="0" w:space="0" w:color="auto"/>
              </w:divBdr>
              <w:divsChild>
                <w:div w:id="27724696">
                  <w:marLeft w:val="0"/>
                  <w:marRight w:val="0"/>
                  <w:marTop w:val="0"/>
                  <w:marBottom w:val="0"/>
                  <w:divBdr>
                    <w:top w:val="none" w:sz="0" w:space="0" w:color="auto"/>
                    <w:left w:val="none" w:sz="0" w:space="0" w:color="auto"/>
                    <w:bottom w:val="none" w:sz="0" w:space="0" w:color="auto"/>
                    <w:right w:val="none" w:sz="0" w:space="0" w:color="auto"/>
                  </w:divBdr>
                </w:div>
                <w:div w:id="27999186">
                  <w:marLeft w:val="0"/>
                  <w:marRight w:val="0"/>
                  <w:marTop w:val="0"/>
                  <w:marBottom w:val="0"/>
                  <w:divBdr>
                    <w:top w:val="none" w:sz="0" w:space="0" w:color="auto"/>
                    <w:left w:val="none" w:sz="0" w:space="0" w:color="auto"/>
                    <w:bottom w:val="none" w:sz="0" w:space="0" w:color="auto"/>
                    <w:right w:val="none" w:sz="0" w:space="0" w:color="auto"/>
                  </w:divBdr>
                </w:div>
                <w:div w:id="78644216">
                  <w:marLeft w:val="0"/>
                  <w:marRight w:val="0"/>
                  <w:marTop w:val="0"/>
                  <w:marBottom w:val="0"/>
                  <w:divBdr>
                    <w:top w:val="none" w:sz="0" w:space="0" w:color="auto"/>
                    <w:left w:val="none" w:sz="0" w:space="0" w:color="auto"/>
                    <w:bottom w:val="none" w:sz="0" w:space="0" w:color="auto"/>
                    <w:right w:val="none" w:sz="0" w:space="0" w:color="auto"/>
                  </w:divBdr>
                </w:div>
                <w:div w:id="118962674">
                  <w:marLeft w:val="0"/>
                  <w:marRight w:val="0"/>
                  <w:marTop w:val="0"/>
                  <w:marBottom w:val="0"/>
                  <w:divBdr>
                    <w:top w:val="none" w:sz="0" w:space="0" w:color="auto"/>
                    <w:left w:val="none" w:sz="0" w:space="0" w:color="auto"/>
                    <w:bottom w:val="none" w:sz="0" w:space="0" w:color="auto"/>
                    <w:right w:val="none" w:sz="0" w:space="0" w:color="auto"/>
                  </w:divBdr>
                </w:div>
                <w:div w:id="145634087">
                  <w:marLeft w:val="0"/>
                  <w:marRight w:val="0"/>
                  <w:marTop w:val="0"/>
                  <w:marBottom w:val="0"/>
                  <w:divBdr>
                    <w:top w:val="none" w:sz="0" w:space="0" w:color="auto"/>
                    <w:left w:val="none" w:sz="0" w:space="0" w:color="auto"/>
                    <w:bottom w:val="none" w:sz="0" w:space="0" w:color="auto"/>
                    <w:right w:val="none" w:sz="0" w:space="0" w:color="auto"/>
                  </w:divBdr>
                </w:div>
                <w:div w:id="179003997">
                  <w:marLeft w:val="0"/>
                  <w:marRight w:val="0"/>
                  <w:marTop w:val="0"/>
                  <w:marBottom w:val="0"/>
                  <w:divBdr>
                    <w:top w:val="none" w:sz="0" w:space="0" w:color="auto"/>
                    <w:left w:val="none" w:sz="0" w:space="0" w:color="auto"/>
                    <w:bottom w:val="none" w:sz="0" w:space="0" w:color="auto"/>
                    <w:right w:val="none" w:sz="0" w:space="0" w:color="auto"/>
                  </w:divBdr>
                </w:div>
                <w:div w:id="185145623">
                  <w:marLeft w:val="0"/>
                  <w:marRight w:val="0"/>
                  <w:marTop w:val="0"/>
                  <w:marBottom w:val="0"/>
                  <w:divBdr>
                    <w:top w:val="none" w:sz="0" w:space="0" w:color="auto"/>
                    <w:left w:val="none" w:sz="0" w:space="0" w:color="auto"/>
                    <w:bottom w:val="none" w:sz="0" w:space="0" w:color="auto"/>
                    <w:right w:val="none" w:sz="0" w:space="0" w:color="auto"/>
                  </w:divBdr>
                </w:div>
                <w:div w:id="207029751">
                  <w:marLeft w:val="0"/>
                  <w:marRight w:val="0"/>
                  <w:marTop w:val="0"/>
                  <w:marBottom w:val="0"/>
                  <w:divBdr>
                    <w:top w:val="none" w:sz="0" w:space="0" w:color="auto"/>
                    <w:left w:val="none" w:sz="0" w:space="0" w:color="auto"/>
                    <w:bottom w:val="none" w:sz="0" w:space="0" w:color="auto"/>
                    <w:right w:val="none" w:sz="0" w:space="0" w:color="auto"/>
                  </w:divBdr>
                </w:div>
                <w:div w:id="243954946">
                  <w:marLeft w:val="0"/>
                  <w:marRight w:val="0"/>
                  <w:marTop w:val="0"/>
                  <w:marBottom w:val="0"/>
                  <w:divBdr>
                    <w:top w:val="none" w:sz="0" w:space="0" w:color="auto"/>
                    <w:left w:val="none" w:sz="0" w:space="0" w:color="auto"/>
                    <w:bottom w:val="none" w:sz="0" w:space="0" w:color="auto"/>
                    <w:right w:val="none" w:sz="0" w:space="0" w:color="auto"/>
                  </w:divBdr>
                </w:div>
                <w:div w:id="245262559">
                  <w:marLeft w:val="0"/>
                  <w:marRight w:val="0"/>
                  <w:marTop w:val="0"/>
                  <w:marBottom w:val="0"/>
                  <w:divBdr>
                    <w:top w:val="none" w:sz="0" w:space="0" w:color="auto"/>
                    <w:left w:val="none" w:sz="0" w:space="0" w:color="auto"/>
                    <w:bottom w:val="none" w:sz="0" w:space="0" w:color="auto"/>
                    <w:right w:val="none" w:sz="0" w:space="0" w:color="auto"/>
                  </w:divBdr>
                </w:div>
                <w:div w:id="273482920">
                  <w:marLeft w:val="0"/>
                  <w:marRight w:val="0"/>
                  <w:marTop w:val="0"/>
                  <w:marBottom w:val="0"/>
                  <w:divBdr>
                    <w:top w:val="none" w:sz="0" w:space="0" w:color="auto"/>
                    <w:left w:val="none" w:sz="0" w:space="0" w:color="auto"/>
                    <w:bottom w:val="none" w:sz="0" w:space="0" w:color="auto"/>
                    <w:right w:val="none" w:sz="0" w:space="0" w:color="auto"/>
                  </w:divBdr>
                </w:div>
                <w:div w:id="353001117">
                  <w:marLeft w:val="0"/>
                  <w:marRight w:val="0"/>
                  <w:marTop w:val="0"/>
                  <w:marBottom w:val="0"/>
                  <w:divBdr>
                    <w:top w:val="none" w:sz="0" w:space="0" w:color="auto"/>
                    <w:left w:val="none" w:sz="0" w:space="0" w:color="auto"/>
                    <w:bottom w:val="none" w:sz="0" w:space="0" w:color="auto"/>
                    <w:right w:val="none" w:sz="0" w:space="0" w:color="auto"/>
                  </w:divBdr>
                </w:div>
                <w:div w:id="375786279">
                  <w:marLeft w:val="0"/>
                  <w:marRight w:val="0"/>
                  <w:marTop w:val="0"/>
                  <w:marBottom w:val="0"/>
                  <w:divBdr>
                    <w:top w:val="none" w:sz="0" w:space="0" w:color="auto"/>
                    <w:left w:val="none" w:sz="0" w:space="0" w:color="auto"/>
                    <w:bottom w:val="none" w:sz="0" w:space="0" w:color="auto"/>
                    <w:right w:val="none" w:sz="0" w:space="0" w:color="auto"/>
                  </w:divBdr>
                </w:div>
                <w:div w:id="377097059">
                  <w:marLeft w:val="0"/>
                  <w:marRight w:val="0"/>
                  <w:marTop w:val="0"/>
                  <w:marBottom w:val="0"/>
                  <w:divBdr>
                    <w:top w:val="none" w:sz="0" w:space="0" w:color="auto"/>
                    <w:left w:val="none" w:sz="0" w:space="0" w:color="auto"/>
                    <w:bottom w:val="none" w:sz="0" w:space="0" w:color="auto"/>
                    <w:right w:val="none" w:sz="0" w:space="0" w:color="auto"/>
                  </w:divBdr>
                </w:div>
                <w:div w:id="378938828">
                  <w:marLeft w:val="0"/>
                  <w:marRight w:val="0"/>
                  <w:marTop w:val="0"/>
                  <w:marBottom w:val="0"/>
                  <w:divBdr>
                    <w:top w:val="none" w:sz="0" w:space="0" w:color="auto"/>
                    <w:left w:val="none" w:sz="0" w:space="0" w:color="auto"/>
                    <w:bottom w:val="none" w:sz="0" w:space="0" w:color="auto"/>
                    <w:right w:val="none" w:sz="0" w:space="0" w:color="auto"/>
                  </w:divBdr>
                </w:div>
                <w:div w:id="383791822">
                  <w:marLeft w:val="0"/>
                  <w:marRight w:val="0"/>
                  <w:marTop w:val="0"/>
                  <w:marBottom w:val="0"/>
                  <w:divBdr>
                    <w:top w:val="none" w:sz="0" w:space="0" w:color="auto"/>
                    <w:left w:val="none" w:sz="0" w:space="0" w:color="auto"/>
                    <w:bottom w:val="none" w:sz="0" w:space="0" w:color="auto"/>
                    <w:right w:val="none" w:sz="0" w:space="0" w:color="auto"/>
                  </w:divBdr>
                </w:div>
                <w:div w:id="405147868">
                  <w:marLeft w:val="0"/>
                  <w:marRight w:val="0"/>
                  <w:marTop w:val="0"/>
                  <w:marBottom w:val="0"/>
                  <w:divBdr>
                    <w:top w:val="none" w:sz="0" w:space="0" w:color="auto"/>
                    <w:left w:val="none" w:sz="0" w:space="0" w:color="auto"/>
                    <w:bottom w:val="none" w:sz="0" w:space="0" w:color="auto"/>
                    <w:right w:val="none" w:sz="0" w:space="0" w:color="auto"/>
                  </w:divBdr>
                </w:div>
                <w:div w:id="418018755">
                  <w:marLeft w:val="0"/>
                  <w:marRight w:val="0"/>
                  <w:marTop w:val="0"/>
                  <w:marBottom w:val="0"/>
                  <w:divBdr>
                    <w:top w:val="none" w:sz="0" w:space="0" w:color="auto"/>
                    <w:left w:val="none" w:sz="0" w:space="0" w:color="auto"/>
                    <w:bottom w:val="none" w:sz="0" w:space="0" w:color="auto"/>
                    <w:right w:val="none" w:sz="0" w:space="0" w:color="auto"/>
                  </w:divBdr>
                </w:div>
                <w:div w:id="429589424">
                  <w:marLeft w:val="0"/>
                  <w:marRight w:val="0"/>
                  <w:marTop w:val="0"/>
                  <w:marBottom w:val="0"/>
                  <w:divBdr>
                    <w:top w:val="none" w:sz="0" w:space="0" w:color="auto"/>
                    <w:left w:val="none" w:sz="0" w:space="0" w:color="auto"/>
                    <w:bottom w:val="none" w:sz="0" w:space="0" w:color="auto"/>
                    <w:right w:val="none" w:sz="0" w:space="0" w:color="auto"/>
                  </w:divBdr>
                </w:div>
                <w:div w:id="452285586">
                  <w:marLeft w:val="0"/>
                  <w:marRight w:val="0"/>
                  <w:marTop w:val="0"/>
                  <w:marBottom w:val="0"/>
                  <w:divBdr>
                    <w:top w:val="none" w:sz="0" w:space="0" w:color="auto"/>
                    <w:left w:val="none" w:sz="0" w:space="0" w:color="auto"/>
                    <w:bottom w:val="none" w:sz="0" w:space="0" w:color="auto"/>
                    <w:right w:val="none" w:sz="0" w:space="0" w:color="auto"/>
                  </w:divBdr>
                </w:div>
                <w:div w:id="467864704">
                  <w:marLeft w:val="0"/>
                  <w:marRight w:val="0"/>
                  <w:marTop w:val="0"/>
                  <w:marBottom w:val="0"/>
                  <w:divBdr>
                    <w:top w:val="none" w:sz="0" w:space="0" w:color="auto"/>
                    <w:left w:val="none" w:sz="0" w:space="0" w:color="auto"/>
                    <w:bottom w:val="none" w:sz="0" w:space="0" w:color="auto"/>
                    <w:right w:val="none" w:sz="0" w:space="0" w:color="auto"/>
                  </w:divBdr>
                </w:div>
                <w:div w:id="470174212">
                  <w:marLeft w:val="0"/>
                  <w:marRight w:val="0"/>
                  <w:marTop w:val="0"/>
                  <w:marBottom w:val="0"/>
                  <w:divBdr>
                    <w:top w:val="none" w:sz="0" w:space="0" w:color="auto"/>
                    <w:left w:val="none" w:sz="0" w:space="0" w:color="auto"/>
                    <w:bottom w:val="none" w:sz="0" w:space="0" w:color="auto"/>
                    <w:right w:val="none" w:sz="0" w:space="0" w:color="auto"/>
                  </w:divBdr>
                </w:div>
                <w:div w:id="472673723">
                  <w:marLeft w:val="0"/>
                  <w:marRight w:val="0"/>
                  <w:marTop w:val="0"/>
                  <w:marBottom w:val="0"/>
                  <w:divBdr>
                    <w:top w:val="none" w:sz="0" w:space="0" w:color="auto"/>
                    <w:left w:val="none" w:sz="0" w:space="0" w:color="auto"/>
                    <w:bottom w:val="none" w:sz="0" w:space="0" w:color="auto"/>
                    <w:right w:val="none" w:sz="0" w:space="0" w:color="auto"/>
                  </w:divBdr>
                </w:div>
                <w:div w:id="503474051">
                  <w:marLeft w:val="0"/>
                  <w:marRight w:val="0"/>
                  <w:marTop w:val="0"/>
                  <w:marBottom w:val="0"/>
                  <w:divBdr>
                    <w:top w:val="none" w:sz="0" w:space="0" w:color="auto"/>
                    <w:left w:val="none" w:sz="0" w:space="0" w:color="auto"/>
                    <w:bottom w:val="none" w:sz="0" w:space="0" w:color="auto"/>
                    <w:right w:val="none" w:sz="0" w:space="0" w:color="auto"/>
                  </w:divBdr>
                </w:div>
                <w:div w:id="551189136">
                  <w:marLeft w:val="0"/>
                  <w:marRight w:val="0"/>
                  <w:marTop w:val="0"/>
                  <w:marBottom w:val="0"/>
                  <w:divBdr>
                    <w:top w:val="none" w:sz="0" w:space="0" w:color="auto"/>
                    <w:left w:val="none" w:sz="0" w:space="0" w:color="auto"/>
                    <w:bottom w:val="none" w:sz="0" w:space="0" w:color="auto"/>
                    <w:right w:val="none" w:sz="0" w:space="0" w:color="auto"/>
                  </w:divBdr>
                </w:div>
                <w:div w:id="556555911">
                  <w:marLeft w:val="0"/>
                  <w:marRight w:val="0"/>
                  <w:marTop w:val="0"/>
                  <w:marBottom w:val="0"/>
                  <w:divBdr>
                    <w:top w:val="none" w:sz="0" w:space="0" w:color="auto"/>
                    <w:left w:val="none" w:sz="0" w:space="0" w:color="auto"/>
                    <w:bottom w:val="none" w:sz="0" w:space="0" w:color="auto"/>
                    <w:right w:val="none" w:sz="0" w:space="0" w:color="auto"/>
                  </w:divBdr>
                </w:div>
                <w:div w:id="574821140">
                  <w:marLeft w:val="0"/>
                  <w:marRight w:val="0"/>
                  <w:marTop w:val="0"/>
                  <w:marBottom w:val="0"/>
                  <w:divBdr>
                    <w:top w:val="none" w:sz="0" w:space="0" w:color="auto"/>
                    <w:left w:val="none" w:sz="0" w:space="0" w:color="auto"/>
                    <w:bottom w:val="none" w:sz="0" w:space="0" w:color="auto"/>
                    <w:right w:val="none" w:sz="0" w:space="0" w:color="auto"/>
                  </w:divBdr>
                </w:div>
                <w:div w:id="577641254">
                  <w:marLeft w:val="0"/>
                  <w:marRight w:val="0"/>
                  <w:marTop w:val="0"/>
                  <w:marBottom w:val="0"/>
                  <w:divBdr>
                    <w:top w:val="none" w:sz="0" w:space="0" w:color="auto"/>
                    <w:left w:val="none" w:sz="0" w:space="0" w:color="auto"/>
                    <w:bottom w:val="none" w:sz="0" w:space="0" w:color="auto"/>
                    <w:right w:val="none" w:sz="0" w:space="0" w:color="auto"/>
                  </w:divBdr>
                </w:div>
                <w:div w:id="589974163">
                  <w:marLeft w:val="0"/>
                  <w:marRight w:val="0"/>
                  <w:marTop w:val="0"/>
                  <w:marBottom w:val="0"/>
                  <w:divBdr>
                    <w:top w:val="none" w:sz="0" w:space="0" w:color="auto"/>
                    <w:left w:val="none" w:sz="0" w:space="0" w:color="auto"/>
                    <w:bottom w:val="none" w:sz="0" w:space="0" w:color="auto"/>
                    <w:right w:val="none" w:sz="0" w:space="0" w:color="auto"/>
                  </w:divBdr>
                </w:div>
                <w:div w:id="637413518">
                  <w:marLeft w:val="0"/>
                  <w:marRight w:val="0"/>
                  <w:marTop w:val="0"/>
                  <w:marBottom w:val="0"/>
                  <w:divBdr>
                    <w:top w:val="none" w:sz="0" w:space="0" w:color="auto"/>
                    <w:left w:val="none" w:sz="0" w:space="0" w:color="auto"/>
                    <w:bottom w:val="none" w:sz="0" w:space="0" w:color="auto"/>
                    <w:right w:val="none" w:sz="0" w:space="0" w:color="auto"/>
                  </w:divBdr>
                </w:div>
                <w:div w:id="714701013">
                  <w:marLeft w:val="0"/>
                  <w:marRight w:val="0"/>
                  <w:marTop w:val="0"/>
                  <w:marBottom w:val="0"/>
                  <w:divBdr>
                    <w:top w:val="none" w:sz="0" w:space="0" w:color="auto"/>
                    <w:left w:val="none" w:sz="0" w:space="0" w:color="auto"/>
                    <w:bottom w:val="none" w:sz="0" w:space="0" w:color="auto"/>
                    <w:right w:val="none" w:sz="0" w:space="0" w:color="auto"/>
                  </w:divBdr>
                </w:div>
                <w:div w:id="737828965">
                  <w:marLeft w:val="0"/>
                  <w:marRight w:val="0"/>
                  <w:marTop w:val="0"/>
                  <w:marBottom w:val="0"/>
                  <w:divBdr>
                    <w:top w:val="none" w:sz="0" w:space="0" w:color="auto"/>
                    <w:left w:val="none" w:sz="0" w:space="0" w:color="auto"/>
                    <w:bottom w:val="none" w:sz="0" w:space="0" w:color="auto"/>
                    <w:right w:val="none" w:sz="0" w:space="0" w:color="auto"/>
                  </w:divBdr>
                </w:div>
                <w:div w:id="744643302">
                  <w:marLeft w:val="0"/>
                  <w:marRight w:val="0"/>
                  <w:marTop w:val="0"/>
                  <w:marBottom w:val="0"/>
                  <w:divBdr>
                    <w:top w:val="none" w:sz="0" w:space="0" w:color="auto"/>
                    <w:left w:val="none" w:sz="0" w:space="0" w:color="auto"/>
                    <w:bottom w:val="none" w:sz="0" w:space="0" w:color="auto"/>
                    <w:right w:val="none" w:sz="0" w:space="0" w:color="auto"/>
                  </w:divBdr>
                </w:div>
                <w:div w:id="778720290">
                  <w:marLeft w:val="0"/>
                  <w:marRight w:val="0"/>
                  <w:marTop w:val="0"/>
                  <w:marBottom w:val="0"/>
                  <w:divBdr>
                    <w:top w:val="none" w:sz="0" w:space="0" w:color="auto"/>
                    <w:left w:val="none" w:sz="0" w:space="0" w:color="auto"/>
                    <w:bottom w:val="none" w:sz="0" w:space="0" w:color="auto"/>
                    <w:right w:val="none" w:sz="0" w:space="0" w:color="auto"/>
                  </w:divBdr>
                </w:div>
                <w:div w:id="826630096">
                  <w:marLeft w:val="0"/>
                  <w:marRight w:val="0"/>
                  <w:marTop w:val="0"/>
                  <w:marBottom w:val="0"/>
                  <w:divBdr>
                    <w:top w:val="none" w:sz="0" w:space="0" w:color="auto"/>
                    <w:left w:val="none" w:sz="0" w:space="0" w:color="auto"/>
                    <w:bottom w:val="none" w:sz="0" w:space="0" w:color="auto"/>
                    <w:right w:val="none" w:sz="0" w:space="0" w:color="auto"/>
                  </w:divBdr>
                </w:div>
                <w:div w:id="828180504">
                  <w:marLeft w:val="0"/>
                  <w:marRight w:val="0"/>
                  <w:marTop w:val="0"/>
                  <w:marBottom w:val="0"/>
                  <w:divBdr>
                    <w:top w:val="none" w:sz="0" w:space="0" w:color="auto"/>
                    <w:left w:val="none" w:sz="0" w:space="0" w:color="auto"/>
                    <w:bottom w:val="none" w:sz="0" w:space="0" w:color="auto"/>
                    <w:right w:val="none" w:sz="0" w:space="0" w:color="auto"/>
                  </w:divBdr>
                </w:div>
                <w:div w:id="836965565">
                  <w:marLeft w:val="0"/>
                  <w:marRight w:val="0"/>
                  <w:marTop w:val="0"/>
                  <w:marBottom w:val="0"/>
                  <w:divBdr>
                    <w:top w:val="none" w:sz="0" w:space="0" w:color="auto"/>
                    <w:left w:val="none" w:sz="0" w:space="0" w:color="auto"/>
                    <w:bottom w:val="none" w:sz="0" w:space="0" w:color="auto"/>
                    <w:right w:val="none" w:sz="0" w:space="0" w:color="auto"/>
                  </w:divBdr>
                </w:div>
                <w:div w:id="846287782">
                  <w:marLeft w:val="0"/>
                  <w:marRight w:val="0"/>
                  <w:marTop w:val="0"/>
                  <w:marBottom w:val="0"/>
                  <w:divBdr>
                    <w:top w:val="none" w:sz="0" w:space="0" w:color="auto"/>
                    <w:left w:val="none" w:sz="0" w:space="0" w:color="auto"/>
                    <w:bottom w:val="none" w:sz="0" w:space="0" w:color="auto"/>
                    <w:right w:val="none" w:sz="0" w:space="0" w:color="auto"/>
                  </w:divBdr>
                </w:div>
                <w:div w:id="858087960">
                  <w:marLeft w:val="0"/>
                  <w:marRight w:val="0"/>
                  <w:marTop w:val="0"/>
                  <w:marBottom w:val="0"/>
                  <w:divBdr>
                    <w:top w:val="none" w:sz="0" w:space="0" w:color="auto"/>
                    <w:left w:val="none" w:sz="0" w:space="0" w:color="auto"/>
                    <w:bottom w:val="none" w:sz="0" w:space="0" w:color="auto"/>
                    <w:right w:val="none" w:sz="0" w:space="0" w:color="auto"/>
                  </w:divBdr>
                </w:div>
                <w:div w:id="873689769">
                  <w:marLeft w:val="0"/>
                  <w:marRight w:val="0"/>
                  <w:marTop w:val="0"/>
                  <w:marBottom w:val="0"/>
                  <w:divBdr>
                    <w:top w:val="none" w:sz="0" w:space="0" w:color="auto"/>
                    <w:left w:val="none" w:sz="0" w:space="0" w:color="auto"/>
                    <w:bottom w:val="none" w:sz="0" w:space="0" w:color="auto"/>
                    <w:right w:val="none" w:sz="0" w:space="0" w:color="auto"/>
                  </w:divBdr>
                </w:div>
                <w:div w:id="876313873">
                  <w:marLeft w:val="0"/>
                  <w:marRight w:val="0"/>
                  <w:marTop w:val="0"/>
                  <w:marBottom w:val="0"/>
                  <w:divBdr>
                    <w:top w:val="none" w:sz="0" w:space="0" w:color="auto"/>
                    <w:left w:val="none" w:sz="0" w:space="0" w:color="auto"/>
                    <w:bottom w:val="none" w:sz="0" w:space="0" w:color="auto"/>
                    <w:right w:val="none" w:sz="0" w:space="0" w:color="auto"/>
                  </w:divBdr>
                </w:div>
                <w:div w:id="897597555">
                  <w:marLeft w:val="0"/>
                  <w:marRight w:val="0"/>
                  <w:marTop w:val="0"/>
                  <w:marBottom w:val="0"/>
                  <w:divBdr>
                    <w:top w:val="none" w:sz="0" w:space="0" w:color="auto"/>
                    <w:left w:val="none" w:sz="0" w:space="0" w:color="auto"/>
                    <w:bottom w:val="none" w:sz="0" w:space="0" w:color="auto"/>
                    <w:right w:val="none" w:sz="0" w:space="0" w:color="auto"/>
                  </w:divBdr>
                </w:div>
                <w:div w:id="910967451">
                  <w:marLeft w:val="0"/>
                  <w:marRight w:val="0"/>
                  <w:marTop w:val="0"/>
                  <w:marBottom w:val="0"/>
                  <w:divBdr>
                    <w:top w:val="none" w:sz="0" w:space="0" w:color="auto"/>
                    <w:left w:val="none" w:sz="0" w:space="0" w:color="auto"/>
                    <w:bottom w:val="none" w:sz="0" w:space="0" w:color="auto"/>
                    <w:right w:val="none" w:sz="0" w:space="0" w:color="auto"/>
                  </w:divBdr>
                </w:div>
                <w:div w:id="913397683">
                  <w:marLeft w:val="0"/>
                  <w:marRight w:val="0"/>
                  <w:marTop w:val="0"/>
                  <w:marBottom w:val="0"/>
                  <w:divBdr>
                    <w:top w:val="none" w:sz="0" w:space="0" w:color="auto"/>
                    <w:left w:val="none" w:sz="0" w:space="0" w:color="auto"/>
                    <w:bottom w:val="none" w:sz="0" w:space="0" w:color="auto"/>
                    <w:right w:val="none" w:sz="0" w:space="0" w:color="auto"/>
                  </w:divBdr>
                </w:div>
                <w:div w:id="924339231">
                  <w:marLeft w:val="0"/>
                  <w:marRight w:val="0"/>
                  <w:marTop w:val="0"/>
                  <w:marBottom w:val="0"/>
                  <w:divBdr>
                    <w:top w:val="none" w:sz="0" w:space="0" w:color="auto"/>
                    <w:left w:val="none" w:sz="0" w:space="0" w:color="auto"/>
                    <w:bottom w:val="none" w:sz="0" w:space="0" w:color="auto"/>
                    <w:right w:val="none" w:sz="0" w:space="0" w:color="auto"/>
                  </w:divBdr>
                </w:div>
                <w:div w:id="993022567">
                  <w:marLeft w:val="0"/>
                  <w:marRight w:val="0"/>
                  <w:marTop w:val="0"/>
                  <w:marBottom w:val="0"/>
                  <w:divBdr>
                    <w:top w:val="none" w:sz="0" w:space="0" w:color="auto"/>
                    <w:left w:val="none" w:sz="0" w:space="0" w:color="auto"/>
                    <w:bottom w:val="none" w:sz="0" w:space="0" w:color="auto"/>
                    <w:right w:val="none" w:sz="0" w:space="0" w:color="auto"/>
                  </w:divBdr>
                </w:div>
                <w:div w:id="993604291">
                  <w:marLeft w:val="0"/>
                  <w:marRight w:val="0"/>
                  <w:marTop w:val="0"/>
                  <w:marBottom w:val="0"/>
                  <w:divBdr>
                    <w:top w:val="none" w:sz="0" w:space="0" w:color="auto"/>
                    <w:left w:val="none" w:sz="0" w:space="0" w:color="auto"/>
                    <w:bottom w:val="none" w:sz="0" w:space="0" w:color="auto"/>
                    <w:right w:val="none" w:sz="0" w:space="0" w:color="auto"/>
                  </w:divBdr>
                </w:div>
                <w:div w:id="1003581382">
                  <w:marLeft w:val="0"/>
                  <w:marRight w:val="0"/>
                  <w:marTop w:val="0"/>
                  <w:marBottom w:val="0"/>
                  <w:divBdr>
                    <w:top w:val="none" w:sz="0" w:space="0" w:color="auto"/>
                    <w:left w:val="none" w:sz="0" w:space="0" w:color="auto"/>
                    <w:bottom w:val="none" w:sz="0" w:space="0" w:color="auto"/>
                    <w:right w:val="none" w:sz="0" w:space="0" w:color="auto"/>
                  </w:divBdr>
                </w:div>
                <w:div w:id="1042940045">
                  <w:marLeft w:val="0"/>
                  <w:marRight w:val="0"/>
                  <w:marTop w:val="0"/>
                  <w:marBottom w:val="0"/>
                  <w:divBdr>
                    <w:top w:val="none" w:sz="0" w:space="0" w:color="auto"/>
                    <w:left w:val="none" w:sz="0" w:space="0" w:color="auto"/>
                    <w:bottom w:val="none" w:sz="0" w:space="0" w:color="auto"/>
                    <w:right w:val="none" w:sz="0" w:space="0" w:color="auto"/>
                  </w:divBdr>
                </w:div>
                <w:div w:id="1073235207">
                  <w:marLeft w:val="0"/>
                  <w:marRight w:val="0"/>
                  <w:marTop w:val="0"/>
                  <w:marBottom w:val="0"/>
                  <w:divBdr>
                    <w:top w:val="none" w:sz="0" w:space="0" w:color="auto"/>
                    <w:left w:val="none" w:sz="0" w:space="0" w:color="auto"/>
                    <w:bottom w:val="none" w:sz="0" w:space="0" w:color="auto"/>
                    <w:right w:val="none" w:sz="0" w:space="0" w:color="auto"/>
                  </w:divBdr>
                </w:div>
                <w:div w:id="1083604598">
                  <w:marLeft w:val="0"/>
                  <w:marRight w:val="0"/>
                  <w:marTop w:val="0"/>
                  <w:marBottom w:val="0"/>
                  <w:divBdr>
                    <w:top w:val="none" w:sz="0" w:space="0" w:color="auto"/>
                    <w:left w:val="none" w:sz="0" w:space="0" w:color="auto"/>
                    <w:bottom w:val="none" w:sz="0" w:space="0" w:color="auto"/>
                    <w:right w:val="none" w:sz="0" w:space="0" w:color="auto"/>
                  </w:divBdr>
                </w:div>
                <w:div w:id="1084062974">
                  <w:marLeft w:val="0"/>
                  <w:marRight w:val="0"/>
                  <w:marTop w:val="0"/>
                  <w:marBottom w:val="0"/>
                  <w:divBdr>
                    <w:top w:val="none" w:sz="0" w:space="0" w:color="auto"/>
                    <w:left w:val="none" w:sz="0" w:space="0" w:color="auto"/>
                    <w:bottom w:val="none" w:sz="0" w:space="0" w:color="auto"/>
                    <w:right w:val="none" w:sz="0" w:space="0" w:color="auto"/>
                  </w:divBdr>
                </w:div>
                <w:div w:id="1090857136">
                  <w:marLeft w:val="0"/>
                  <w:marRight w:val="0"/>
                  <w:marTop w:val="0"/>
                  <w:marBottom w:val="0"/>
                  <w:divBdr>
                    <w:top w:val="none" w:sz="0" w:space="0" w:color="auto"/>
                    <w:left w:val="none" w:sz="0" w:space="0" w:color="auto"/>
                    <w:bottom w:val="none" w:sz="0" w:space="0" w:color="auto"/>
                    <w:right w:val="none" w:sz="0" w:space="0" w:color="auto"/>
                  </w:divBdr>
                </w:div>
                <w:div w:id="1094591749">
                  <w:marLeft w:val="0"/>
                  <w:marRight w:val="0"/>
                  <w:marTop w:val="0"/>
                  <w:marBottom w:val="0"/>
                  <w:divBdr>
                    <w:top w:val="none" w:sz="0" w:space="0" w:color="auto"/>
                    <w:left w:val="none" w:sz="0" w:space="0" w:color="auto"/>
                    <w:bottom w:val="none" w:sz="0" w:space="0" w:color="auto"/>
                    <w:right w:val="none" w:sz="0" w:space="0" w:color="auto"/>
                  </w:divBdr>
                </w:div>
                <w:div w:id="1176337562">
                  <w:marLeft w:val="0"/>
                  <w:marRight w:val="0"/>
                  <w:marTop w:val="0"/>
                  <w:marBottom w:val="0"/>
                  <w:divBdr>
                    <w:top w:val="none" w:sz="0" w:space="0" w:color="auto"/>
                    <w:left w:val="none" w:sz="0" w:space="0" w:color="auto"/>
                    <w:bottom w:val="none" w:sz="0" w:space="0" w:color="auto"/>
                    <w:right w:val="none" w:sz="0" w:space="0" w:color="auto"/>
                  </w:divBdr>
                </w:div>
                <w:div w:id="1238514375">
                  <w:marLeft w:val="0"/>
                  <w:marRight w:val="0"/>
                  <w:marTop w:val="0"/>
                  <w:marBottom w:val="0"/>
                  <w:divBdr>
                    <w:top w:val="none" w:sz="0" w:space="0" w:color="auto"/>
                    <w:left w:val="none" w:sz="0" w:space="0" w:color="auto"/>
                    <w:bottom w:val="none" w:sz="0" w:space="0" w:color="auto"/>
                    <w:right w:val="none" w:sz="0" w:space="0" w:color="auto"/>
                  </w:divBdr>
                </w:div>
                <w:div w:id="1352343522">
                  <w:marLeft w:val="0"/>
                  <w:marRight w:val="0"/>
                  <w:marTop w:val="0"/>
                  <w:marBottom w:val="0"/>
                  <w:divBdr>
                    <w:top w:val="none" w:sz="0" w:space="0" w:color="auto"/>
                    <w:left w:val="none" w:sz="0" w:space="0" w:color="auto"/>
                    <w:bottom w:val="none" w:sz="0" w:space="0" w:color="auto"/>
                    <w:right w:val="none" w:sz="0" w:space="0" w:color="auto"/>
                  </w:divBdr>
                </w:div>
                <w:div w:id="1357149601">
                  <w:marLeft w:val="0"/>
                  <w:marRight w:val="0"/>
                  <w:marTop w:val="0"/>
                  <w:marBottom w:val="0"/>
                  <w:divBdr>
                    <w:top w:val="none" w:sz="0" w:space="0" w:color="auto"/>
                    <w:left w:val="none" w:sz="0" w:space="0" w:color="auto"/>
                    <w:bottom w:val="none" w:sz="0" w:space="0" w:color="auto"/>
                    <w:right w:val="none" w:sz="0" w:space="0" w:color="auto"/>
                  </w:divBdr>
                </w:div>
                <w:div w:id="1365326746">
                  <w:marLeft w:val="0"/>
                  <w:marRight w:val="0"/>
                  <w:marTop w:val="0"/>
                  <w:marBottom w:val="0"/>
                  <w:divBdr>
                    <w:top w:val="none" w:sz="0" w:space="0" w:color="auto"/>
                    <w:left w:val="none" w:sz="0" w:space="0" w:color="auto"/>
                    <w:bottom w:val="none" w:sz="0" w:space="0" w:color="auto"/>
                    <w:right w:val="none" w:sz="0" w:space="0" w:color="auto"/>
                  </w:divBdr>
                </w:div>
                <w:div w:id="1452018593">
                  <w:marLeft w:val="0"/>
                  <w:marRight w:val="0"/>
                  <w:marTop w:val="0"/>
                  <w:marBottom w:val="0"/>
                  <w:divBdr>
                    <w:top w:val="none" w:sz="0" w:space="0" w:color="auto"/>
                    <w:left w:val="none" w:sz="0" w:space="0" w:color="auto"/>
                    <w:bottom w:val="none" w:sz="0" w:space="0" w:color="auto"/>
                    <w:right w:val="none" w:sz="0" w:space="0" w:color="auto"/>
                  </w:divBdr>
                </w:div>
                <w:div w:id="1496873287">
                  <w:marLeft w:val="0"/>
                  <w:marRight w:val="0"/>
                  <w:marTop w:val="0"/>
                  <w:marBottom w:val="0"/>
                  <w:divBdr>
                    <w:top w:val="none" w:sz="0" w:space="0" w:color="auto"/>
                    <w:left w:val="none" w:sz="0" w:space="0" w:color="auto"/>
                    <w:bottom w:val="none" w:sz="0" w:space="0" w:color="auto"/>
                    <w:right w:val="none" w:sz="0" w:space="0" w:color="auto"/>
                  </w:divBdr>
                </w:div>
                <w:div w:id="1502888795">
                  <w:marLeft w:val="0"/>
                  <w:marRight w:val="0"/>
                  <w:marTop w:val="0"/>
                  <w:marBottom w:val="0"/>
                  <w:divBdr>
                    <w:top w:val="none" w:sz="0" w:space="0" w:color="auto"/>
                    <w:left w:val="none" w:sz="0" w:space="0" w:color="auto"/>
                    <w:bottom w:val="none" w:sz="0" w:space="0" w:color="auto"/>
                    <w:right w:val="none" w:sz="0" w:space="0" w:color="auto"/>
                  </w:divBdr>
                </w:div>
                <w:div w:id="1517038934">
                  <w:marLeft w:val="0"/>
                  <w:marRight w:val="0"/>
                  <w:marTop w:val="0"/>
                  <w:marBottom w:val="0"/>
                  <w:divBdr>
                    <w:top w:val="none" w:sz="0" w:space="0" w:color="auto"/>
                    <w:left w:val="none" w:sz="0" w:space="0" w:color="auto"/>
                    <w:bottom w:val="none" w:sz="0" w:space="0" w:color="auto"/>
                    <w:right w:val="none" w:sz="0" w:space="0" w:color="auto"/>
                  </w:divBdr>
                </w:div>
                <w:div w:id="1524321753">
                  <w:marLeft w:val="0"/>
                  <w:marRight w:val="0"/>
                  <w:marTop w:val="0"/>
                  <w:marBottom w:val="0"/>
                  <w:divBdr>
                    <w:top w:val="none" w:sz="0" w:space="0" w:color="auto"/>
                    <w:left w:val="none" w:sz="0" w:space="0" w:color="auto"/>
                    <w:bottom w:val="none" w:sz="0" w:space="0" w:color="auto"/>
                    <w:right w:val="none" w:sz="0" w:space="0" w:color="auto"/>
                  </w:divBdr>
                </w:div>
                <w:div w:id="1535269896">
                  <w:marLeft w:val="0"/>
                  <w:marRight w:val="0"/>
                  <w:marTop w:val="0"/>
                  <w:marBottom w:val="0"/>
                  <w:divBdr>
                    <w:top w:val="none" w:sz="0" w:space="0" w:color="auto"/>
                    <w:left w:val="none" w:sz="0" w:space="0" w:color="auto"/>
                    <w:bottom w:val="none" w:sz="0" w:space="0" w:color="auto"/>
                    <w:right w:val="none" w:sz="0" w:space="0" w:color="auto"/>
                  </w:divBdr>
                </w:div>
                <w:div w:id="1536850452">
                  <w:marLeft w:val="0"/>
                  <w:marRight w:val="0"/>
                  <w:marTop w:val="0"/>
                  <w:marBottom w:val="0"/>
                  <w:divBdr>
                    <w:top w:val="none" w:sz="0" w:space="0" w:color="auto"/>
                    <w:left w:val="none" w:sz="0" w:space="0" w:color="auto"/>
                    <w:bottom w:val="none" w:sz="0" w:space="0" w:color="auto"/>
                    <w:right w:val="none" w:sz="0" w:space="0" w:color="auto"/>
                  </w:divBdr>
                </w:div>
                <w:div w:id="1550259816">
                  <w:marLeft w:val="0"/>
                  <w:marRight w:val="0"/>
                  <w:marTop w:val="0"/>
                  <w:marBottom w:val="0"/>
                  <w:divBdr>
                    <w:top w:val="none" w:sz="0" w:space="0" w:color="auto"/>
                    <w:left w:val="none" w:sz="0" w:space="0" w:color="auto"/>
                    <w:bottom w:val="none" w:sz="0" w:space="0" w:color="auto"/>
                    <w:right w:val="none" w:sz="0" w:space="0" w:color="auto"/>
                  </w:divBdr>
                </w:div>
                <w:div w:id="1577855627">
                  <w:marLeft w:val="0"/>
                  <w:marRight w:val="0"/>
                  <w:marTop w:val="0"/>
                  <w:marBottom w:val="0"/>
                  <w:divBdr>
                    <w:top w:val="none" w:sz="0" w:space="0" w:color="auto"/>
                    <w:left w:val="none" w:sz="0" w:space="0" w:color="auto"/>
                    <w:bottom w:val="none" w:sz="0" w:space="0" w:color="auto"/>
                    <w:right w:val="none" w:sz="0" w:space="0" w:color="auto"/>
                  </w:divBdr>
                </w:div>
                <w:div w:id="1615988237">
                  <w:marLeft w:val="0"/>
                  <w:marRight w:val="0"/>
                  <w:marTop w:val="0"/>
                  <w:marBottom w:val="0"/>
                  <w:divBdr>
                    <w:top w:val="none" w:sz="0" w:space="0" w:color="auto"/>
                    <w:left w:val="none" w:sz="0" w:space="0" w:color="auto"/>
                    <w:bottom w:val="none" w:sz="0" w:space="0" w:color="auto"/>
                    <w:right w:val="none" w:sz="0" w:space="0" w:color="auto"/>
                  </w:divBdr>
                </w:div>
                <w:div w:id="1659335012">
                  <w:marLeft w:val="0"/>
                  <w:marRight w:val="0"/>
                  <w:marTop w:val="0"/>
                  <w:marBottom w:val="0"/>
                  <w:divBdr>
                    <w:top w:val="none" w:sz="0" w:space="0" w:color="auto"/>
                    <w:left w:val="none" w:sz="0" w:space="0" w:color="auto"/>
                    <w:bottom w:val="none" w:sz="0" w:space="0" w:color="auto"/>
                    <w:right w:val="none" w:sz="0" w:space="0" w:color="auto"/>
                  </w:divBdr>
                </w:div>
                <w:div w:id="1667438023">
                  <w:marLeft w:val="0"/>
                  <w:marRight w:val="0"/>
                  <w:marTop w:val="0"/>
                  <w:marBottom w:val="0"/>
                  <w:divBdr>
                    <w:top w:val="none" w:sz="0" w:space="0" w:color="auto"/>
                    <w:left w:val="none" w:sz="0" w:space="0" w:color="auto"/>
                    <w:bottom w:val="none" w:sz="0" w:space="0" w:color="auto"/>
                    <w:right w:val="none" w:sz="0" w:space="0" w:color="auto"/>
                  </w:divBdr>
                </w:div>
                <w:div w:id="1729646782">
                  <w:marLeft w:val="0"/>
                  <w:marRight w:val="0"/>
                  <w:marTop w:val="0"/>
                  <w:marBottom w:val="0"/>
                  <w:divBdr>
                    <w:top w:val="none" w:sz="0" w:space="0" w:color="auto"/>
                    <w:left w:val="none" w:sz="0" w:space="0" w:color="auto"/>
                    <w:bottom w:val="none" w:sz="0" w:space="0" w:color="auto"/>
                    <w:right w:val="none" w:sz="0" w:space="0" w:color="auto"/>
                  </w:divBdr>
                </w:div>
                <w:div w:id="1731609003">
                  <w:marLeft w:val="0"/>
                  <w:marRight w:val="0"/>
                  <w:marTop w:val="0"/>
                  <w:marBottom w:val="0"/>
                  <w:divBdr>
                    <w:top w:val="none" w:sz="0" w:space="0" w:color="auto"/>
                    <w:left w:val="none" w:sz="0" w:space="0" w:color="auto"/>
                    <w:bottom w:val="none" w:sz="0" w:space="0" w:color="auto"/>
                    <w:right w:val="none" w:sz="0" w:space="0" w:color="auto"/>
                  </w:divBdr>
                </w:div>
                <w:div w:id="1745180592">
                  <w:marLeft w:val="0"/>
                  <w:marRight w:val="0"/>
                  <w:marTop w:val="0"/>
                  <w:marBottom w:val="0"/>
                  <w:divBdr>
                    <w:top w:val="none" w:sz="0" w:space="0" w:color="auto"/>
                    <w:left w:val="none" w:sz="0" w:space="0" w:color="auto"/>
                    <w:bottom w:val="none" w:sz="0" w:space="0" w:color="auto"/>
                    <w:right w:val="none" w:sz="0" w:space="0" w:color="auto"/>
                  </w:divBdr>
                </w:div>
                <w:div w:id="1774086083">
                  <w:marLeft w:val="0"/>
                  <w:marRight w:val="0"/>
                  <w:marTop w:val="0"/>
                  <w:marBottom w:val="0"/>
                  <w:divBdr>
                    <w:top w:val="none" w:sz="0" w:space="0" w:color="auto"/>
                    <w:left w:val="none" w:sz="0" w:space="0" w:color="auto"/>
                    <w:bottom w:val="none" w:sz="0" w:space="0" w:color="auto"/>
                    <w:right w:val="none" w:sz="0" w:space="0" w:color="auto"/>
                  </w:divBdr>
                </w:div>
                <w:div w:id="1792553815">
                  <w:marLeft w:val="0"/>
                  <w:marRight w:val="0"/>
                  <w:marTop w:val="0"/>
                  <w:marBottom w:val="0"/>
                  <w:divBdr>
                    <w:top w:val="none" w:sz="0" w:space="0" w:color="auto"/>
                    <w:left w:val="none" w:sz="0" w:space="0" w:color="auto"/>
                    <w:bottom w:val="none" w:sz="0" w:space="0" w:color="auto"/>
                    <w:right w:val="none" w:sz="0" w:space="0" w:color="auto"/>
                  </w:divBdr>
                </w:div>
                <w:div w:id="1821772775">
                  <w:marLeft w:val="0"/>
                  <w:marRight w:val="0"/>
                  <w:marTop w:val="0"/>
                  <w:marBottom w:val="0"/>
                  <w:divBdr>
                    <w:top w:val="none" w:sz="0" w:space="0" w:color="auto"/>
                    <w:left w:val="none" w:sz="0" w:space="0" w:color="auto"/>
                    <w:bottom w:val="none" w:sz="0" w:space="0" w:color="auto"/>
                    <w:right w:val="none" w:sz="0" w:space="0" w:color="auto"/>
                  </w:divBdr>
                </w:div>
                <w:div w:id="1869833821">
                  <w:marLeft w:val="0"/>
                  <w:marRight w:val="0"/>
                  <w:marTop w:val="0"/>
                  <w:marBottom w:val="0"/>
                  <w:divBdr>
                    <w:top w:val="none" w:sz="0" w:space="0" w:color="auto"/>
                    <w:left w:val="none" w:sz="0" w:space="0" w:color="auto"/>
                    <w:bottom w:val="none" w:sz="0" w:space="0" w:color="auto"/>
                    <w:right w:val="none" w:sz="0" w:space="0" w:color="auto"/>
                  </w:divBdr>
                </w:div>
                <w:div w:id="1910653334">
                  <w:marLeft w:val="0"/>
                  <w:marRight w:val="0"/>
                  <w:marTop w:val="0"/>
                  <w:marBottom w:val="0"/>
                  <w:divBdr>
                    <w:top w:val="none" w:sz="0" w:space="0" w:color="auto"/>
                    <w:left w:val="none" w:sz="0" w:space="0" w:color="auto"/>
                    <w:bottom w:val="none" w:sz="0" w:space="0" w:color="auto"/>
                    <w:right w:val="none" w:sz="0" w:space="0" w:color="auto"/>
                  </w:divBdr>
                </w:div>
                <w:div w:id="1929919674">
                  <w:marLeft w:val="0"/>
                  <w:marRight w:val="0"/>
                  <w:marTop w:val="0"/>
                  <w:marBottom w:val="0"/>
                  <w:divBdr>
                    <w:top w:val="none" w:sz="0" w:space="0" w:color="auto"/>
                    <w:left w:val="none" w:sz="0" w:space="0" w:color="auto"/>
                    <w:bottom w:val="none" w:sz="0" w:space="0" w:color="auto"/>
                    <w:right w:val="none" w:sz="0" w:space="0" w:color="auto"/>
                  </w:divBdr>
                </w:div>
                <w:div w:id="1970012957">
                  <w:marLeft w:val="0"/>
                  <w:marRight w:val="0"/>
                  <w:marTop w:val="0"/>
                  <w:marBottom w:val="0"/>
                  <w:divBdr>
                    <w:top w:val="none" w:sz="0" w:space="0" w:color="auto"/>
                    <w:left w:val="none" w:sz="0" w:space="0" w:color="auto"/>
                    <w:bottom w:val="none" w:sz="0" w:space="0" w:color="auto"/>
                    <w:right w:val="none" w:sz="0" w:space="0" w:color="auto"/>
                  </w:divBdr>
                </w:div>
                <w:div w:id="1988704991">
                  <w:marLeft w:val="0"/>
                  <w:marRight w:val="0"/>
                  <w:marTop w:val="0"/>
                  <w:marBottom w:val="0"/>
                  <w:divBdr>
                    <w:top w:val="none" w:sz="0" w:space="0" w:color="auto"/>
                    <w:left w:val="none" w:sz="0" w:space="0" w:color="auto"/>
                    <w:bottom w:val="none" w:sz="0" w:space="0" w:color="auto"/>
                    <w:right w:val="none" w:sz="0" w:space="0" w:color="auto"/>
                  </w:divBdr>
                </w:div>
                <w:div w:id="1999770615">
                  <w:marLeft w:val="0"/>
                  <w:marRight w:val="0"/>
                  <w:marTop w:val="0"/>
                  <w:marBottom w:val="0"/>
                  <w:divBdr>
                    <w:top w:val="none" w:sz="0" w:space="0" w:color="auto"/>
                    <w:left w:val="none" w:sz="0" w:space="0" w:color="auto"/>
                    <w:bottom w:val="none" w:sz="0" w:space="0" w:color="auto"/>
                    <w:right w:val="none" w:sz="0" w:space="0" w:color="auto"/>
                  </w:divBdr>
                </w:div>
                <w:div w:id="2009407281">
                  <w:marLeft w:val="0"/>
                  <w:marRight w:val="0"/>
                  <w:marTop w:val="0"/>
                  <w:marBottom w:val="0"/>
                  <w:divBdr>
                    <w:top w:val="none" w:sz="0" w:space="0" w:color="auto"/>
                    <w:left w:val="none" w:sz="0" w:space="0" w:color="auto"/>
                    <w:bottom w:val="none" w:sz="0" w:space="0" w:color="auto"/>
                    <w:right w:val="none" w:sz="0" w:space="0" w:color="auto"/>
                  </w:divBdr>
                </w:div>
                <w:div w:id="2028943698">
                  <w:marLeft w:val="0"/>
                  <w:marRight w:val="0"/>
                  <w:marTop w:val="0"/>
                  <w:marBottom w:val="0"/>
                  <w:divBdr>
                    <w:top w:val="none" w:sz="0" w:space="0" w:color="auto"/>
                    <w:left w:val="none" w:sz="0" w:space="0" w:color="auto"/>
                    <w:bottom w:val="none" w:sz="0" w:space="0" w:color="auto"/>
                    <w:right w:val="none" w:sz="0" w:space="0" w:color="auto"/>
                  </w:divBdr>
                </w:div>
                <w:div w:id="2064058760">
                  <w:marLeft w:val="0"/>
                  <w:marRight w:val="0"/>
                  <w:marTop w:val="0"/>
                  <w:marBottom w:val="0"/>
                  <w:divBdr>
                    <w:top w:val="none" w:sz="0" w:space="0" w:color="auto"/>
                    <w:left w:val="none" w:sz="0" w:space="0" w:color="auto"/>
                    <w:bottom w:val="none" w:sz="0" w:space="0" w:color="auto"/>
                    <w:right w:val="none" w:sz="0" w:space="0" w:color="auto"/>
                  </w:divBdr>
                </w:div>
                <w:div w:id="2090150417">
                  <w:marLeft w:val="0"/>
                  <w:marRight w:val="0"/>
                  <w:marTop w:val="0"/>
                  <w:marBottom w:val="0"/>
                  <w:divBdr>
                    <w:top w:val="none" w:sz="0" w:space="0" w:color="auto"/>
                    <w:left w:val="none" w:sz="0" w:space="0" w:color="auto"/>
                    <w:bottom w:val="none" w:sz="0" w:space="0" w:color="auto"/>
                    <w:right w:val="none" w:sz="0" w:space="0" w:color="auto"/>
                  </w:divBdr>
                </w:div>
                <w:div w:id="2138789265">
                  <w:marLeft w:val="0"/>
                  <w:marRight w:val="0"/>
                  <w:marTop w:val="0"/>
                  <w:marBottom w:val="0"/>
                  <w:divBdr>
                    <w:top w:val="none" w:sz="0" w:space="0" w:color="auto"/>
                    <w:left w:val="none" w:sz="0" w:space="0" w:color="auto"/>
                    <w:bottom w:val="none" w:sz="0" w:space="0" w:color="auto"/>
                    <w:right w:val="none" w:sz="0" w:space="0" w:color="auto"/>
                  </w:divBdr>
                </w:div>
                <w:div w:id="21419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1791">
      <w:bodyDiv w:val="1"/>
      <w:marLeft w:val="0"/>
      <w:marRight w:val="0"/>
      <w:marTop w:val="0"/>
      <w:marBottom w:val="0"/>
      <w:divBdr>
        <w:top w:val="none" w:sz="0" w:space="0" w:color="auto"/>
        <w:left w:val="none" w:sz="0" w:space="0" w:color="auto"/>
        <w:bottom w:val="none" w:sz="0" w:space="0" w:color="auto"/>
        <w:right w:val="none" w:sz="0" w:space="0" w:color="auto"/>
      </w:divBdr>
      <w:divsChild>
        <w:div w:id="168520695">
          <w:marLeft w:val="0"/>
          <w:marRight w:val="0"/>
          <w:marTop w:val="0"/>
          <w:marBottom w:val="0"/>
          <w:divBdr>
            <w:top w:val="none" w:sz="0" w:space="0" w:color="auto"/>
            <w:left w:val="none" w:sz="0" w:space="0" w:color="auto"/>
            <w:bottom w:val="none" w:sz="0" w:space="0" w:color="auto"/>
            <w:right w:val="none" w:sz="0" w:space="0" w:color="auto"/>
          </w:divBdr>
        </w:div>
        <w:div w:id="507602057">
          <w:marLeft w:val="0"/>
          <w:marRight w:val="0"/>
          <w:marTop w:val="0"/>
          <w:marBottom w:val="0"/>
          <w:divBdr>
            <w:top w:val="none" w:sz="0" w:space="0" w:color="auto"/>
            <w:left w:val="none" w:sz="0" w:space="0" w:color="auto"/>
            <w:bottom w:val="none" w:sz="0" w:space="0" w:color="auto"/>
            <w:right w:val="none" w:sz="0" w:space="0" w:color="auto"/>
          </w:divBdr>
        </w:div>
        <w:div w:id="751852962">
          <w:marLeft w:val="0"/>
          <w:marRight w:val="0"/>
          <w:marTop w:val="0"/>
          <w:marBottom w:val="0"/>
          <w:divBdr>
            <w:top w:val="none" w:sz="0" w:space="0" w:color="auto"/>
            <w:left w:val="none" w:sz="0" w:space="0" w:color="auto"/>
            <w:bottom w:val="none" w:sz="0" w:space="0" w:color="auto"/>
            <w:right w:val="none" w:sz="0" w:space="0" w:color="auto"/>
          </w:divBdr>
        </w:div>
        <w:div w:id="1017804795">
          <w:marLeft w:val="0"/>
          <w:marRight w:val="0"/>
          <w:marTop w:val="0"/>
          <w:marBottom w:val="0"/>
          <w:divBdr>
            <w:top w:val="none" w:sz="0" w:space="0" w:color="auto"/>
            <w:left w:val="none" w:sz="0" w:space="0" w:color="auto"/>
            <w:bottom w:val="none" w:sz="0" w:space="0" w:color="auto"/>
            <w:right w:val="none" w:sz="0" w:space="0" w:color="auto"/>
          </w:divBdr>
        </w:div>
        <w:div w:id="1175849308">
          <w:marLeft w:val="0"/>
          <w:marRight w:val="0"/>
          <w:marTop w:val="0"/>
          <w:marBottom w:val="0"/>
          <w:divBdr>
            <w:top w:val="none" w:sz="0" w:space="0" w:color="auto"/>
            <w:left w:val="none" w:sz="0" w:space="0" w:color="auto"/>
            <w:bottom w:val="none" w:sz="0" w:space="0" w:color="auto"/>
            <w:right w:val="none" w:sz="0" w:space="0" w:color="auto"/>
          </w:divBdr>
        </w:div>
        <w:div w:id="1372148715">
          <w:marLeft w:val="0"/>
          <w:marRight w:val="0"/>
          <w:marTop w:val="0"/>
          <w:marBottom w:val="0"/>
          <w:divBdr>
            <w:top w:val="none" w:sz="0" w:space="0" w:color="auto"/>
            <w:left w:val="none" w:sz="0" w:space="0" w:color="auto"/>
            <w:bottom w:val="none" w:sz="0" w:space="0" w:color="auto"/>
            <w:right w:val="none" w:sz="0" w:space="0" w:color="auto"/>
          </w:divBdr>
        </w:div>
        <w:div w:id="1873691518">
          <w:marLeft w:val="0"/>
          <w:marRight w:val="0"/>
          <w:marTop w:val="0"/>
          <w:marBottom w:val="0"/>
          <w:divBdr>
            <w:top w:val="none" w:sz="0" w:space="0" w:color="auto"/>
            <w:left w:val="none" w:sz="0" w:space="0" w:color="auto"/>
            <w:bottom w:val="none" w:sz="0" w:space="0" w:color="auto"/>
            <w:right w:val="none" w:sz="0" w:space="0" w:color="auto"/>
          </w:divBdr>
        </w:div>
        <w:div w:id="1917786946">
          <w:marLeft w:val="0"/>
          <w:marRight w:val="0"/>
          <w:marTop w:val="0"/>
          <w:marBottom w:val="0"/>
          <w:divBdr>
            <w:top w:val="none" w:sz="0" w:space="0" w:color="auto"/>
            <w:left w:val="none" w:sz="0" w:space="0" w:color="auto"/>
            <w:bottom w:val="none" w:sz="0" w:space="0" w:color="auto"/>
            <w:right w:val="none" w:sz="0" w:space="0" w:color="auto"/>
          </w:divBdr>
        </w:div>
        <w:div w:id="2110194447">
          <w:marLeft w:val="0"/>
          <w:marRight w:val="0"/>
          <w:marTop w:val="0"/>
          <w:marBottom w:val="0"/>
          <w:divBdr>
            <w:top w:val="none" w:sz="0" w:space="0" w:color="auto"/>
            <w:left w:val="none" w:sz="0" w:space="0" w:color="auto"/>
            <w:bottom w:val="none" w:sz="0" w:space="0" w:color="auto"/>
            <w:right w:val="none" w:sz="0" w:space="0" w:color="auto"/>
          </w:divBdr>
        </w:div>
        <w:div w:id="2133401564">
          <w:marLeft w:val="0"/>
          <w:marRight w:val="0"/>
          <w:marTop w:val="0"/>
          <w:marBottom w:val="0"/>
          <w:divBdr>
            <w:top w:val="none" w:sz="0" w:space="0" w:color="auto"/>
            <w:left w:val="none" w:sz="0" w:space="0" w:color="auto"/>
            <w:bottom w:val="none" w:sz="0" w:space="0" w:color="auto"/>
            <w:right w:val="none" w:sz="0" w:space="0" w:color="auto"/>
          </w:divBdr>
        </w:div>
      </w:divsChild>
    </w:div>
    <w:div w:id="1360470929">
      <w:bodyDiv w:val="1"/>
      <w:marLeft w:val="0"/>
      <w:marRight w:val="0"/>
      <w:marTop w:val="0"/>
      <w:marBottom w:val="0"/>
      <w:divBdr>
        <w:top w:val="none" w:sz="0" w:space="0" w:color="auto"/>
        <w:left w:val="none" w:sz="0" w:space="0" w:color="auto"/>
        <w:bottom w:val="none" w:sz="0" w:space="0" w:color="auto"/>
        <w:right w:val="none" w:sz="0" w:space="0" w:color="auto"/>
      </w:divBdr>
    </w:div>
    <w:div w:id="1363214675">
      <w:bodyDiv w:val="1"/>
      <w:marLeft w:val="0"/>
      <w:marRight w:val="0"/>
      <w:marTop w:val="0"/>
      <w:marBottom w:val="0"/>
      <w:divBdr>
        <w:top w:val="none" w:sz="0" w:space="0" w:color="auto"/>
        <w:left w:val="none" w:sz="0" w:space="0" w:color="auto"/>
        <w:bottom w:val="none" w:sz="0" w:space="0" w:color="auto"/>
        <w:right w:val="none" w:sz="0" w:space="0" w:color="auto"/>
      </w:divBdr>
      <w:divsChild>
        <w:div w:id="852886203">
          <w:marLeft w:val="0"/>
          <w:marRight w:val="0"/>
          <w:marTop w:val="0"/>
          <w:marBottom w:val="0"/>
          <w:divBdr>
            <w:top w:val="none" w:sz="0" w:space="0" w:color="auto"/>
            <w:left w:val="none" w:sz="0" w:space="0" w:color="auto"/>
            <w:bottom w:val="none" w:sz="0" w:space="0" w:color="auto"/>
            <w:right w:val="none" w:sz="0" w:space="0" w:color="auto"/>
          </w:divBdr>
        </w:div>
      </w:divsChild>
    </w:div>
    <w:div w:id="1386837037">
      <w:bodyDiv w:val="1"/>
      <w:marLeft w:val="0"/>
      <w:marRight w:val="0"/>
      <w:marTop w:val="0"/>
      <w:marBottom w:val="0"/>
      <w:divBdr>
        <w:top w:val="none" w:sz="0" w:space="0" w:color="auto"/>
        <w:left w:val="none" w:sz="0" w:space="0" w:color="auto"/>
        <w:bottom w:val="none" w:sz="0" w:space="0" w:color="auto"/>
        <w:right w:val="none" w:sz="0" w:space="0" w:color="auto"/>
      </w:divBdr>
      <w:divsChild>
        <w:div w:id="93281528">
          <w:marLeft w:val="0"/>
          <w:marRight w:val="0"/>
          <w:marTop w:val="0"/>
          <w:marBottom w:val="0"/>
          <w:divBdr>
            <w:top w:val="none" w:sz="0" w:space="0" w:color="auto"/>
            <w:left w:val="none" w:sz="0" w:space="0" w:color="auto"/>
            <w:bottom w:val="none" w:sz="0" w:space="0" w:color="auto"/>
            <w:right w:val="none" w:sz="0" w:space="0" w:color="auto"/>
          </w:divBdr>
        </w:div>
        <w:div w:id="377782143">
          <w:marLeft w:val="0"/>
          <w:marRight w:val="0"/>
          <w:marTop w:val="0"/>
          <w:marBottom w:val="0"/>
          <w:divBdr>
            <w:top w:val="none" w:sz="0" w:space="0" w:color="auto"/>
            <w:left w:val="none" w:sz="0" w:space="0" w:color="auto"/>
            <w:bottom w:val="none" w:sz="0" w:space="0" w:color="auto"/>
            <w:right w:val="none" w:sz="0" w:space="0" w:color="auto"/>
          </w:divBdr>
        </w:div>
        <w:div w:id="417792849">
          <w:marLeft w:val="0"/>
          <w:marRight w:val="0"/>
          <w:marTop w:val="0"/>
          <w:marBottom w:val="0"/>
          <w:divBdr>
            <w:top w:val="none" w:sz="0" w:space="0" w:color="auto"/>
            <w:left w:val="none" w:sz="0" w:space="0" w:color="auto"/>
            <w:bottom w:val="none" w:sz="0" w:space="0" w:color="auto"/>
            <w:right w:val="none" w:sz="0" w:space="0" w:color="auto"/>
          </w:divBdr>
        </w:div>
        <w:div w:id="907225305">
          <w:marLeft w:val="0"/>
          <w:marRight w:val="0"/>
          <w:marTop w:val="0"/>
          <w:marBottom w:val="0"/>
          <w:divBdr>
            <w:top w:val="none" w:sz="0" w:space="0" w:color="auto"/>
            <w:left w:val="none" w:sz="0" w:space="0" w:color="auto"/>
            <w:bottom w:val="none" w:sz="0" w:space="0" w:color="auto"/>
            <w:right w:val="none" w:sz="0" w:space="0" w:color="auto"/>
          </w:divBdr>
        </w:div>
        <w:div w:id="1269629410">
          <w:marLeft w:val="0"/>
          <w:marRight w:val="0"/>
          <w:marTop w:val="0"/>
          <w:marBottom w:val="0"/>
          <w:divBdr>
            <w:top w:val="none" w:sz="0" w:space="0" w:color="auto"/>
            <w:left w:val="none" w:sz="0" w:space="0" w:color="auto"/>
            <w:bottom w:val="none" w:sz="0" w:space="0" w:color="auto"/>
            <w:right w:val="none" w:sz="0" w:space="0" w:color="auto"/>
          </w:divBdr>
        </w:div>
        <w:div w:id="1340348935">
          <w:marLeft w:val="0"/>
          <w:marRight w:val="0"/>
          <w:marTop w:val="0"/>
          <w:marBottom w:val="0"/>
          <w:divBdr>
            <w:top w:val="none" w:sz="0" w:space="0" w:color="auto"/>
            <w:left w:val="none" w:sz="0" w:space="0" w:color="auto"/>
            <w:bottom w:val="none" w:sz="0" w:space="0" w:color="auto"/>
            <w:right w:val="none" w:sz="0" w:space="0" w:color="auto"/>
          </w:divBdr>
        </w:div>
        <w:div w:id="1444685434">
          <w:marLeft w:val="0"/>
          <w:marRight w:val="0"/>
          <w:marTop w:val="0"/>
          <w:marBottom w:val="0"/>
          <w:divBdr>
            <w:top w:val="none" w:sz="0" w:space="0" w:color="auto"/>
            <w:left w:val="none" w:sz="0" w:space="0" w:color="auto"/>
            <w:bottom w:val="none" w:sz="0" w:space="0" w:color="auto"/>
            <w:right w:val="none" w:sz="0" w:space="0" w:color="auto"/>
          </w:divBdr>
        </w:div>
        <w:div w:id="1637175765">
          <w:marLeft w:val="0"/>
          <w:marRight w:val="0"/>
          <w:marTop w:val="0"/>
          <w:marBottom w:val="0"/>
          <w:divBdr>
            <w:top w:val="none" w:sz="0" w:space="0" w:color="auto"/>
            <w:left w:val="none" w:sz="0" w:space="0" w:color="auto"/>
            <w:bottom w:val="none" w:sz="0" w:space="0" w:color="auto"/>
            <w:right w:val="none" w:sz="0" w:space="0" w:color="auto"/>
          </w:divBdr>
        </w:div>
        <w:div w:id="2111312754">
          <w:marLeft w:val="0"/>
          <w:marRight w:val="0"/>
          <w:marTop w:val="0"/>
          <w:marBottom w:val="0"/>
          <w:divBdr>
            <w:top w:val="none" w:sz="0" w:space="0" w:color="auto"/>
            <w:left w:val="none" w:sz="0" w:space="0" w:color="auto"/>
            <w:bottom w:val="none" w:sz="0" w:space="0" w:color="auto"/>
            <w:right w:val="none" w:sz="0" w:space="0" w:color="auto"/>
          </w:divBdr>
        </w:div>
      </w:divsChild>
    </w:div>
    <w:div w:id="1425614679">
      <w:bodyDiv w:val="1"/>
      <w:marLeft w:val="0"/>
      <w:marRight w:val="0"/>
      <w:marTop w:val="0"/>
      <w:marBottom w:val="0"/>
      <w:divBdr>
        <w:top w:val="none" w:sz="0" w:space="0" w:color="auto"/>
        <w:left w:val="none" w:sz="0" w:space="0" w:color="auto"/>
        <w:bottom w:val="none" w:sz="0" w:space="0" w:color="auto"/>
        <w:right w:val="none" w:sz="0" w:space="0" w:color="auto"/>
      </w:divBdr>
    </w:div>
    <w:div w:id="1429622089">
      <w:bodyDiv w:val="1"/>
      <w:marLeft w:val="0"/>
      <w:marRight w:val="0"/>
      <w:marTop w:val="0"/>
      <w:marBottom w:val="0"/>
      <w:divBdr>
        <w:top w:val="none" w:sz="0" w:space="0" w:color="auto"/>
        <w:left w:val="none" w:sz="0" w:space="0" w:color="auto"/>
        <w:bottom w:val="none" w:sz="0" w:space="0" w:color="auto"/>
        <w:right w:val="none" w:sz="0" w:space="0" w:color="auto"/>
      </w:divBdr>
      <w:divsChild>
        <w:div w:id="23485935">
          <w:marLeft w:val="0"/>
          <w:marRight w:val="0"/>
          <w:marTop w:val="0"/>
          <w:marBottom w:val="0"/>
          <w:divBdr>
            <w:top w:val="none" w:sz="0" w:space="0" w:color="auto"/>
            <w:left w:val="none" w:sz="0" w:space="0" w:color="auto"/>
            <w:bottom w:val="none" w:sz="0" w:space="0" w:color="auto"/>
            <w:right w:val="none" w:sz="0" w:space="0" w:color="auto"/>
          </w:divBdr>
        </w:div>
        <w:div w:id="75517042">
          <w:marLeft w:val="0"/>
          <w:marRight w:val="0"/>
          <w:marTop w:val="0"/>
          <w:marBottom w:val="0"/>
          <w:divBdr>
            <w:top w:val="none" w:sz="0" w:space="0" w:color="auto"/>
            <w:left w:val="none" w:sz="0" w:space="0" w:color="auto"/>
            <w:bottom w:val="none" w:sz="0" w:space="0" w:color="auto"/>
            <w:right w:val="none" w:sz="0" w:space="0" w:color="auto"/>
          </w:divBdr>
        </w:div>
        <w:div w:id="129905991">
          <w:marLeft w:val="0"/>
          <w:marRight w:val="0"/>
          <w:marTop w:val="0"/>
          <w:marBottom w:val="0"/>
          <w:divBdr>
            <w:top w:val="none" w:sz="0" w:space="0" w:color="auto"/>
            <w:left w:val="none" w:sz="0" w:space="0" w:color="auto"/>
            <w:bottom w:val="none" w:sz="0" w:space="0" w:color="auto"/>
            <w:right w:val="none" w:sz="0" w:space="0" w:color="auto"/>
          </w:divBdr>
        </w:div>
        <w:div w:id="140581573">
          <w:marLeft w:val="0"/>
          <w:marRight w:val="0"/>
          <w:marTop w:val="0"/>
          <w:marBottom w:val="0"/>
          <w:divBdr>
            <w:top w:val="none" w:sz="0" w:space="0" w:color="auto"/>
            <w:left w:val="none" w:sz="0" w:space="0" w:color="auto"/>
            <w:bottom w:val="none" w:sz="0" w:space="0" w:color="auto"/>
            <w:right w:val="none" w:sz="0" w:space="0" w:color="auto"/>
          </w:divBdr>
        </w:div>
        <w:div w:id="204564639">
          <w:marLeft w:val="0"/>
          <w:marRight w:val="0"/>
          <w:marTop w:val="0"/>
          <w:marBottom w:val="0"/>
          <w:divBdr>
            <w:top w:val="none" w:sz="0" w:space="0" w:color="auto"/>
            <w:left w:val="none" w:sz="0" w:space="0" w:color="auto"/>
            <w:bottom w:val="none" w:sz="0" w:space="0" w:color="auto"/>
            <w:right w:val="none" w:sz="0" w:space="0" w:color="auto"/>
          </w:divBdr>
        </w:div>
        <w:div w:id="206533088">
          <w:marLeft w:val="0"/>
          <w:marRight w:val="0"/>
          <w:marTop w:val="0"/>
          <w:marBottom w:val="0"/>
          <w:divBdr>
            <w:top w:val="none" w:sz="0" w:space="0" w:color="auto"/>
            <w:left w:val="none" w:sz="0" w:space="0" w:color="auto"/>
            <w:bottom w:val="none" w:sz="0" w:space="0" w:color="auto"/>
            <w:right w:val="none" w:sz="0" w:space="0" w:color="auto"/>
          </w:divBdr>
        </w:div>
        <w:div w:id="243800188">
          <w:marLeft w:val="0"/>
          <w:marRight w:val="0"/>
          <w:marTop w:val="0"/>
          <w:marBottom w:val="0"/>
          <w:divBdr>
            <w:top w:val="none" w:sz="0" w:space="0" w:color="auto"/>
            <w:left w:val="none" w:sz="0" w:space="0" w:color="auto"/>
            <w:bottom w:val="none" w:sz="0" w:space="0" w:color="auto"/>
            <w:right w:val="none" w:sz="0" w:space="0" w:color="auto"/>
          </w:divBdr>
        </w:div>
        <w:div w:id="287981051">
          <w:marLeft w:val="0"/>
          <w:marRight w:val="0"/>
          <w:marTop w:val="0"/>
          <w:marBottom w:val="0"/>
          <w:divBdr>
            <w:top w:val="none" w:sz="0" w:space="0" w:color="auto"/>
            <w:left w:val="none" w:sz="0" w:space="0" w:color="auto"/>
            <w:bottom w:val="none" w:sz="0" w:space="0" w:color="auto"/>
            <w:right w:val="none" w:sz="0" w:space="0" w:color="auto"/>
          </w:divBdr>
        </w:div>
        <w:div w:id="323241821">
          <w:marLeft w:val="0"/>
          <w:marRight w:val="0"/>
          <w:marTop w:val="0"/>
          <w:marBottom w:val="0"/>
          <w:divBdr>
            <w:top w:val="none" w:sz="0" w:space="0" w:color="auto"/>
            <w:left w:val="none" w:sz="0" w:space="0" w:color="auto"/>
            <w:bottom w:val="none" w:sz="0" w:space="0" w:color="auto"/>
            <w:right w:val="none" w:sz="0" w:space="0" w:color="auto"/>
          </w:divBdr>
        </w:div>
        <w:div w:id="326598473">
          <w:marLeft w:val="0"/>
          <w:marRight w:val="0"/>
          <w:marTop w:val="0"/>
          <w:marBottom w:val="0"/>
          <w:divBdr>
            <w:top w:val="none" w:sz="0" w:space="0" w:color="auto"/>
            <w:left w:val="none" w:sz="0" w:space="0" w:color="auto"/>
            <w:bottom w:val="none" w:sz="0" w:space="0" w:color="auto"/>
            <w:right w:val="none" w:sz="0" w:space="0" w:color="auto"/>
          </w:divBdr>
        </w:div>
        <w:div w:id="327558390">
          <w:marLeft w:val="0"/>
          <w:marRight w:val="0"/>
          <w:marTop w:val="0"/>
          <w:marBottom w:val="0"/>
          <w:divBdr>
            <w:top w:val="none" w:sz="0" w:space="0" w:color="auto"/>
            <w:left w:val="none" w:sz="0" w:space="0" w:color="auto"/>
            <w:bottom w:val="none" w:sz="0" w:space="0" w:color="auto"/>
            <w:right w:val="none" w:sz="0" w:space="0" w:color="auto"/>
          </w:divBdr>
        </w:div>
        <w:div w:id="415708908">
          <w:marLeft w:val="0"/>
          <w:marRight w:val="0"/>
          <w:marTop w:val="0"/>
          <w:marBottom w:val="0"/>
          <w:divBdr>
            <w:top w:val="none" w:sz="0" w:space="0" w:color="auto"/>
            <w:left w:val="none" w:sz="0" w:space="0" w:color="auto"/>
            <w:bottom w:val="none" w:sz="0" w:space="0" w:color="auto"/>
            <w:right w:val="none" w:sz="0" w:space="0" w:color="auto"/>
          </w:divBdr>
        </w:div>
        <w:div w:id="438185919">
          <w:marLeft w:val="0"/>
          <w:marRight w:val="0"/>
          <w:marTop w:val="0"/>
          <w:marBottom w:val="0"/>
          <w:divBdr>
            <w:top w:val="none" w:sz="0" w:space="0" w:color="auto"/>
            <w:left w:val="none" w:sz="0" w:space="0" w:color="auto"/>
            <w:bottom w:val="none" w:sz="0" w:space="0" w:color="auto"/>
            <w:right w:val="none" w:sz="0" w:space="0" w:color="auto"/>
          </w:divBdr>
        </w:div>
        <w:div w:id="502016867">
          <w:marLeft w:val="0"/>
          <w:marRight w:val="0"/>
          <w:marTop w:val="0"/>
          <w:marBottom w:val="0"/>
          <w:divBdr>
            <w:top w:val="none" w:sz="0" w:space="0" w:color="auto"/>
            <w:left w:val="none" w:sz="0" w:space="0" w:color="auto"/>
            <w:bottom w:val="none" w:sz="0" w:space="0" w:color="auto"/>
            <w:right w:val="none" w:sz="0" w:space="0" w:color="auto"/>
          </w:divBdr>
        </w:div>
        <w:div w:id="540435521">
          <w:marLeft w:val="0"/>
          <w:marRight w:val="0"/>
          <w:marTop w:val="0"/>
          <w:marBottom w:val="0"/>
          <w:divBdr>
            <w:top w:val="none" w:sz="0" w:space="0" w:color="auto"/>
            <w:left w:val="none" w:sz="0" w:space="0" w:color="auto"/>
            <w:bottom w:val="none" w:sz="0" w:space="0" w:color="auto"/>
            <w:right w:val="none" w:sz="0" w:space="0" w:color="auto"/>
          </w:divBdr>
        </w:div>
        <w:div w:id="595329173">
          <w:marLeft w:val="0"/>
          <w:marRight w:val="0"/>
          <w:marTop w:val="0"/>
          <w:marBottom w:val="0"/>
          <w:divBdr>
            <w:top w:val="none" w:sz="0" w:space="0" w:color="auto"/>
            <w:left w:val="none" w:sz="0" w:space="0" w:color="auto"/>
            <w:bottom w:val="none" w:sz="0" w:space="0" w:color="auto"/>
            <w:right w:val="none" w:sz="0" w:space="0" w:color="auto"/>
          </w:divBdr>
        </w:div>
        <w:div w:id="606812638">
          <w:marLeft w:val="0"/>
          <w:marRight w:val="0"/>
          <w:marTop w:val="0"/>
          <w:marBottom w:val="0"/>
          <w:divBdr>
            <w:top w:val="none" w:sz="0" w:space="0" w:color="auto"/>
            <w:left w:val="none" w:sz="0" w:space="0" w:color="auto"/>
            <w:bottom w:val="none" w:sz="0" w:space="0" w:color="auto"/>
            <w:right w:val="none" w:sz="0" w:space="0" w:color="auto"/>
          </w:divBdr>
        </w:div>
        <w:div w:id="720906676">
          <w:marLeft w:val="0"/>
          <w:marRight w:val="0"/>
          <w:marTop w:val="0"/>
          <w:marBottom w:val="0"/>
          <w:divBdr>
            <w:top w:val="none" w:sz="0" w:space="0" w:color="auto"/>
            <w:left w:val="none" w:sz="0" w:space="0" w:color="auto"/>
            <w:bottom w:val="none" w:sz="0" w:space="0" w:color="auto"/>
            <w:right w:val="none" w:sz="0" w:space="0" w:color="auto"/>
          </w:divBdr>
        </w:div>
        <w:div w:id="734671393">
          <w:marLeft w:val="0"/>
          <w:marRight w:val="0"/>
          <w:marTop w:val="0"/>
          <w:marBottom w:val="0"/>
          <w:divBdr>
            <w:top w:val="none" w:sz="0" w:space="0" w:color="auto"/>
            <w:left w:val="none" w:sz="0" w:space="0" w:color="auto"/>
            <w:bottom w:val="none" w:sz="0" w:space="0" w:color="auto"/>
            <w:right w:val="none" w:sz="0" w:space="0" w:color="auto"/>
          </w:divBdr>
        </w:div>
        <w:div w:id="734858354">
          <w:marLeft w:val="0"/>
          <w:marRight w:val="0"/>
          <w:marTop w:val="0"/>
          <w:marBottom w:val="0"/>
          <w:divBdr>
            <w:top w:val="none" w:sz="0" w:space="0" w:color="auto"/>
            <w:left w:val="none" w:sz="0" w:space="0" w:color="auto"/>
            <w:bottom w:val="none" w:sz="0" w:space="0" w:color="auto"/>
            <w:right w:val="none" w:sz="0" w:space="0" w:color="auto"/>
          </w:divBdr>
        </w:div>
        <w:div w:id="768889813">
          <w:marLeft w:val="0"/>
          <w:marRight w:val="0"/>
          <w:marTop w:val="0"/>
          <w:marBottom w:val="0"/>
          <w:divBdr>
            <w:top w:val="none" w:sz="0" w:space="0" w:color="auto"/>
            <w:left w:val="none" w:sz="0" w:space="0" w:color="auto"/>
            <w:bottom w:val="none" w:sz="0" w:space="0" w:color="auto"/>
            <w:right w:val="none" w:sz="0" w:space="0" w:color="auto"/>
          </w:divBdr>
        </w:div>
        <w:div w:id="858933812">
          <w:marLeft w:val="0"/>
          <w:marRight w:val="0"/>
          <w:marTop w:val="0"/>
          <w:marBottom w:val="0"/>
          <w:divBdr>
            <w:top w:val="none" w:sz="0" w:space="0" w:color="auto"/>
            <w:left w:val="none" w:sz="0" w:space="0" w:color="auto"/>
            <w:bottom w:val="none" w:sz="0" w:space="0" w:color="auto"/>
            <w:right w:val="none" w:sz="0" w:space="0" w:color="auto"/>
          </w:divBdr>
        </w:div>
        <w:div w:id="905265907">
          <w:marLeft w:val="0"/>
          <w:marRight w:val="0"/>
          <w:marTop w:val="0"/>
          <w:marBottom w:val="0"/>
          <w:divBdr>
            <w:top w:val="none" w:sz="0" w:space="0" w:color="auto"/>
            <w:left w:val="none" w:sz="0" w:space="0" w:color="auto"/>
            <w:bottom w:val="none" w:sz="0" w:space="0" w:color="auto"/>
            <w:right w:val="none" w:sz="0" w:space="0" w:color="auto"/>
          </w:divBdr>
        </w:div>
        <w:div w:id="964582564">
          <w:marLeft w:val="0"/>
          <w:marRight w:val="0"/>
          <w:marTop w:val="0"/>
          <w:marBottom w:val="0"/>
          <w:divBdr>
            <w:top w:val="none" w:sz="0" w:space="0" w:color="auto"/>
            <w:left w:val="none" w:sz="0" w:space="0" w:color="auto"/>
            <w:bottom w:val="none" w:sz="0" w:space="0" w:color="auto"/>
            <w:right w:val="none" w:sz="0" w:space="0" w:color="auto"/>
          </w:divBdr>
        </w:div>
        <w:div w:id="972370773">
          <w:marLeft w:val="0"/>
          <w:marRight w:val="0"/>
          <w:marTop w:val="0"/>
          <w:marBottom w:val="0"/>
          <w:divBdr>
            <w:top w:val="none" w:sz="0" w:space="0" w:color="auto"/>
            <w:left w:val="none" w:sz="0" w:space="0" w:color="auto"/>
            <w:bottom w:val="none" w:sz="0" w:space="0" w:color="auto"/>
            <w:right w:val="none" w:sz="0" w:space="0" w:color="auto"/>
          </w:divBdr>
        </w:div>
        <w:div w:id="995886432">
          <w:marLeft w:val="0"/>
          <w:marRight w:val="0"/>
          <w:marTop w:val="0"/>
          <w:marBottom w:val="0"/>
          <w:divBdr>
            <w:top w:val="none" w:sz="0" w:space="0" w:color="auto"/>
            <w:left w:val="none" w:sz="0" w:space="0" w:color="auto"/>
            <w:bottom w:val="none" w:sz="0" w:space="0" w:color="auto"/>
            <w:right w:val="none" w:sz="0" w:space="0" w:color="auto"/>
          </w:divBdr>
        </w:div>
        <w:div w:id="1000933977">
          <w:marLeft w:val="0"/>
          <w:marRight w:val="0"/>
          <w:marTop w:val="0"/>
          <w:marBottom w:val="0"/>
          <w:divBdr>
            <w:top w:val="none" w:sz="0" w:space="0" w:color="auto"/>
            <w:left w:val="none" w:sz="0" w:space="0" w:color="auto"/>
            <w:bottom w:val="none" w:sz="0" w:space="0" w:color="auto"/>
            <w:right w:val="none" w:sz="0" w:space="0" w:color="auto"/>
          </w:divBdr>
        </w:div>
        <w:div w:id="1049455705">
          <w:marLeft w:val="0"/>
          <w:marRight w:val="0"/>
          <w:marTop w:val="0"/>
          <w:marBottom w:val="0"/>
          <w:divBdr>
            <w:top w:val="none" w:sz="0" w:space="0" w:color="auto"/>
            <w:left w:val="none" w:sz="0" w:space="0" w:color="auto"/>
            <w:bottom w:val="none" w:sz="0" w:space="0" w:color="auto"/>
            <w:right w:val="none" w:sz="0" w:space="0" w:color="auto"/>
          </w:divBdr>
        </w:div>
        <w:div w:id="1060590866">
          <w:marLeft w:val="0"/>
          <w:marRight w:val="0"/>
          <w:marTop w:val="0"/>
          <w:marBottom w:val="0"/>
          <w:divBdr>
            <w:top w:val="none" w:sz="0" w:space="0" w:color="auto"/>
            <w:left w:val="none" w:sz="0" w:space="0" w:color="auto"/>
            <w:bottom w:val="none" w:sz="0" w:space="0" w:color="auto"/>
            <w:right w:val="none" w:sz="0" w:space="0" w:color="auto"/>
          </w:divBdr>
        </w:div>
        <w:div w:id="1089278044">
          <w:marLeft w:val="0"/>
          <w:marRight w:val="0"/>
          <w:marTop w:val="0"/>
          <w:marBottom w:val="0"/>
          <w:divBdr>
            <w:top w:val="none" w:sz="0" w:space="0" w:color="auto"/>
            <w:left w:val="none" w:sz="0" w:space="0" w:color="auto"/>
            <w:bottom w:val="none" w:sz="0" w:space="0" w:color="auto"/>
            <w:right w:val="none" w:sz="0" w:space="0" w:color="auto"/>
          </w:divBdr>
        </w:div>
        <w:div w:id="1125197651">
          <w:marLeft w:val="0"/>
          <w:marRight w:val="0"/>
          <w:marTop w:val="0"/>
          <w:marBottom w:val="0"/>
          <w:divBdr>
            <w:top w:val="none" w:sz="0" w:space="0" w:color="auto"/>
            <w:left w:val="none" w:sz="0" w:space="0" w:color="auto"/>
            <w:bottom w:val="none" w:sz="0" w:space="0" w:color="auto"/>
            <w:right w:val="none" w:sz="0" w:space="0" w:color="auto"/>
          </w:divBdr>
        </w:div>
        <w:div w:id="1133258226">
          <w:marLeft w:val="0"/>
          <w:marRight w:val="0"/>
          <w:marTop w:val="0"/>
          <w:marBottom w:val="0"/>
          <w:divBdr>
            <w:top w:val="none" w:sz="0" w:space="0" w:color="auto"/>
            <w:left w:val="none" w:sz="0" w:space="0" w:color="auto"/>
            <w:bottom w:val="none" w:sz="0" w:space="0" w:color="auto"/>
            <w:right w:val="none" w:sz="0" w:space="0" w:color="auto"/>
          </w:divBdr>
        </w:div>
        <w:div w:id="1158038906">
          <w:marLeft w:val="0"/>
          <w:marRight w:val="0"/>
          <w:marTop w:val="0"/>
          <w:marBottom w:val="0"/>
          <w:divBdr>
            <w:top w:val="none" w:sz="0" w:space="0" w:color="auto"/>
            <w:left w:val="none" w:sz="0" w:space="0" w:color="auto"/>
            <w:bottom w:val="none" w:sz="0" w:space="0" w:color="auto"/>
            <w:right w:val="none" w:sz="0" w:space="0" w:color="auto"/>
          </w:divBdr>
        </w:div>
        <w:div w:id="1222594590">
          <w:marLeft w:val="0"/>
          <w:marRight w:val="0"/>
          <w:marTop w:val="0"/>
          <w:marBottom w:val="0"/>
          <w:divBdr>
            <w:top w:val="none" w:sz="0" w:space="0" w:color="auto"/>
            <w:left w:val="none" w:sz="0" w:space="0" w:color="auto"/>
            <w:bottom w:val="none" w:sz="0" w:space="0" w:color="auto"/>
            <w:right w:val="none" w:sz="0" w:space="0" w:color="auto"/>
          </w:divBdr>
        </w:div>
        <w:div w:id="1257059347">
          <w:marLeft w:val="0"/>
          <w:marRight w:val="0"/>
          <w:marTop w:val="0"/>
          <w:marBottom w:val="0"/>
          <w:divBdr>
            <w:top w:val="none" w:sz="0" w:space="0" w:color="auto"/>
            <w:left w:val="none" w:sz="0" w:space="0" w:color="auto"/>
            <w:bottom w:val="none" w:sz="0" w:space="0" w:color="auto"/>
            <w:right w:val="none" w:sz="0" w:space="0" w:color="auto"/>
          </w:divBdr>
        </w:div>
        <w:div w:id="1303540364">
          <w:marLeft w:val="0"/>
          <w:marRight w:val="0"/>
          <w:marTop w:val="0"/>
          <w:marBottom w:val="0"/>
          <w:divBdr>
            <w:top w:val="none" w:sz="0" w:space="0" w:color="auto"/>
            <w:left w:val="none" w:sz="0" w:space="0" w:color="auto"/>
            <w:bottom w:val="none" w:sz="0" w:space="0" w:color="auto"/>
            <w:right w:val="none" w:sz="0" w:space="0" w:color="auto"/>
          </w:divBdr>
        </w:div>
        <w:div w:id="1327249933">
          <w:marLeft w:val="0"/>
          <w:marRight w:val="0"/>
          <w:marTop w:val="0"/>
          <w:marBottom w:val="0"/>
          <w:divBdr>
            <w:top w:val="none" w:sz="0" w:space="0" w:color="auto"/>
            <w:left w:val="none" w:sz="0" w:space="0" w:color="auto"/>
            <w:bottom w:val="none" w:sz="0" w:space="0" w:color="auto"/>
            <w:right w:val="none" w:sz="0" w:space="0" w:color="auto"/>
          </w:divBdr>
        </w:div>
        <w:div w:id="1360744162">
          <w:marLeft w:val="0"/>
          <w:marRight w:val="0"/>
          <w:marTop w:val="0"/>
          <w:marBottom w:val="0"/>
          <w:divBdr>
            <w:top w:val="none" w:sz="0" w:space="0" w:color="auto"/>
            <w:left w:val="none" w:sz="0" w:space="0" w:color="auto"/>
            <w:bottom w:val="none" w:sz="0" w:space="0" w:color="auto"/>
            <w:right w:val="none" w:sz="0" w:space="0" w:color="auto"/>
          </w:divBdr>
        </w:div>
        <w:div w:id="1367023876">
          <w:marLeft w:val="0"/>
          <w:marRight w:val="0"/>
          <w:marTop w:val="0"/>
          <w:marBottom w:val="0"/>
          <w:divBdr>
            <w:top w:val="none" w:sz="0" w:space="0" w:color="auto"/>
            <w:left w:val="none" w:sz="0" w:space="0" w:color="auto"/>
            <w:bottom w:val="none" w:sz="0" w:space="0" w:color="auto"/>
            <w:right w:val="none" w:sz="0" w:space="0" w:color="auto"/>
          </w:divBdr>
        </w:div>
        <w:div w:id="1377853727">
          <w:marLeft w:val="0"/>
          <w:marRight w:val="0"/>
          <w:marTop w:val="0"/>
          <w:marBottom w:val="0"/>
          <w:divBdr>
            <w:top w:val="none" w:sz="0" w:space="0" w:color="auto"/>
            <w:left w:val="none" w:sz="0" w:space="0" w:color="auto"/>
            <w:bottom w:val="none" w:sz="0" w:space="0" w:color="auto"/>
            <w:right w:val="none" w:sz="0" w:space="0" w:color="auto"/>
          </w:divBdr>
        </w:div>
        <w:div w:id="1387535010">
          <w:marLeft w:val="0"/>
          <w:marRight w:val="0"/>
          <w:marTop w:val="0"/>
          <w:marBottom w:val="0"/>
          <w:divBdr>
            <w:top w:val="none" w:sz="0" w:space="0" w:color="auto"/>
            <w:left w:val="none" w:sz="0" w:space="0" w:color="auto"/>
            <w:bottom w:val="none" w:sz="0" w:space="0" w:color="auto"/>
            <w:right w:val="none" w:sz="0" w:space="0" w:color="auto"/>
          </w:divBdr>
        </w:div>
        <w:div w:id="1413618872">
          <w:marLeft w:val="0"/>
          <w:marRight w:val="0"/>
          <w:marTop w:val="0"/>
          <w:marBottom w:val="0"/>
          <w:divBdr>
            <w:top w:val="none" w:sz="0" w:space="0" w:color="auto"/>
            <w:left w:val="none" w:sz="0" w:space="0" w:color="auto"/>
            <w:bottom w:val="none" w:sz="0" w:space="0" w:color="auto"/>
            <w:right w:val="none" w:sz="0" w:space="0" w:color="auto"/>
          </w:divBdr>
        </w:div>
        <w:div w:id="1454521578">
          <w:marLeft w:val="0"/>
          <w:marRight w:val="0"/>
          <w:marTop w:val="0"/>
          <w:marBottom w:val="0"/>
          <w:divBdr>
            <w:top w:val="none" w:sz="0" w:space="0" w:color="auto"/>
            <w:left w:val="none" w:sz="0" w:space="0" w:color="auto"/>
            <w:bottom w:val="none" w:sz="0" w:space="0" w:color="auto"/>
            <w:right w:val="none" w:sz="0" w:space="0" w:color="auto"/>
          </w:divBdr>
        </w:div>
        <w:div w:id="1469736179">
          <w:marLeft w:val="0"/>
          <w:marRight w:val="0"/>
          <w:marTop w:val="0"/>
          <w:marBottom w:val="0"/>
          <w:divBdr>
            <w:top w:val="none" w:sz="0" w:space="0" w:color="auto"/>
            <w:left w:val="none" w:sz="0" w:space="0" w:color="auto"/>
            <w:bottom w:val="none" w:sz="0" w:space="0" w:color="auto"/>
            <w:right w:val="none" w:sz="0" w:space="0" w:color="auto"/>
          </w:divBdr>
        </w:div>
        <w:div w:id="1478762101">
          <w:marLeft w:val="0"/>
          <w:marRight w:val="0"/>
          <w:marTop w:val="0"/>
          <w:marBottom w:val="0"/>
          <w:divBdr>
            <w:top w:val="none" w:sz="0" w:space="0" w:color="auto"/>
            <w:left w:val="none" w:sz="0" w:space="0" w:color="auto"/>
            <w:bottom w:val="none" w:sz="0" w:space="0" w:color="auto"/>
            <w:right w:val="none" w:sz="0" w:space="0" w:color="auto"/>
          </w:divBdr>
        </w:div>
        <w:div w:id="1491868634">
          <w:marLeft w:val="0"/>
          <w:marRight w:val="0"/>
          <w:marTop w:val="0"/>
          <w:marBottom w:val="0"/>
          <w:divBdr>
            <w:top w:val="none" w:sz="0" w:space="0" w:color="auto"/>
            <w:left w:val="none" w:sz="0" w:space="0" w:color="auto"/>
            <w:bottom w:val="none" w:sz="0" w:space="0" w:color="auto"/>
            <w:right w:val="none" w:sz="0" w:space="0" w:color="auto"/>
          </w:divBdr>
        </w:div>
        <w:div w:id="1495991121">
          <w:marLeft w:val="0"/>
          <w:marRight w:val="0"/>
          <w:marTop w:val="0"/>
          <w:marBottom w:val="0"/>
          <w:divBdr>
            <w:top w:val="none" w:sz="0" w:space="0" w:color="auto"/>
            <w:left w:val="none" w:sz="0" w:space="0" w:color="auto"/>
            <w:bottom w:val="none" w:sz="0" w:space="0" w:color="auto"/>
            <w:right w:val="none" w:sz="0" w:space="0" w:color="auto"/>
          </w:divBdr>
        </w:div>
        <w:div w:id="1510487466">
          <w:marLeft w:val="0"/>
          <w:marRight w:val="0"/>
          <w:marTop w:val="0"/>
          <w:marBottom w:val="0"/>
          <w:divBdr>
            <w:top w:val="none" w:sz="0" w:space="0" w:color="auto"/>
            <w:left w:val="none" w:sz="0" w:space="0" w:color="auto"/>
            <w:bottom w:val="none" w:sz="0" w:space="0" w:color="auto"/>
            <w:right w:val="none" w:sz="0" w:space="0" w:color="auto"/>
          </w:divBdr>
        </w:div>
        <w:div w:id="1537620294">
          <w:marLeft w:val="0"/>
          <w:marRight w:val="0"/>
          <w:marTop w:val="0"/>
          <w:marBottom w:val="0"/>
          <w:divBdr>
            <w:top w:val="none" w:sz="0" w:space="0" w:color="auto"/>
            <w:left w:val="none" w:sz="0" w:space="0" w:color="auto"/>
            <w:bottom w:val="none" w:sz="0" w:space="0" w:color="auto"/>
            <w:right w:val="none" w:sz="0" w:space="0" w:color="auto"/>
          </w:divBdr>
        </w:div>
        <w:div w:id="1556307873">
          <w:marLeft w:val="0"/>
          <w:marRight w:val="0"/>
          <w:marTop w:val="0"/>
          <w:marBottom w:val="0"/>
          <w:divBdr>
            <w:top w:val="none" w:sz="0" w:space="0" w:color="auto"/>
            <w:left w:val="none" w:sz="0" w:space="0" w:color="auto"/>
            <w:bottom w:val="none" w:sz="0" w:space="0" w:color="auto"/>
            <w:right w:val="none" w:sz="0" w:space="0" w:color="auto"/>
          </w:divBdr>
        </w:div>
        <w:div w:id="1590387032">
          <w:marLeft w:val="0"/>
          <w:marRight w:val="0"/>
          <w:marTop w:val="0"/>
          <w:marBottom w:val="0"/>
          <w:divBdr>
            <w:top w:val="none" w:sz="0" w:space="0" w:color="auto"/>
            <w:left w:val="none" w:sz="0" w:space="0" w:color="auto"/>
            <w:bottom w:val="none" w:sz="0" w:space="0" w:color="auto"/>
            <w:right w:val="none" w:sz="0" w:space="0" w:color="auto"/>
          </w:divBdr>
        </w:div>
        <w:div w:id="1652446079">
          <w:marLeft w:val="0"/>
          <w:marRight w:val="0"/>
          <w:marTop w:val="0"/>
          <w:marBottom w:val="0"/>
          <w:divBdr>
            <w:top w:val="none" w:sz="0" w:space="0" w:color="auto"/>
            <w:left w:val="none" w:sz="0" w:space="0" w:color="auto"/>
            <w:bottom w:val="none" w:sz="0" w:space="0" w:color="auto"/>
            <w:right w:val="none" w:sz="0" w:space="0" w:color="auto"/>
          </w:divBdr>
        </w:div>
        <w:div w:id="1659386035">
          <w:marLeft w:val="0"/>
          <w:marRight w:val="0"/>
          <w:marTop w:val="0"/>
          <w:marBottom w:val="0"/>
          <w:divBdr>
            <w:top w:val="none" w:sz="0" w:space="0" w:color="auto"/>
            <w:left w:val="none" w:sz="0" w:space="0" w:color="auto"/>
            <w:bottom w:val="none" w:sz="0" w:space="0" w:color="auto"/>
            <w:right w:val="none" w:sz="0" w:space="0" w:color="auto"/>
          </w:divBdr>
        </w:div>
        <w:div w:id="1779643025">
          <w:marLeft w:val="0"/>
          <w:marRight w:val="0"/>
          <w:marTop w:val="0"/>
          <w:marBottom w:val="0"/>
          <w:divBdr>
            <w:top w:val="none" w:sz="0" w:space="0" w:color="auto"/>
            <w:left w:val="none" w:sz="0" w:space="0" w:color="auto"/>
            <w:bottom w:val="none" w:sz="0" w:space="0" w:color="auto"/>
            <w:right w:val="none" w:sz="0" w:space="0" w:color="auto"/>
          </w:divBdr>
        </w:div>
        <w:div w:id="1859393447">
          <w:marLeft w:val="0"/>
          <w:marRight w:val="0"/>
          <w:marTop w:val="0"/>
          <w:marBottom w:val="0"/>
          <w:divBdr>
            <w:top w:val="none" w:sz="0" w:space="0" w:color="auto"/>
            <w:left w:val="none" w:sz="0" w:space="0" w:color="auto"/>
            <w:bottom w:val="none" w:sz="0" w:space="0" w:color="auto"/>
            <w:right w:val="none" w:sz="0" w:space="0" w:color="auto"/>
          </w:divBdr>
        </w:div>
        <w:div w:id="1872185412">
          <w:marLeft w:val="0"/>
          <w:marRight w:val="0"/>
          <w:marTop w:val="0"/>
          <w:marBottom w:val="0"/>
          <w:divBdr>
            <w:top w:val="none" w:sz="0" w:space="0" w:color="auto"/>
            <w:left w:val="none" w:sz="0" w:space="0" w:color="auto"/>
            <w:bottom w:val="none" w:sz="0" w:space="0" w:color="auto"/>
            <w:right w:val="none" w:sz="0" w:space="0" w:color="auto"/>
          </w:divBdr>
        </w:div>
        <w:div w:id="1909075778">
          <w:marLeft w:val="0"/>
          <w:marRight w:val="0"/>
          <w:marTop w:val="0"/>
          <w:marBottom w:val="0"/>
          <w:divBdr>
            <w:top w:val="none" w:sz="0" w:space="0" w:color="auto"/>
            <w:left w:val="none" w:sz="0" w:space="0" w:color="auto"/>
            <w:bottom w:val="none" w:sz="0" w:space="0" w:color="auto"/>
            <w:right w:val="none" w:sz="0" w:space="0" w:color="auto"/>
          </w:divBdr>
        </w:div>
        <w:div w:id="1974676534">
          <w:marLeft w:val="0"/>
          <w:marRight w:val="0"/>
          <w:marTop w:val="0"/>
          <w:marBottom w:val="0"/>
          <w:divBdr>
            <w:top w:val="none" w:sz="0" w:space="0" w:color="auto"/>
            <w:left w:val="none" w:sz="0" w:space="0" w:color="auto"/>
            <w:bottom w:val="none" w:sz="0" w:space="0" w:color="auto"/>
            <w:right w:val="none" w:sz="0" w:space="0" w:color="auto"/>
          </w:divBdr>
        </w:div>
        <w:div w:id="1983196997">
          <w:marLeft w:val="0"/>
          <w:marRight w:val="0"/>
          <w:marTop w:val="0"/>
          <w:marBottom w:val="0"/>
          <w:divBdr>
            <w:top w:val="none" w:sz="0" w:space="0" w:color="auto"/>
            <w:left w:val="none" w:sz="0" w:space="0" w:color="auto"/>
            <w:bottom w:val="none" w:sz="0" w:space="0" w:color="auto"/>
            <w:right w:val="none" w:sz="0" w:space="0" w:color="auto"/>
          </w:divBdr>
        </w:div>
        <w:div w:id="2013219013">
          <w:marLeft w:val="0"/>
          <w:marRight w:val="0"/>
          <w:marTop w:val="0"/>
          <w:marBottom w:val="0"/>
          <w:divBdr>
            <w:top w:val="none" w:sz="0" w:space="0" w:color="auto"/>
            <w:left w:val="none" w:sz="0" w:space="0" w:color="auto"/>
            <w:bottom w:val="none" w:sz="0" w:space="0" w:color="auto"/>
            <w:right w:val="none" w:sz="0" w:space="0" w:color="auto"/>
          </w:divBdr>
        </w:div>
        <w:div w:id="2086609005">
          <w:marLeft w:val="0"/>
          <w:marRight w:val="0"/>
          <w:marTop w:val="0"/>
          <w:marBottom w:val="0"/>
          <w:divBdr>
            <w:top w:val="none" w:sz="0" w:space="0" w:color="auto"/>
            <w:left w:val="none" w:sz="0" w:space="0" w:color="auto"/>
            <w:bottom w:val="none" w:sz="0" w:space="0" w:color="auto"/>
            <w:right w:val="none" w:sz="0" w:space="0" w:color="auto"/>
          </w:divBdr>
        </w:div>
        <w:div w:id="2100901999">
          <w:marLeft w:val="0"/>
          <w:marRight w:val="0"/>
          <w:marTop w:val="0"/>
          <w:marBottom w:val="0"/>
          <w:divBdr>
            <w:top w:val="none" w:sz="0" w:space="0" w:color="auto"/>
            <w:left w:val="none" w:sz="0" w:space="0" w:color="auto"/>
            <w:bottom w:val="none" w:sz="0" w:space="0" w:color="auto"/>
            <w:right w:val="none" w:sz="0" w:space="0" w:color="auto"/>
          </w:divBdr>
        </w:div>
        <w:div w:id="2103213565">
          <w:marLeft w:val="0"/>
          <w:marRight w:val="0"/>
          <w:marTop w:val="0"/>
          <w:marBottom w:val="0"/>
          <w:divBdr>
            <w:top w:val="none" w:sz="0" w:space="0" w:color="auto"/>
            <w:left w:val="none" w:sz="0" w:space="0" w:color="auto"/>
            <w:bottom w:val="none" w:sz="0" w:space="0" w:color="auto"/>
            <w:right w:val="none" w:sz="0" w:space="0" w:color="auto"/>
          </w:divBdr>
        </w:div>
        <w:div w:id="2119252257">
          <w:marLeft w:val="0"/>
          <w:marRight w:val="0"/>
          <w:marTop w:val="0"/>
          <w:marBottom w:val="0"/>
          <w:divBdr>
            <w:top w:val="none" w:sz="0" w:space="0" w:color="auto"/>
            <w:left w:val="none" w:sz="0" w:space="0" w:color="auto"/>
            <w:bottom w:val="none" w:sz="0" w:space="0" w:color="auto"/>
            <w:right w:val="none" w:sz="0" w:space="0" w:color="auto"/>
          </w:divBdr>
        </w:div>
      </w:divsChild>
    </w:div>
    <w:div w:id="1430274688">
      <w:bodyDiv w:val="1"/>
      <w:marLeft w:val="0"/>
      <w:marRight w:val="0"/>
      <w:marTop w:val="0"/>
      <w:marBottom w:val="0"/>
      <w:divBdr>
        <w:top w:val="none" w:sz="0" w:space="0" w:color="auto"/>
        <w:left w:val="none" w:sz="0" w:space="0" w:color="auto"/>
        <w:bottom w:val="none" w:sz="0" w:space="0" w:color="auto"/>
        <w:right w:val="none" w:sz="0" w:space="0" w:color="auto"/>
      </w:divBdr>
      <w:divsChild>
        <w:div w:id="225799312">
          <w:marLeft w:val="0"/>
          <w:marRight w:val="0"/>
          <w:marTop w:val="0"/>
          <w:marBottom w:val="0"/>
          <w:divBdr>
            <w:top w:val="none" w:sz="0" w:space="0" w:color="auto"/>
            <w:left w:val="none" w:sz="0" w:space="0" w:color="auto"/>
            <w:bottom w:val="none" w:sz="0" w:space="0" w:color="auto"/>
            <w:right w:val="none" w:sz="0" w:space="0" w:color="auto"/>
          </w:divBdr>
        </w:div>
        <w:div w:id="1158613825">
          <w:marLeft w:val="0"/>
          <w:marRight w:val="0"/>
          <w:marTop w:val="0"/>
          <w:marBottom w:val="0"/>
          <w:divBdr>
            <w:top w:val="none" w:sz="0" w:space="0" w:color="auto"/>
            <w:left w:val="none" w:sz="0" w:space="0" w:color="auto"/>
            <w:bottom w:val="none" w:sz="0" w:space="0" w:color="auto"/>
            <w:right w:val="none" w:sz="0" w:space="0" w:color="auto"/>
          </w:divBdr>
        </w:div>
        <w:div w:id="1509517256">
          <w:marLeft w:val="0"/>
          <w:marRight w:val="0"/>
          <w:marTop w:val="0"/>
          <w:marBottom w:val="0"/>
          <w:divBdr>
            <w:top w:val="none" w:sz="0" w:space="0" w:color="auto"/>
            <w:left w:val="none" w:sz="0" w:space="0" w:color="auto"/>
            <w:bottom w:val="none" w:sz="0" w:space="0" w:color="auto"/>
            <w:right w:val="none" w:sz="0" w:space="0" w:color="auto"/>
          </w:divBdr>
        </w:div>
        <w:div w:id="1984192063">
          <w:marLeft w:val="0"/>
          <w:marRight w:val="0"/>
          <w:marTop w:val="0"/>
          <w:marBottom w:val="0"/>
          <w:divBdr>
            <w:top w:val="none" w:sz="0" w:space="0" w:color="auto"/>
            <w:left w:val="none" w:sz="0" w:space="0" w:color="auto"/>
            <w:bottom w:val="none" w:sz="0" w:space="0" w:color="auto"/>
            <w:right w:val="none" w:sz="0" w:space="0" w:color="auto"/>
          </w:divBdr>
        </w:div>
        <w:div w:id="2145389147">
          <w:marLeft w:val="0"/>
          <w:marRight w:val="0"/>
          <w:marTop w:val="0"/>
          <w:marBottom w:val="0"/>
          <w:divBdr>
            <w:top w:val="none" w:sz="0" w:space="0" w:color="auto"/>
            <w:left w:val="none" w:sz="0" w:space="0" w:color="auto"/>
            <w:bottom w:val="none" w:sz="0" w:space="0" w:color="auto"/>
            <w:right w:val="none" w:sz="0" w:space="0" w:color="auto"/>
          </w:divBdr>
        </w:div>
      </w:divsChild>
    </w:div>
    <w:div w:id="1433823724">
      <w:bodyDiv w:val="1"/>
      <w:marLeft w:val="0"/>
      <w:marRight w:val="0"/>
      <w:marTop w:val="0"/>
      <w:marBottom w:val="0"/>
      <w:divBdr>
        <w:top w:val="none" w:sz="0" w:space="0" w:color="auto"/>
        <w:left w:val="none" w:sz="0" w:space="0" w:color="auto"/>
        <w:bottom w:val="none" w:sz="0" w:space="0" w:color="auto"/>
        <w:right w:val="none" w:sz="0" w:space="0" w:color="auto"/>
      </w:divBdr>
    </w:div>
    <w:div w:id="1459297821">
      <w:bodyDiv w:val="1"/>
      <w:marLeft w:val="0"/>
      <w:marRight w:val="0"/>
      <w:marTop w:val="0"/>
      <w:marBottom w:val="0"/>
      <w:divBdr>
        <w:top w:val="none" w:sz="0" w:space="0" w:color="auto"/>
        <w:left w:val="none" w:sz="0" w:space="0" w:color="auto"/>
        <w:bottom w:val="none" w:sz="0" w:space="0" w:color="auto"/>
        <w:right w:val="none" w:sz="0" w:space="0" w:color="auto"/>
      </w:divBdr>
      <w:divsChild>
        <w:div w:id="136609039">
          <w:marLeft w:val="0"/>
          <w:marRight w:val="0"/>
          <w:marTop w:val="0"/>
          <w:marBottom w:val="0"/>
          <w:divBdr>
            <w:top w:val="none" w:sz="0" w:space="0" w:color="auto"/>
            <w:left w:val="none" w:sz="0" w:space="0" w:color="auto"/>
            <w:bottom w:val="none" w:sz="0" w:space="0" w:color="auto"/>
            <w:right w:val="none" w:sz="0" w:space="0" w:color="auto"/>
          </w:divBdr>
        </w:div>
        <w:div w:id="223874201">
          <w:marLeft w:val="0"/>
          <w:marRight w:val="0"/>
          <w:marTop w:val="0"/>
          <w:marBottom w:val="0"/>
          <w:divBdr>
            <w:top w:val="none" w:sz="0" w:space="0" w:color="auto"/>
            <w:left w:val="none" w:sz="0" w:space="0" w:color="auto"/>
            <w:bottom w:val="none" w:sz="0" w:space="0" w:color="auto"/>
            <w:right w:val="none" w:sz="0" w:space="0" w:color="auto"/>
          </w:divBdr>
        </w:div>
        <w:div w:id="1155027146">
          <w:marLeft w:val="0"/>
          <w:marRight w:val="0"/>
          <w:marTop w:val="0"/>
          <w:marBottom w:val="0"/>
          <w:divBdr>
            <w:top w:val="none" w:sz="0" w:space="0" w:color="auto"/>
            <w:left w:val="none" w:sz="0" w:space="0" w:color="auto"/>
            <w:bottom w:val="none" w:sz="0" w:space="0" w:color="auto"/>
            <w:right w:val="none" w:sz="0" w:space="0" w:color="auto"/>
          </w:divBdr>
        </w:div>
        <w:div w:id="1231117637">
          <w:marLeft w:val="0"/>
          <w:marRight w:val="0"/>
          <w:marTop w:val="0"/>
          <w:marBottom w:val="0"/>
          <w:divBdr>
            <w:top w:val="none" w:sz="0" w:space="0" w:color="auto"/>
            <w:left w:val="none" w:sz="0" w:space="0" w:color="auto"/>
            <w:bottom w:val="none" w:sz="0" w:space="0" w:color="auto"/>
            <w:right w:val="none" w:sz="0" w:space="0" w:color="auto"/>
          </w:divBdr>
        </w:div>
        <w:div w:id="1438404539">
          <w:marLeft w:val="0"/>
          <w:marRight w:val="0"/>
          <w:marTop w:val="0"/>
          <w:marBottom w:val="0"/>
          <w:divBdr>
            <w:top w:val="none" w:sz="0" w:space="0" w:color="auto"/>
            <w:left w:val="none" w:sz="0" w:space="0" w:color="auto"/>
            <w:bottom w:val="none" w:sz="0" w:space="0" w:color="auto"/>
            <w:right w:val="none" w:sz="0" w:space="0" w:color="auto"/>
          </w:divBdr>
        </w:div>
        <w:div w:id="1540243824">
          <w:marLeft w:val="0"/>
          <w:marRight w:val="0"/>
          <w:marTop w:val="0"/>
          <w:marBottom w:val="0"/>
          <w:divBdr>
            <w:top w:val="none" w:sz="0" w:space="0" w:color="auto"/>
            <w:left w:val="none" w:sz="0" w:space="0" w:color="auto"/>
            <w:bottom w:val="none" w:sz="0" w:space="0" w:color="auto"/>
            <w:right w:val="none" w:sz="0" w:space="0" w:color="auto"/>
          </w:divBdr>
        </w:div>
        <w:div w:id="1988391916">
          <w:marLeft w:val="0"/>
          <w:marRight w:val="0"/>
          <w:marTop w:val="0"/>
          <w:marBottom w:val="0"/>
          <w:divBdr>
            <w:top w:val="none" w:sz="0" w:space="0" w:color="auto"/>
            <w:left w:val="none" w:sz="0" w:space="0" w:color="auto"/>
            <w:bottom w:val="none" w:sz="0" w:space="0" w:color="auto"/>
            <w:right w:val="none" w:sz="0" w:space="0" w:color="auto"/>
          </w:divBdr>
        </w:div>
      </w:divsChild>
    </w:div>
    <w:div w:id="1459955549">
      <w:bodyDiv w:val="1"/>
      <w:marLeft w:val="0"/>
      <w:marRight w:val="0"/>
      <w:marTop w:val="0"/>
      <w:marBottom w:val="0"/>
      <w:divBdr>
        <w:top w:val="none" w:sz="0" w:space="0" w:color="auto"/>
        <w:left w:val="none" w:sz="0" w:space="0" w:color="auto"/>
        <w:bottom w:val="none" w:sz="0" w:space="0" w:color="auto"/>
        <w:right w:val="none" w:sz="0" w:space="0" w:color="auto"/>
      </w:divBdr>
      <w:divsChild>
        <w:div w:id="95711620">
          <w:marLeft w:val="0"/>
          <w:marRight w:val="0"/>
          <w:marTop w:val="0"/>
          <w:marBottom w:val="0"/>
          <w:divBdr>
            <w:top w:val="none" w:sz="0" w:space="0" w:color="auto"/>
            <w:left w:val="none" w:sz="0" w:space="0" w:color="auto"/>
            <w:bottom w:val="none" w:sz="0" w:space="0" w:color="auto"/>
            <w:right w:val="none" w:sz="0" w:space="0" w:color="auto"/>
          </w:divBdr>
        </w:div>
        <w:div w:id="391774915">
          <w:marLeft w:val="0"/>
          <w:marRight w:val="0"/>
          <w:marTop w:val="0"/>
          <w:marBottom w:val="0"/>
          <w:divBdr>
            <w:top w:val="none" w:sz="0" w:space="0" w:color="auto"/>
            <w:left w:val="none" w:sz="0" w:space="0" w:color="auto"/>
            <w:bottom w:val="none" w:sz="0" w:space="0" w:color="auto"/>
            <w:right w:val="none" w:sz="0" w:space="0" w:color="auto"/>
          </w:divBdr>
        </w:div>
        <w:div w:id="500395284">
          <w:marLeft w:val="0"/>
          <w:marRight w:val="0"/>
          <w:marTop w:val="0"/>
          <w:marBottom w:val="0"/>
          <w:divBdr>
            <w:top w:val="none" w:sz="0" w:space="0" w:color="auto"/>
            <w:left w:val="none" w:sz="0" w:space="0" w:color="auto"/>
            <w:bottom w:val="none" w:sz="0" w:space="0" w:color="auto"/>
            <w:right w:val="none" w:sz="0" w:space="0" w:color="auto"/>
          </w:divBdr>
        </w:div>
        <w:div w:id="503210820">
          <w:marLeft w:val="0"/>
          <w:marRight w:val="0"/>
          <w:marTop w:val="0"/>
          <w:marBottom w:val="0"/>
          <w:divBdr>
            <w:top w:val="none" w:sz="0" w:space="0" w:color="auto"/>
            <w:left w:val="none" w:sz="0" w:space="0" w:color="auto"/>
            <w:bottom w:val="none" w:sz="0" w:space="0" w:color="auto"/>
            <w:right w:val="none" w:sz="0" w:space="0" w:color="auto"/>
          </w:divBdr>
        </w:div>
        <w:div w:id="616566984">
          <w:marLeft w:val="0"/>
          <w:marRight w:val="0"/>
          <w:marTop w:val="0"/>
          <w:marBottom w:val="0"/>
          <w:divBdr>
            <w:top w:val="none" w:sz="0" w:space="0" w:color="auto"/>
            <w:left w:val="none" w:sz="0" w:space="0" w:color="auto"/>
            <w:bottom w:val="none" w:sz="0" w:space="0" w:color="auto"/>
            <w:right w:val="none" w:sz="0" w:space="0" w:color="auto"/>
          </w:divBdr>
        </w:div>
        <w:div w:id="1161896054">
          <w:marLeft w:val="0"/>
          <w:marRight w:val="0"/>
          <w:marTop w:val="0"/>
          <w:marBottom w:val="0"/>
          <w:divBdr>
            <w:top w:val="none" w:sz="0" w:space="0" w:color="auto"/>
            <w:left w:val="none" w:sz="0" w:space="0" w:color="auto"/>
            <w:bottom w:val="none" w:sz="0" w:space="0" w:color="auto"/>
            <w:right w:val="none" w:sz="0" w:space="0" w:color="auto"/>
          </w:divBdr>
        </w:div>
        <w:div w:id="1331134003">
          <w:marLeft w:val="0"/>
          <w:marRight w:val="0"/>
          <w:marTop w:val="0"/>
          <w:marBottom w:val="0"/>
          <w:divBdr>
            <w:top w:val="none" w:sz="0" w:space="0" w:color="auto"/>
            <w:left w:val="none" w:sz="0" w:space="0" w:color="auto"/>
            <w:bottom w:val="none" w:sz="0" w:space="0" w:color="auto"/>
            <w:right w:val="none" w:sz="0" w:space="0" w:color="auto"/>
          </w:divBdr>
        </w:div>
        <w:div w:id="1379278809">
          <w:marLeft w:val="0"/>
          <w:marRight w:val="0"/>
          <w:marTop w:val="0"/>
          <w:marBottom w:val="0"/>
          <w:divBdr>
            <w:top w:val="none" w:sz="0" w:space="0" w:color="auto"/>
            <w:left w:val="none" w:sz="0" w:space="0" w:color="auto"/>
            <w:bottom w:val="none" w:sz="0" w:space="0" w:color="auto"/>
            <w:right w:val="none" w:sz="0" w:space="0" w:color="auto"/>
          </w:divBdr>
        </w:div>
        <w:div w:id="1537616029">
          <w:marLeft w:val="0"/>
          <w:marRight w:val="0"/>
          <w:marTop w:val="0"/>
          <w:marBottom w:val="0"/>
          <w:divBdr>
            <w:top w:val="none" w:sz="0" w:space="0" w:color="auto"/>
            <w:left w:val="none" w:sz="0" w:space="0" w:color="auto"/>
            <w:bottom w:val="none" w:sz="0" w:space="0" w:color="auto"/>
            <w:right w:val="none" w:sz="0" w:space="0" w:color="auto"/>
          </w:divBdr>
        </w:div>
        <w:div w:id="1769542902">
          <w:marLeft w:val="0"/>
          <w:marRight w:val="0"/>
          <w:marTop w:val="0"/>
          <w:marBottom w:val="0"/>
          <w:divBdr>
            <w:top w:val="none" w:sz="0" w:space="0" w:color="auto"/>
            <w:left w:val="none" w:sz="0" w:space="0" w:color="auto"/>
            <w:bottom w:val="none" w:sz="0" w:space="0" w:color="auto"/>
            <w:right w:val="none" w:sz="0" w:space="0" w:color="auto"/>
          </w:divBdr>
        </w:div>
        <w:div w:id="1800951510">
          <w:marLeft w:val="0"/>
          <w:marRight w:val="0"/>
          <w:marTop w:val="0"/>
          <w:marBottom w:val="0"/>
          <w:divBdr>
            <w:top w:val="none" w:sz="0" w:space="0" w:color="auto"/>
            <w:left w:val="none" w:sz="0" w:space="0" w:color="auto"/>
            <w:bottom w:val="none" w:sz="0" w:space="0" w:color="auto"/>
            <w:right w:val="none" w:sz="0" w:space="0" w:color="auto"/>
          </w:divBdr>
        </w:div>
        <w:div w:id="1890847545">
          <w:marLeft w:val="0"/>
          <w:marRight w:val="0"/>
          <w:marTop w:val="0"/>
          <w:marBottom w:val="0"/>
          <w:divBdr>
            <w:top w:val="none" w:sz="0" w:space="0" w:color="auto"/>
            <w:left w:val="none" w:sz="0" w:space="0" w:color="auto"/>
            <w:bottom w:val="none" w:sz="0" w:space="0" w:color="auto"/>
            <w:right w:val="none" w:sz="0" w:space="0" w:color="auto"/>
          </w:divBdr>
        </w:div>
        <w:div w:id="2028631389">
          <w:marLeft w:val="0"/>
          <w:marRight w:val="0"/>
          <w:marTop w:val="0"/>
          <w:marBottom w:val="0"/>
          <w:divBdr>
            <w:top w:val="none" w:sz="0" w:space="0" w:color="auto"/>
            <w:left w:val="none" w:sz="0" w:space="0" w:color="auto"/>
            <w:bottom w:val="none" w:sz="0" w:space="0" w:color="auto"/>
            <w:right w:val="none" w:sz="0" w:space="0" w:color="auto"/>
          </w:divBdr>
        </w:div>
      </w:divsChild>
    </w:div>
    <w:div w:id="1466922687">
      <w:bodyDiv w:val="1"/>
      <w:marLeft w:val="0"/>
      <w:marRight w:val="0"/>
      <w:marTop w:val="0"/>
      <w:marBottom w:val="0"/>
      <w:divBdr>
        <w:top w:val="none" w:sz="0" w:space="0" w:color="auto"/>
        <w:left w:val="none" w:sz="0" w:space="0" w:color="auto"/>
        <w:bottom w:val="none" w:sz="0" w:space="0" w:color="auto"/>
        <w:right w:val="none" w:sz="0" w:space="0" w:color="auto"/>
      </w:divBdr>
    </w:div>
    <w:div w:id="1468086119">
      <w:bodyDiv w:val="1"/>
      <w:marLeft w:val="0"/>
      <w:marRight w:val="0"/>
      <w:marTop w:val="0"/>
      <w:marBottom w:val="0"/>
      <w:divBdr>
        <w:top w:val="none" w:sz="0" w:space="0" w:color="auto"/>
        <w:left w:val="none" w:sz="0" w:space="0" w:color="auto"/>
        <w:bottom w:val="none" w:sz="0" w:space="0" w:color="auto"/>
        <w:right w:val="none" w:sz="0" w:space="0" w:color="auto"/>
      </w:divBdr>
      <w:divsChild>
        <w:div w:id="587033279">
          <w:marLeft w:val="0"/>
          <w:marRight w:val="0"/>
          <w:marTop w:val="0"/>
          <w:marBottom w:val="0"/>
          <w:divBdr>
            <w:top w:val="none" w:sz="0" w:space="0" w:color="auto"/>
            <w:left w:val="none" w:sz="0" w:space="0" w:color="auto"/>
            <w:bottom w:val="none" w:sz="0" w:space="0" w:color="auto"/>
            <w:right w:val="none" w:sz="0" w:space="0" w:color="auto"/>
          </w:divBdr>
        </w:div>
        <w:div w:id="1158110460">
          <w:marLeft w:val="0"/>
          <w:marRight w:val="0"/>
          <w:marTop w:val="0"/>
          <w:marBottom w:val="0"/>
          <w:divBdr>
            <w:top w:val="none" w:sz="0" w:space="0" w:color="auto"/>
            <w:left w:val="none" w:sz="0" w:space="0" w:color="auto"/>
            <w:bottom w:val="none" w:sz="0" w:space="0" w:color="auto"/>
            <w:right w:val="none" w:sz="0" w:space="0" w:color="auto"/>
          </w:divBdr>
        </w:div>
        <w:div w:id="1172063489">
          <w:marLeft w:val="0"/>
          <w:marRight w:val="0"/>
          <w:marTop w:val="0"/>
          <w:marBottom w:val="0"/>
          <w:divBdr>
            <w:top w:val="none" w:sz="0" w:space="0" w:color="auto"/>
            <w:left w:val="none" w:sz="0" w:space="0" w:color="auto"/>
            <w:bottom w:val="none" w:sz="0" w:space="0" w:color="auto"/>
            <w:right w:val="none" w:sz="0" w:space="0" w:color="auto"/>
          </w:divBdr>
        </w:div>
        <w:div w:id="1346791056">
          <w:marLeft w:val="0"/>
          <w:marRight w:val="0"/>
          <w:marTop w:val="0"/>
          <w:marBottom w:val="0"/>
          <w:divBdr>
            <w:top w:val="none" w:sz="0" w:space="0" w:color="auto"/>
            <w:left w:val="none" w:sz="0" w:space="0" w:color="auto"/>
            <w:bottom w:val="none" w:sz="0" w:space="0" w:color="auto"/>
            <w:right w:val="none" w:sz="0" w:space="0" w:color="auto"/>
          </w:divBdr>
        </w:div>
        <w:div w:id="1508910077">
          <w:marLeft w:val="0"/>
          <w:marRight w:val="0"/>
          <w:marTop w:val="0"/>
          <w:marBottom w:val="0"/>
          <w:divBdr>
            <w:top w:val="none" w:sz="0" w:space="0" w:color="auto"/>
            <w:left w:val="none" w:sz="0" w:space="0" w:color="auto"/>
            <w:bottom w:val="none" w:sz="0" w:space="0" w:color="auto"/>
            <w:right w:val="none" w:sz="0" w:space="0" w:color="auto"/>
          </w:divBdr>
        </w:div>
      </w:divsChild>
    </w:div>
    <w:div w:id="1486629435">
      <w:bodyDiv w:val="1"/>
      <w:marLeft w:val="0"/>
      <w:marRight w:val="0"/>
      <w:marTop w:val="0"/>
      <w:marBottom w:val="0"/>
      <w:divBdr>
        <w:top w:val="none" w:sz="0" w:space="0" w:color="auto"/>
        <w:left w:val="none" w:sz="0" w:space="0" w:color="auto"/>
        <w:bottom w:val="none" w:sz="0" w:space="0" w:color="auto"/>
        <w:right w:val="none" w:sz="0" w:space="0" w:color="auto"/>
      </w:divBdr>
    </w:div>
    <w:div w:id="1487621999">
      <w:bodyDiv w:val="1"/>
      <w:marLeft w:val="0"/>
      <w:marRight w:val="0"/>
      <w:marTop w:val="0"/>
      <w:marBottom w:val="0"/>
      <w:divBdr>
        <w:top w:val="none" w:sz="0" w:space="0" w:color="auto"/>
        <w:left w:val="none" w:sz="0" w:space="0" w:color="auto"/>
        <w:bottom w:val="none" w:sz="0" w:space="0" w:color="auto"/>
        <w:right w:val="none" w:sz="0" w:space="0" w:color="auto"/>
      </w:divBdr>
      <w:divsChild>
        <w:div w:id="94253612">
          <w:marLeft w:val="0"/>
          <w:marRight w:val="0"/>
          <w:marTop w:val="0"/>
          <w:marBottom w:val="0"/>
          <w:divBdr>
            <w:top w:val="none" w:sz="0" w:space="0" w:color="auto"/>
            <w:left w:val="none" w:sz="0" w:space="0" w:color="auto"/>
            <w:bottom w:val="none" w:sz="0" w:space="0" w:color="auto"/>
            <w:right w:val="none" w:sz="0" w:space="0" w:color="auto"/>
          </w:divBdr>
        </w:div>
        <w:div w:id="139228139">
          <w:marLeft w:val="0"/>
          <w:marRight w:val="0"/>
          <w:marTop w:val="0"/>
          <w:marBottom w:val="0"/>
          <w:divBdr>
            <w:top w:val="none" w:sz="0" w:space="0" w:color="auto"/>
            <w:left w:val="none" w:sz="0" w:space="0" w:color="auto"/>
            <w:bottom w:val="none" w:sz="0" w:space="0" w:color="auto"/>
            <w:right w:val="none" w:sz="0" w:space="0" w:color="auto"/>
          </w:divBdr>
        </w:div>
        <w:div w:id="476842082">
          <w:marLeft w:val="0"/>
          <w:marRight w:val="0"/>
          <w:marTop w:val="0"/>
          <w:marBottom w:val="0"/>
          <w:divBdr>
            <w:top w:val="none" w:sz="0" w:space="0" w:color="auto"/>
            <w:left w:val="none" w:sz="0" w:space="0" w:color="auto"/>
            <w:bottom w:val="none" w:sz="0" w:space="0" w:color="auto"/>
            <w:right w:val="none" w:sz="0" w:space="0" w:color="auto"/>
          </w:divBdr>
        </w:div>
        <w:div w:id="609512915">
          <w:marLeft w:val="0"/>
          <w:marRight w:val="0"/>
          <w:marTop w:val="0"/>
          <w:marBottom w:val="0"/>
          <w:divBdr>
            <w:top w:val="none" w:sz="0" w:space="0" w:color="auto"/>
            <w:left w:val="none" w:sz="0" w:space="0" w:color="auto"/>
            <w:bottom w:val="none" w:sz="0" w:space="0" w:color="auto"/>
            <w:right w:val="none" w:sz="0" w:space="0" w:color="auto"/>
          </w:divBdr>
        </w:div>
        <w:div w:id="729579492">
          <w:marLeft w:val="0"/>
          <w:marRight w:val="0"/>
          <w:marTop w:val="0"/>
          <w:marBottom w:val="0"/>
          <w:divBdr>
            <w:top w:val="none" w:sz="0" w:space="0" w:color="auto"/>
            <w:left w:val="none" w:sz="0" w:space="0" w:color="auto"/>
            <w:bottom w:val="none" w:sz="0" w:space="0" w:color="auto"/>
            <w:right w:val="none" w:sz="0" w:space="0" w:color="auto"/>
          </w:divBdr>
        </w:div>
        <w:div w:id="883908202">
          <w:marLeft w:val="0"/>
          <w:marRight w:val="0"/>
          <w:marTop w:val="0"/>
          <w:marBottom w:val="0"/>
          <w:divBdr>
            <w:top w:val="none" w:sz="0" w:space="0" w:color="auto"/>
            <w:left w:val="none" w:sz="0" w:space="0" w:color="auto"/>
            <w:bottom w:val="none" w:sz="0" w:space="0" w:color="auto"/>
            <w:right w:val="none" w:sz="0" w:space="0" w:color="auto"/>
          </w:divBdr>
        </w:div>
        <w:div w:id="988900185">
          <w:marLeft w:val="0"/>
          <w:marRight w:val="0"/>
          <w:marTop w:val="0"/>
          <w:marBottom w:val="0"/>
          <w:divBdr>
            <w:top w:val="none" w:sz="0" w:space="0" w:color="auto"/>
            <w:left w:val="none" w:sz="0" w:space="0" w:color="auto"/>
            <w:bottom w:val="none" w:sz="0" w:space="0" w:color="auto"/>
            <w:right w:val="none" w:sz="0" w:space="0" w:color="auto"/>
          </w:divBdr>
        </w:div>
        <w:div w:id="1254168290">
          <w:marLeft w:val="0"/>
          <w:marRight w:val="0"/>
          <w:marTop w:val="0"/>
          <w:marBottom w:val="0"/>
          <w:divBdr>
            <w:top w:val="none" w:sz="0" w:space="0" w:color="auto"/>
            <w:left w:val="none" w:sz="0" w:space="0" w:color="auto"/>
            <w:bottom w:val="none" w:sz="0" w:space="0" w:color="auto"/>
            <w:right w:val="none" w:sz="0" w:space="0" w:color="auto"/>
          </w:divBdr>
        </w:div>
        <w:div w:id="1338507289">
          <w:marLeft w:val="0"/>
          <w:marRight w:val="0"/>
          <w:marTop w:val="0"/>
          <w:marBottom w:val="0"/>
          <w:divBdr>
            <w:top w:val="none" w:sz="0" w:space="0" w:color="auto"/>
            <w:left w:val="none" w:sz="0" w:space="0" w:color="auto"/>
            <w:bottom w:val="none" w:sz="0" w:space="0" w:color="auto"/>
            <w:right w:val="none" w:sz="0" w:space="0" w:color="auto"/>
          </w:divBdr>
        </w:div>
        <w:div w:id="1405566362">
          <w:marLeft w:val="0"/>
          <w:marRight w:val="0"/>
          <w:marTop w:val="0"/>
          <w:marBottom w:val="0"/>
          <w:divBdr>
            <w:top w:val="none" w:sz="0" w:space="0" w:color="auto"/>
            <w:left w:val="none" w:sz="0" w:space="0" w:color="auto"/>
            <w:bottom w:val="none" w:sz="0" w:space="0" w:color="auto"/>
            <w:right w:val="none" w:sz="0" w:space="0" w:color="auto"/>
          </w:divBdr>
        </w:div>
        <w:div w:id="1525241663">
          <w:marLeft w:val="0"/>
          <w:marRight w:val="0"/>
          <w:marTop w:val="0"/>
          <w:marBottom w:val="0"/>
          <w:divBdr>
            <w:top w:val="none" w:sz="0" w:space="0" w:color="auto"/>
            <w:left w:val="none" w:sz="0" w:space="0" w:color="auto"/>
            <w:bottom w:val="none" w:sz="0" w:space="0" w:color="auto"/>
            <w:right w:val="none" w:sz="0" w:space="0" w:color="auto"/>
          </w:divBdr>
        </w:div>
        <w:div w:id="1674800249">
          <w:marLeft w:val="0"/>
          <w:marRight w:val="0"/>
          <w:marTop w:val="0"/>
          <w:marBottom w:val="0"/>
          <w:divBdr>
            <w:top w:val="none" w:sz="0" w:space="0" w:color="auto"/>
            <w:left w:val="none" w:sz="0" w:space="0" w:color="auto"/>
            <w:bottom w:val="none" w:sz="0" w:space="0" w:color="auto"/>
            <w:right w:val="none" w:sz="0" w:space="0" w:color="auto"/>
          </w:divBdr>
        </w:div>
        <w:div w:id="1678146122">
          <w:marLeft w:val="0"/>
          <w:marRight w:val="0"/>
          <w:marTop w:val="0"/>
          <w:marBottom w:val="0"/>
          <w:divBdr>
            <w:top w:val="none" w:sz="0" w:space="0" w:color="auto"/>
            <w:left w:val="none" w:sz="0" w:space="0" w:color="auto"/>
            <w:bottom w:val="none" w:sz="0" w:space="0" w:color="auto"/>
            <w:right w:val="none" w:sz="0" w:space="0" w:color="auto"/>
          </w:divBdr>
        </w:div>
        <w:div w:id="1784035208">
          <w:marLeft w:val="0"/>
          <w:marRight w:val="0"/>
          <w:marTop w:val="0"/>
          <w:marBottom w:val="0"/>
          <w:divBdr>
            <w:top w:val="none" w:sz="0" w:space="0" w:color="auto"/>
            <w:left w:val="none" w:sz="0" w:space="0" w:color="auto"/>
            <w:bottom w:val="none" w:sz="0" w:space="0" w:color="auto"/>
            <w:right w:val="none" w:sz="0" w:space="0" w:color="auto"/>
          </w:divBdr>
        </w:div>
        <w:div w:id="1996759714">
          <w:marLeft w:val="0"/>
          <w:marRight w:val="0"/>
          <w:marTop w:val="0"/>
          <w:marBottom w:val="0"/>
          <w:divBdr>
            <w:top w:val="none" w:sz="0" w:space="0" w:color="auto"/>
            <w:left w:val="none" w:sz="0" w:space="0" w:color="auto"/>
            <w:bottom w:val="none" w:sz="0" w:space="0" w:color="auto"/>
            <w:right w:val="none" w:sz="0" w:space="0" w:color="auto"/>
          </w:divBdr>
        </w:div>
        <w:div w:id="2107574428">
          <w:marLeft w:val="0"/>
          <w:marRight w:val="0"/>
          <w:marTop w:val="0"/>
          <w:marBottom w:val="0"/>
          <w:divBdr>
            <w:top w:val="none" w:sz="0" w:space="0" w:color="auto"/>
            <w:left w:val="none" w:sz="0" w:space="0" w:color="auto"/>
            <w:bottom w:val="none" w:sz="0" w:space="0" w:color="auto"/>
            <w:right w:val="none" w:sz="0" w:space="0" w:color="auto"/>
          </w:divBdr>
        </w:div>
      </w:divsChild>
    </w:div>
    <w:div w:id="1501965173">
      <w:bodyDiv w:val="1"/>
      <w:marLeft w:val="0"/>
      <w:marRight w:val="0"/>
      <w:marTop w:val="0"/>
      <w:marBottom w:val="0"/>
      <w:divBdr>
        <w:top w:val="none" w:sz="0" w:space="0" w:color="auto"/>
        <w:left w:val="none" w:sz="0" w:space="0" w:color="auto"/>
        <w:bottom w:val="none" w:sz="0" w:space="0" w:color="auto"/>
        <w:right w:val="none" w:sz="0" w:space="0" w:color="auto"/>
      </w:divBdr>
      <w:divsChild>
        <w:div w:id="612787783">
          <w:marLeft w:val="0"/>
          <w:marRight w:val="0"/>
          <w:marTop w:val="0"/>
          <w:marBottom w:val="0"/>
          <w:divBdr>
            <w:top w:val="none" w:sz="0" w:space="0" w:color="auto"/>
            <w:left w:val="none" w:sz="0" w:space="0" w:color="auto"/>
            <w:bottom w:val="none" w:sz="0" w:space="0" w:color="auto"/>
            <w:right w:val="none" w:sz="0" w:space="0" w:color="auto"/>
          </w:divBdr>
        </w:div>
        <w:div w:id="620573545">
          <w:marLeft w:val="0"/>
          <w:marRight w:val="0"/>
          <w:marTop w:val="0"/>
          <w:marBottom w:val="0"/>
          <w:divBdr>
            <w:top w:val="none" w:sz="0" w:space="0" w:color="auto"/>
            <w:left w:val="none" w:sz="0" w:space="0" w:color="auto"/>
            <w:bottom w:val="none" w:sz="0" w:space="0" w:color="auto"/>
            <w:right w:val="none" w:sz="0" w:space="0" w:color="auto"/>
          </w:divBdr>
        </w:div>
        <w:div w:id="745805174">
          <w:marLeft w:val="0"/>
          <w:marRight w:val="0"/>
          <w:marTop w:val="0"/>
          <w:marBottom w:val="0"/>
          <w:divBdr>
            <w:top w:val="none" w:sz="0" w:space="0" w:color="auto"/>
            <w:left w:val="none" w:sz="0" w:space="0" w:color="auto"/>
            <w:bottom w:val="none" w:sz="0" w:space="0" w:color="auto"/>
            <w:right w:val="none" w:sz="0" w:space="0" w:color="auto"/>
          </w:divBdr>
        </w:div>
        <w:div w:id="1203635899">
          <w:marLeft w:val="0"/>
          <w:marRight w:val="0"/>
          <w:marTop w:val="0"/>
          <w:marBottom w:val="0"/>
          <w:divBdr>
            <w:top w:val="none" w:sz="0" w:space="0" w:color="auto"/>
            <w:left w:val="none" w:sz="0" w:space="0" w:color="auto"/>
            <w:bottom w:val="none" w:sz="0" w:space="0" w:color="auto"/>
            <w:right w:val="none" w:sz="0" w:space="0" w:color="auto"/>
          </w:divBdr>
        </w:div>
        <w:div w:id="1398824482">
          <w:marLeft w:val="0"/>
          <w:marRight w:val="0"/>
          <w:marTop w:val="0"/>
          <w:marBottom w:val="0"/>
          <w:divBdr>
            <w:top w:val="none" w:sz="0" w:space="0" w:color="auto"/>
            <w:left w:val="none" w:sz="0" w:space="0" w:color="auto"/>
            <w:bottom w:val="none" w:sz="0" w:space="0" w:color="auto"/>
            <w:right w:val="none" w:sz="0" w:space="0" w:color="auto"/>
          </w:divBdr>
        </w:div>
        <w:div w:id="1612400999">
          <w:marLeft w:val="0"/>
          <w:marRight w:val="0"/>
          <w:marTop w:val="0"/>
          <w:marBottom w:val="0"/>
          <w:divBdr>
            <w:top w:val="none" w:sz="0" w:space="0" w:color="auto"/>
            <w:left w:val="none" w:sz="0" w:space="0" w:color="auto"/>
            <w:bottom w:val="none" w:sz="0" w:space="0" w:color="auto"/>
            <w:right w:val="none" w:sz="0" w:space="0" w:color="auto"/>
          </w:divBdr>
        </w:div>
        <w:div w:id="1883588425">
          <w:marLeft w:val="0"/>
          <w:marRight w:val="0"/>
          <w:marTop w:val="0"/>
          <w:marBottom w:val="0"/>
          <w:divBdr>
            <w:top w:val="none" w:sz="0" w:space="0" w:color="auto"/>
            <w:left w:val="none" w:sz="0" w:space="0" w:color="auto"/>
            <w:bottom w:val="none" w:sz="0" w:space="0" w:color="auto"/>
            <w:right w:val="none" w:sz="0" w:space="0" w:color="auto"/>
          </w:divBdr>
        </w:div>
      </w:divsChild>
    </w:div>
    <w:div w:id="1503427099">
      <w:bodyDiv w:val="1"/>
      <w:marLeft w:val="0"/>
      <w:marRight w:val="0"/>
      <w:marTop w:val="0"/>
      <w:marBottom w:val="0"/>
      <w:divBdr>
        <w:top w:val="none" w:sz="0" w:space="0" w:color="auto"/>
        <w:left w:val="none" w:sz="0" w:space="0" w:color="auto"/>
        <w:bottom w:val="none" w:sz="0" w:space="0" w:color="auto"/>
        <w:right w:val="none" w:sz="0" w:space="0" w:color="auto"/>
      </w:divBdr>
    </w:div>
    <w:div w:id="1510370216">
      <w:bodyDiv w:val="1"/>
      <w:marLeft w:val="0"/>
      <w:marRight w:val="0"/>
      <w:marTop w:val="0"/>
      <w:marBottom w:val="0"/>
      <w:divBdr>
        <w:top w:val="none" w:sz="0" w:space="0" w:color="auto"/>
        <w:left w:val="none" w:sz="0" w:space="0" w:color="auto"/>
        <w:bottom w:val="none" w:sz="0" w:space="0" w:color="auto"/>
        <w:right w:val="none" w:sz="0" w:space="0" w:color="auto"/>
      </w:divBdr>
      <w:divsChild>
        <w:div w:id="103351915">
          <w:marLeft w:val="0"/>
          <w:marRight w:val="0"/>
          <w:marTop w:val="0"/>
          <w:marBottom w:val="0"/>
          <w:divBdr>
            <w:top w:val="none" w:sz="0" w:space="0" w:color="auto"/>
            <w:left w:val="none" w:sz="0" w:space="0" w:color="auto"/>
            <w:bottom w:val="none" w:sz="0" w:space="0" w:color="auto"/>
            <w:right w:val="none" w:sz="0" w:space="0" w:color="auto"/>
          </w:divBdr>
        </w:div>
        <w:div w:id="451484007">
          <w:marLeft w:val="0"/>
          <w:marRight w:val="0"/>
          <w:marTop w:val="0"/>
          <w:marBottom w:val="0"/>
          <w:divBdr>
            <w:top w:val="none" w:sz="0" w:space="0" w:color="auto"/>
            <w:left w:val="none" w:sz="0" w:space="0" w:color="auto"/>
            <w:bottom w:val="none" w:sz="0" w:space="0" w:color="auto"/>
            <w:right w:val="none" w:sz="0" w:space="0" w:color="auto"/>
          </w:divBdr>
        </w:div>
        <w:div w:id="909728880">
          <w:marLeft w:val="0"/>
          <w:marRight w:val="0"/>
          <w:marTop w:val="0"/>
          <w:marBottom w:val="0"/>
          <w:divBdr>
            <w:top w:val="none" w:sz="0" w:space="0" w:color="auto"/>
            <w:left w:val="none" w:sz="0" w:space="0" w:color="auto"/>
            <w:bottom w:val="none" w:sz="0" w:space="0" w:color="auto"/>
            <w:right w:val="none" w:sz="0" w:space="0" w:color="auto"/>
          </w:divBdr>
        </w:div>
        <w:div w:id="962880414">
          <w:marLeft w:val="0"/>
          <w:marRight w:val="0"/>
          <w:marTop w:val="0"/>
          <w:marBottom w:val="0"/>
          <w:divBdr>
            <w:top w:val="none" w:sz="0" w:space="0" w:color="auto"/>
            <w:left w:val="none" w:sz="0" w:space="0" w:color="auto"/>
            <w:bottom w:val="none" w:sz="0" w:space="0" w:color="auto"/>
            <w:right w:val="none" w:sz="0" w:space="0" w:color="auto"/>
          </w:divBdr>
        </w:div>
        <w:div w:id="1798990566">
          <w:marLeft w:val="0"/>
          <w:marRight w:val="0"/>
          <w:marTop w:val="0"/>
          <w:marBottom w:val="0"/>
          <w:divBdr>
            <w:top w:val="none" w:sz="0" w:space="0" w:color="auto"/>
            <w:left w:val="none" w:sz="0" w:space="0" w:color="auto"/>
            <w:bottom w:val="none" w:sz="0" w:space="0" w:color="auto"/>
            <w:right w:val="none" w:sz="0" w:space="0" w:color="auto"/>
          </w:divBdr>
        </w:div>
        <w:div w:id="2142647695">
          <w:marLeft w:val="0"/>
          <w:marRight w:val="0"/>
          <w:marTop w:val="0"/>
          <w:marBottom w:val="0"/>
          <w:divBdr>
            <w:top w:val="none" w:sz="0" w:space="0" w:color="auto"/>
            <w:left w:val="none" w:sz="0" w:space="0" w:color="auto"/>
            <w:bottom w:val="none" w:sz="0" w:space="0" w:color="auto"/>
            <w:right w:val="none" w:sz="0" w:space="0" w:color="auto"/>
          </w:divBdr>
        </w:div>
      </w:divsChild>
    </w:div>
    <w:div w:id="1514949973">
      <w:bodyDiv w:val="1"/>
      <w:marLeft w:val="0"/>
      <w:marRight w:val="0"/>
      <w:marTop w:val="0"/>
      <w:marBottom w:val="0"/>
      <w:divBdr>
        <w:top w:val="none" w:sz="0" w:space="0" w:color="auto"/>
        <w:left w:val="none" w:sz="0" w:space="0" w:color="auto"/>
        <w:bottom w:val="none" w:sz="0" w:space="0" w:color="auto"/>
        <w:right w:val="none" w:sz="0" w:space="0" w:color="auto"/>
      </w:divBdr>
      <w:divsChild>
        <w:div w:id="428044532">
          <w:marLeft w:val="0"/>
          <w:marRight w:val="0"/>
          <w:marTop w:val="0"/>
          <w:marBottom w:val="0"/>
          <w:divBdr>
            <w:top w:val="none" w:sz="0" w:space="0" w:color="auto"/>
            <w:left w:val="none" w:sz="0" w:space="0" w:color="auto"/>
            <w:bottom w:val="none" w:sz="0" w:space="0" w:color="auto"/>
            <w:right w:val="none" w:sz="0" w:space="0" w:color="auto"/>
          </w:divBdr>
        </w:div>
        <w:div w:id="496530948">
          <w:marLeft w:val="0"/>
          <w:marRight w:val="0"/>
          <w:marTop w:val="0"/>
          <w:marBottom w:val="0"/>
          <w:divBdr>
            <w:top w:val="none" w:sz="0" w:space="0" w:color="auto"/>
            <w:left w:val="none" w:sz="0" w:space="0" w:color="auto"/>
            <w:bottom w:val="none" w:sz="0" w:space="0" w:color="auto"/>
            <w:right w:val="none" w:sz="0" w:space="0" w:color="auto"/>
          </w:divBdr>
        </w:div>
        <w:div w:id="613681995">
          <w:marLeft w:val="0"/>
          <w:marRight w:val="0"/>
          <w:marTop w:val="0"/>
          <w:marBottom w:val="0"/>
          <w:divBdr>
            <w:top w:val="none" w:sz="0" w:space="0" w:color="auto"/>
            <w:left w:val="none" w:sz="0" w:space="0" w:color="auto"/>
            <w:bottom w:val="none" w:sz="0" w:space="0" w:color="auto"/>
            <w:right w:val="none" w:sz="0" w:space="0" w:color="auto"/>
          </w:divBdr>
        </w:div>
        <w:div w:id="657072409">
          <w:marLeft w:val="0"/>
          <w:marRight w:val="0"/>
          <w:marTop w:val="0"/>
          <w:marBottom w:val="0"/>
          <w:divBdr>
            <w:top w:val="none" w:sz="0" w:space="0" w:color="auto"/>
            <w:left w:val="none" w:sz="0" w:space="0" w:color="auto"/>
            <w:bottom w:val="none" w:sz="0" w:space="0" w:color="auto"/>
            <w:right w:val="none" w:sz="0" w:space="0" w:color="auto"/>
          </w:divBdr>
        </w:div>
        <w:div w:id="712460645">
          <w:marLeft w:val="0"/>
          <w:marRight w:val="0"/>
          <w:marTop w:val="0"/>
          <w:marBottom w:val="0"/>
          <w:divBdr>
            <w:top w:val="none" w:sz="0" w:space="0" w:color="auto"/>
            <w:left w:val="none" w:sz="0" w:space="0" w:color="auto"/>
            <w:bottom w:val="none" w:sz="0" w:space="0" w:color="auto"/>
            <w:right w:val="none" w:sz="0" w:space="0" w:color="auto"/>
          </w:divBdr>
        </w:div>
        <w:div w:id="846479415">
          <w:marLeft w:val="0"/>
          <w:marRight w:val="0"/>
          <w:marTop w:val="0"/>
          <w:marBottom w:val="0"/>
          <w:divBdr>
            <w:top w:val="none" w:sz="0" w:space="0" w:color="auto"/>
            <w:left w:val="none" w:sz="0" w:space="0" w:color="auto"/>
            <w:bottom w:val="none" w:sz="0" w:space="0" w:color="auto"/>
            <w:right w:val="none" w:sz="0" w:space="0" w:color="auto"/>
          </w:divBdr>
        </w:div>
        <w:div w:id="850026561">
          <w:marLeft w:val="0"/>
          <w:marRight w:val="0"/>
          <w:marTop w:val="0"/>
          <w:marBottom w:val="0"/>
          <w:divBdr>
            <w:top w:val="none" w:sz="0" w:space="0" w:color="auto"/>
            <w:left w:val="none" w:sz="0" w:space="0" w:color="auto"/>
            <w:bottom w:val="none" w:sz="0" w:space="0" w:color="auto"/>
            <w:right w:val="none" w:sz="0" w:space="0" w:color="auto"/>
          </w:divBdr>
        </w:div>
        <w:div w:id="880165517">
          <w:marLeft w:val="0"/>
          <w:marRight w:val="0"/>
          <w:marTop w:val="0"/>
          <w:marBottom w:val="0"/>
          <w:divBdr>
            <w:top w:val="none" w:sz="0" w:space="0" w:color="auto"/>
            <w:left w:val="none" w:sz="0" w:space="0" w:color="auto"/>
            <w:bottom w:val="none" w:sz="0" w:space="0" w:color="auto"/>
            <w:right w:val="none" w:sz="0" w:space="0" w:color="auto"/>
          </w:divBdr>
        </w:div>
        <w:div w:id="901406541">
          <w:marLeft w:val="0"/>
          <w:marRight w:val="0"/>
          <w:marTop w:val="0"/>
          <w:marBottom w:val="0"/>
          <w:divBdr>
            <w:top w:val="none" w:sz="0" w:space="0" w:color="auto"/>
            <w:left w:val="none" w:sz="0" w:space="0" w:color="auto"/>
            <w:bottom w:val="none" w:sz="0" w:space="0" w:color="auto"/>
            <w:right w:val="none" w:sz="0" w:space="0" w:color="auto"/>
          </w:divBdr>
        </w:div>
        <w:div w:id="1040016747">
          <w:marLeft w:val="0"/>
          <w:marRight w:val="0"/>
          <w:marTop w:val="0"/>
          <w:marBottom w:val="0"/>
          <w:divBdr>
            <w:top w:val="none" w:sz="0" w:space="0" w:color="auto"/>
            <w:left w:val="none" w:sz="0" w:space="0" w:color="auto"/>
            <w:bottom w:val="none" w:sz="0" w:space="0" w:color="auto"/>
            <w:right w:val="none" w:sz="0" w:space="0" w:color="auto"/>
          </w:divBdr>
        </w:div>
        <w:div w:id="1066344204">
          <w:marLeft w:val="0"/>
          <w:marRight w:val="0"/>
          <w:marTop w:val="0"/>
          <w:marBottom w:val="0"/>
          <w:divBdr>
            <w:top w:val="none" w:sz="0" w:space="0" w:color="auto"/>
            <w:left w:val="none" w:sz="0" w:space="0" w:color="auto"/>
            <w:bottom w:val="none" w:sz="0" w:space="0" w:color="auto"/>
            <w:right w:val="none" w:sz="0" w:space="0" w:color="auto"/>
          </w:divBdr>
        </w:div>
        <w:div w:id="1308778899">
          <w:marLeft w:val="0"/>
          <w:marRight w:val="0"/>
          <w:marTop w:val="0"/>
          <w:marBottom w:val="0"/>
          <w:divBdr>
            <w:top w:val="none" w:sz="0" w:space="0" w:color="auto"/>
            <w:left w:val="none" w:sz="0" w:space="0" w:color="auto"/>
            <w:bottom w:val="none" w:sz="0" w:space="0" w:color="auto"/>
            <w:right w:val="none" w:sz="0" w:space="0" w:color="auto"/>
          </w:divBdr>
        </w:div>
        <w:div w:id="1594819215">
          <w:marLeft w:val="0"/>
          <w:marRight w:val="0"/>
          <w:marTop w:val="0"/>
          <w:marBottom w:val="0"/>
          <w:divBdr>
            <w:top w:val="none" w:sz="0" w:space="0" w:color="auto"/>
            <w:left w:val="none" w:sz="0" w:space="0" w:color="auto"/>
            <w:bottom w:val="none" w:sz="0" w:space="0" w:color="auto"/>
            <w:right w:val="none" w:sz="0" w:space="0" w:color="auto"/>
          </w:divBdr>
        </w:div>
        <w:div w:id="1689405192">
          <w:marLeft w:val="0"/>
          <w:marRight w:val="0"/>
          <w:marTop w:val="0"/>
          <w:marBottom w:val="0"/>
          <w:divBdr>
            <w:top w:val="none" w:sz="0" w:space="0" w:color="auto"/>
            <w:left w:val="none" w:sz="0" w:space="0" w:color="auto"/>
            <w:bottom w:val="none" w:sz="0" w:space="0" w:color="auto"/>
            <w:right w:val="none" w:sz="0" w:space="0" w:color="auto"/>
          </w:divBdr>
        </w:div>
        <w:div w:id="2012635891">
          <w:marLeft w:val="0"/>
          <w:marRight w:val="0"/>
          <w:marTop w:val="0"/>
          <w:marBottom w:val="0"/>
          <w:divBdr>
            <w:top w:val="none" w:sz="0" w:space="0" w:color="auto"/>
            <w:left w:val="none" w:sz="0" w:space="0" w:color="auto"/>
            <w:bottom w:val="none" w:sz="0" w:space="0" w:color="auto"/>
            <w:right w:val="none" w:sz="0" w:space="0" w:color="auto"/>
          </w:divBdr>
        </w:div>
      </w:divsChild>
    </w:div>
    <w:div w:id="1539198941">
      <w:bodyDiv w:val="1"/>
      <w:marLeft w:val="0"/>
      <w:marRight w:val="0"/>
      <w:marTop w:val="0"/>
      <w:marBottom w:val="0"/>
      <w:divBdr>
        <w:top w:val="none" w:sz="0" w:space="0" w:color="auto"/>
        <w:left w:val="none" w:sz="0" w:space="0" w:color="auto"/>
        <w:bottom w:val="none" w:sz="0" w:space="0" w:color="auto"/>
        <w:right w:val="none" w:sz="0" w:space="0" w:color="auto"/>
      </w:divBdr>
      <w:divsChild>
        <w:div w:id="249311635">
          <w:marLeft w:val="0"/>
          <w:marRight w:val="0"/>
          <w:marTop w:val="0"/>
          <w:marBottom w:val="0"/>
          <w:divBdr>
            <w:top w:val="none" w:sz="0" w:space="0" w:color="auto"/>
            <w:left w:val="none" w:sz="0" w:space="0" w:color="auto"/>
            <w:bottom w:val="none" w:sz="0" w:space="0" w:color="auto"/>
            <w:right w:val="none" w:sz="0" w:space="0" w:color="auto"/>
          </w:divBdr>
        </w:div>
        <w:div w:id="291987698">
          <w:marLeft w:val="0"/>
          <w:marRight w:val="0"/>
          <w:marTop w:val="0"/>
          <w:marBottom w:val="0"/>
          <w:divBdr>
            <w:top w:val="none" w:sz="0" w:space="0" w:color="auto"/>
            <w:left w:val="none" w:sz="0" w:space="0" w:color="auto"/>
            <w:bottom w:val="none" w:sz="0" w:space="0" w:color="auto"/>
            <w:right w:val="none" w:sz="0" w:space="0" w:color="auto"/>
          </w:divBdr>
        </w:div>
        <w:div w:id="343212623">
          <w:marLeft w:val="0"/>
          <w:marRight w:val="0"/>
          <w:marTop w:val="0"/>
          <w:marBottom w:val="0"/>
          <w:divBdr>
            <w:top w:val="none" w:sz="0" w:space="0" w:color="auto"/>
            <w:left w:val="none" w:sz="0" w:space="0" w:color="auto"/>
            <w:bottom w:val="none" w:sz="0" w:space="0" w:color="auto"/>
            <w:right w:val="none" w:sz="0" w:space="0" w:color="auto"/>
          </w:divBdr>
        </w:div>
        <w:div w:id="837231934">
          <w:marLeft w:val="0"/>
          <w:marRight w:val="0"/>
          <w:marTop w:val="0"/>
          <w:marBottom w:val="0"/>
          <w:divBdr>
            <w:top w:val="none" w:sz="0" w:space="0" w:color="auto"/>
            <w:left w:val="none" w:sz="0" w:space="0" w:color="auto"/>
            <w:bottom w:val="none" w:sz="0" w:space="0" w:color="auto"/>
            <w:right w:val="none" w:sz="0" w:space="0" w:color="auto"/>
          </w:divBdr>
        </w:div>
        <w:div w:id="1137914487">
          <w:marLeft w:val="0"/>
          <w:marRight w:val="0"/>
          <w:marTop w:val="0"/>
          <w:marBottom w:val="0"/>
          <w:divBdr>
            <w:top w:val="none" w:sz="0" w:space="0" w:color="auto"/>
            <w:left w:val="none" w:sz="0" w:space="0" w:color="auto"/>
            <w:bottom w:val="none" w:sz="0" w:space="0" w:color="auto"/>
            <w:right w:val="none" w:sz="0" w:space="0" w:color="auto"/>
          </w:divBdr>
        </w:div>
        <w:div w:id="1272083491">
          <w:marLeft w:val="0"/>
          <w:marRight w:val="0"/>
          <w:marTop w:val="0"/>
          <w:marBottom w:val="0"/>
          <w:divBdr>
            <w:top w:val="none" w:sz="0" w:space="0" w:color="auto"/>
            <w:left w:val="none" w:sz="0" w:space="0" w:color="auto"/>
            <w:bottom w:val="none" w:sz="0" w:space="0" w:color="auto"/>
            <w:right w:val="none" w:sz="0" w:space="0" w:color="auto"/>
          </w:divBdr>
        </w:div>
        <w:div w:id="1409959452">
          <w:marLeft w:val="0"/>
          <w:marRight w:val="0"/>
          <w:marTop w:val="0"/>
          <w:marBottom w:val="0"/>
          <w:divBdr>
            <w:top w:val="none" w:sz="0" w:space="0" w:color="auto"/>
            <w:left w:val="none" w:sz="0" w:space="0" w:color="auto"/>
            <w:bottom w:val="none" w:sz="0" w:space="0" w:color="auto"/>
            <w:right w:val="none" w:sz="0" w:space="0" w:color="auto"/>
          </w:divBdr>
        </w:div>
        <w:div w:id="1522355960">
          <w:marLeft w:val="0"/>
          <w:marRight w:val="0"/>
          <w:marTop w:val="0"/>
          <w:marBottom w:val="0"/>
          <w:divBdr>
            <w:top w:val="none" w:sz="0" w:space="0" w:color="auto"/>
            <w:left w:val="none" w:sz="0" w:space="0" w:color="auto"/>
            <w:bottom w:val="none" w:sz="0" w:space="0" w:color="auto"/>
            <w:right w:val="none" w:sz="0" w:space="0" w:color="auto"/>
          </w:divBdr>
        </w:div>
        <w:div w:id="1893078946">
          <w:marLeft w:val="0"/>
          <w:marRight w:val="0"/>
          <w:marTop w:val="0"/>
          <w:marBottom w:val="0"/>
          <w:divBdr>
            <w:top w:val="none" w:sz="0" w:space="0" w:color="auto"/>
            <w:left w:val="none" w:sz="0" w:space="0" w:color="auto"/>
            <w:bottom w:val="none" w:sz="0" w:space="0" w:color="auto"/>
            <w:right w:val="none" w:sz="0" w:space="0" w:color="auto"/>
          </w:divBdr>
        </w:div>
        <w:div w:id="2088532432">
          <w:marLeft w:val="0"/>
          <w:marRight w:val="0"/>
          <w:marTop w:val="0"/>
          <w:marBottom w:val="0"/>
          <w:divBdr>
            <w:top w:val="none" w:sz="0" w:space="0" w:color="auto"/>
            <w:left w:val="none" w:sz="0" w:space="0" w:color="auto"/>
            <w:bottom w:val="none" w:sz="0" w:space="0" w:color="auto"/>
            <w:right w:val="none" w:sz="0" w:space="0" w:color="auto"/>
          </w:divBdr>
        </w:div>
      </w:divsChild>
    </w:div>
    <w:div w:id="1546257749">
      <w:bodyDiv w:val="1"/>
      <w:marLeft w:val="0"/>
      <w:marRight w:val="0"/>
      <w:marTop w:val="0"/>
      <w:marBottom w:val="0"/>
      <w:divBdr>
        <w:top w:val="none" w:sz="0" w:space="0" w:color="auto"/>
        <w:left w:val="none" w:sz="0" w:space="0" w:color="auto"/>
        <w:bottom w:val="none" w:sz="0" w:space="0" w:color="auto"/>
        <w:right w:val="none" w:sz="0" w:space="0" w:color="auto"/>
      </w:divBdr>
      <w:divsChild>
        <w:div w:id="1423838595">
          <w:marLeft w:val="0"/>
          <w:marRight w:val="0"/>
          <w:marTop w:val="0"/>
          <w:marBottom w:val="0"/>
          <w:divBdr>
            <w:top w:val="none" w:sz="0" w:space="0" w:color="auto"/>
            <w:left w:val="none" w:sz="0" w:space="0" w:color="auto"/>
            <w:bottom w:val="none" w:sz="0" w:space="0" w:color="auto"/>
            <w:right w:val="none" w:sz="0" w:space="0" w:color="auto"/>
          </w:divBdr>
          <w:divsChild>
            <w:div w:id="589050746">
              <w:marLeft w:val="0"/>
              <w:marRight w:val="0"/>
              <w:marTop w:val="0"/>
              <w:marBottom w:val="0"/>
              <w:divBdr>
                <w:top w:val="none" w:sz="0" w:space="0" w:color="auto"/>
                <w:left w:val="none" w:sz="0" w:space="0" w:color="auto"/>
                <w:bottom w:val="none" w:sz="0" w:space="0" w:color="auto"/>
                <w:right w:val="none" w:sz="0" w:space="0" w:color="auto"/>
              </w:divBdr>
              <w:divsChild>
                <w:div w:id="1226138432">
                  <w:marLeft w:val="0"/>
                  <w:marRight w:val="0"/>
                  <w:marTop w:val="0"/>
                  <w:marBottom w:val="0"/>
                  <w:divBdr>
                    <w:top w:val="none" w:sz="0" w:space="0" w:color="auto"/>
                    <w:left w:val="none" w:sz="0" w:space="0" w:color="auto"/>
                    <w:bottom w:val="none" w:sz="0" w:space="0" w:color="auto"/>
                    <w:right w:val="none" w:sz="0" w:space="0" w:color="auto"/>
                  </w:divBdr>
                  <w:divsChild>
                    <w:div w:id="28916077">
                      <w:marLeft w:val="0"/>
                      <w:marRight w:val="0"/>
                      <w:marTop w:val="0"/>
                      <w:marBottom w:val="0"/>
                      <w:divBdr>
                        <w:top w:val="none" w:sz="0" w:space="0" w:color="auto"/>
                        <w:left w:val="none" w:sz="0" w:space="0" w:color="auto"/>
                        <w:bottom w:val="none" w:sz="0" w:space="0" w:color="auto"/>
                        <w:right w:val="none" w:sz="0" w:space="0" w:color="auto"/>
                      </w:divBdr>
                      <w:divsChild>
                        <w:div w:id="423234861">
                          <w:marLeft w:val="0"/>
                          <w:marRight w:val="0"/>
                          <w:marTop w:val="0"/>
                          <w:marBottom w:val="0"/>
                          <w:divBdr>
                            <w:top w:val="none" w:sz="0" w:space="0" w:color="auto"/>
                            <w:left w:val="none" w:sz="0" w:space="0" w:color="auto"/>
                            <w:bottom w:val="none" w:sz="0" w:space="0" w:color="auto"/>
                            <w:right w:val="none" w:sz="0" w:space="0" w:color="auto"/>
                          </w:divBdr>
                        </w:div>
                      </w:divsChild>
                    </w:div>
                    <w:div w:id="37708247">
                      <w:marLeft w:val="0"/>
                      <w:marRight w:val="0"/>
                      <w:marTop w:val="0"/>
                      <w:marBottom w:val="0"/>
                      <w:divBdr>
                        <w:top w:val="none" w:sz="0" w:space="0" w:color="auto"/>
                        <w:left w:val="none" w:sz="0" w:space="0" w:color="auto"/>
                        <w:bottom w:val="none" w:sz="0" w:space="0" w:color="auto"/>
                        <w:right w:val="none" w:sz="0" w:space="0" w:color="auto"/>
                      </w:divBdr>
                      <w:divsChild>
                        <w:div w:id="86074332">
                          <w:marLeft w:val="0"/>
                          <w:marRight w:val="0"/>
                          <w:marTop w:val="0"/>
                          <w:marBottom w:val="0"/>
                          <w:divBdr>
                            <w:top w:val="none" w:sz="0" w:space="0" w:color="auto"/>
                            <w:left w:val="none" w:sz="0" w:space="0" w:color="auto"/>
                            <w:bottom w:val="none" w:sz="0" w:space="0" w:color="auto"/>
                            <w:right w:val="none" w:sz="0" w:space="0" w:color="auto"/>
                          </w:divBdr>
                          <w:divsChild>
                            <w:div w:id="47641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482">
                      <w:marLeft w:val="0"/>
                      <w:marRight w:val="0"/>
                      <w:marTop w:val="0"/>
                      <w:marBottom w:val="0"/>
                      <w:divBdr>
                        <w:top w:val="none" w:sz="0" w:space="0" w:color="auto"/>
                        <w:left w:val="none" w:sz="0" w:space="0" w:color="auto"/>
                        <w:bottom w:val="none" w:sz="0" w:space="0" w:color="auto"/>
                        <w:right w:val="none" w:sz="0" w:space="0" w:color="auto"/>
                      </w:divBdr>
                      <w:divsChild>
                        <w:div w:id="1941798011">
                          <w:marLeft w:val="0"/>
                          <w:marRight w:val="0"/>
                          <w:marTop w:val="0"/>
                          <w:marBottom w:val="0"/>
                          <w:divBdr>
                            <w:top w:val="none" w:sz="0" w:space="0" w:color="auto"/>
                            <w:left w:val="none" w:sz="0" w:space="0" w:color="auto"/>
                            <w:bottom w:val="none" w:sz="0" w:space="0" w:color="auto"/>
                            <w:right w:val="none" w:sz="0" w:space="0" w:color="auto"/>
                          </w:divBdr>
                          <w:divsChild>
                            <w:div w:id="20419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360092">
                      <w:marLeft w:val="0"/>
                      <w:marRight w:val="0"/>
                      <w:marTop w:val="0"/>
                      <w:marBottom w:val="0"/>
                      <w:divBdr>
                        <w:top w:val="none" w:sz="0" w:space="0" w:color="auto"/>
                        <w:left w:val="none" w:sz="0" w:space="0" w:color="auto"/>
                        <w:bottom w:val="none" w:sz="0" w:space="0" w:color="auto"/>
                        <w:right w:val="none" w:sz="0" w:space="0" w:color="auto"/>
                      </w:divBdr>
                      <w:divsChild>
                        <w:div w:id="387188524">
                          <w:marLeft w:val="0"/>
                          <w:marRight w:val="0"/>
                          <w:marTop w:val="0"/>
                          <w:marBottom w:val="0"/>
                          <w:divBdr>
                            <w:top w:val="none" w:sz="0" w:space="0" w:color="auto"/>
                            <w:left w:val="none" w:sz="0" w:space="0" w:color="auto"/>
                            <w:bottom w:val="none" w:sz="0" w:space="0" w:color="auto"/>
                            <w:right w:val="none" w:sz="0" w:space="0" w:color="auto"/>
                          </w:divBdr>
                        </w:div>
                      </w:divsChild>
                    </w:div>
                    <w:div w:id="1022437139">
                      <w:marLeft w:val="0"/>
                      <w:marRight w:val="0"/>
                      <w:marTop w:val="0"/>
                      <w:marBottom w:val="0"/>
                      <w:divBdr>
                        <w:top w:val="none" w:sz="0" w:space="0" w:color="auto"/>
                        <w:left w:val="none" w:sz="0" w:space="0" w:color="auto"/>
                        <w:bottom w:val="none" w:sz="0" w:space="0" w:color="auto"/>
                        <w:right w:val="none" w:sz="0" w:space="0" w:color="auto"/>
                      </w:divBdr>
                      <w:divsChild>
                        <w:div w:id="560403269">
                          <w:marLeft w:val="0"/>
                          <w:marRight w:val="0"/>
                          <w:marTop w:val="0"/>
                          <w:marBottom w:val="0"/>
                          <w:divBdr>
                            <w:top w:val="none" w:sz="0" w:space="0" w:color="auto"/>
                            <w:left w:val="none" w:sz="0" w:space="0" w:color="auto"/>
                            <w:bottom w:val="none" w:sz="0" w:space="0" w:color="auto"/>
                            <w:right w:val="none" w:sz="0" w:space="0" w:color="auto"/>
                          </w:divBdr>
                        </w:div>
                      </w:divsChild>
                    </w:div>
                    <w:div w:id="1100760236">
                      <w:marLeft w:val="0"/>
                      <w:marRight w:val="0"/>
                      <w:marTop w:val="0"/>
                      <w:marBottom w:val="0"/>
                      <w:divBdr>
                        <w:top w:val="none" w:sz="0" w:space="0" w:color="auto"/>
                        <w:left w:val="none" w:sz="0" w:space="0" w:color="auto"/>
                        <w:bottom w:val="none" w:sz="0" w:space="0" w:color="auto"/>
                        <w:right w:val="none" w:sz="0" w:space="0" w:color="auto"/>
                      </w:divBdr>
                      <w:divsChild>
                        <w:div w:id="2097749613">
                          <w:marLeft w:val="0"/>
                          <w:marRight w:val="0"/>
                          <w:marTop w:val="0"/>
                          <w:marBottom w:val="0"/>
                          <w:divBdr>
                            <w:top w:val="none" w:sz="0" w:space="0" w:color="auto"/>
                            <w:left w:val="none" w:sz="0" w:space="0" w:color="auto"/>
                            <w:bottom w:val="none" w:sz="0" w:space="0" w:color="auto"/>
                            <w:right w:val="none" w:sz="0" w:space="0" w:color="auto"/>
                          </w:divBdr>
                        </w:div>
                      </w:divsChild>
                    </w:div>
                    <w:div w:id="1316644315">
                      <w:marLeft w:val="0"/>
                      <w:marRight w:val="0"/>
                      <w:marTop w:val="0"/>
                      <w:marBottom w:val="0"/>
                      <w:divBdr>
                        <w:top w:val="none" w:sz="0" w:space="0" w:color="auto"/>
                        <w:left w:val="none" w:sz="0" w:space="0" w:color="auto"/>
                        <w:bottom w:val="none" w:sz="0" w:space="0" w:color="auto"/>
                        <w:right w:val="none" w:sz="0" w:space="0" w:color="auto"/>
                      </w:divBdr>
                      <w:divsChild>
                        <w:div w:id="805002532">
                          <w:marLeft w:val="0"/>
                          <w:marRight w:val="0"/>
                          <w:marTop w:val="0"/>
                          <w:marBottom w:val="0"/>
                          <w:divBdr>
                            <w:top w:val="none" w:sz="0" w:space="0" w:color="auto"/>
                            <w:left w:val="none" w:sz="0" w:space="0" w:color="auto"/>
                            <w:bottom w:val="none" w:sz="0" w:space="0" w:color="auto"/>
                            <w:right w:val="none" w:sz="0" w:space="0" w:color="auto"/>
                          </w:divBdr>
                        </w:div>
                      </w:divsChild>
                    </w:div>
                    <w:div w:id="1487740402">
                      <w:marLeft w:val="0"/>
                      <w:marRight w:val="0"/>
                      <w:marTop w:val="0"/>
                      <w:marBottom w:val="0"/>
                      <w:divBdr>
                        <w:top w:val="none" w:sz="0" w:space="0" w:color="auto"/>
                        <w:left w:val="none" w:sz="0" w:space="0" w:color="auto"/>
                        <w:bottom w:val="none" w:sz="0" w:space="0" w:color="auto"/>
                        <w:right w:val="none" w:sz="0" w:space="0" w:color="auto"/>
                      </w:divBdr>
                      <w:divsChild>
                        <w:div w:id="1819344985">
                          <w:marLeft w:val="0"/>
                          <w:marRight w:val="0"/>
                          <w:marTop w:val="0"/>
                          <w:marBottom w:val="0"/>
                          <w:divBdr>
                            <w:top w:val="none" w:sz="0" w:space="0" w:color="auto"/>
                            <w:left w:val="none" w:sz="0" w:space="0" w:color="auto"/>
                            <w:bottom w:val="none" w:sz="0" w:space="0" w:color="auto"/>
                            <w:right w:val="none" w:sz="0" w:space="0" w:color="auto"/>
                          </w:divBdr>
                          <w:divsChild>
                            <w:div w:id="5935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39218">
                      <w:marLeft w:val="0"/>
                      <w:marRight w:val="0"/>
                      <w:marTop w:val="0"/>
                      <w:marBottom w:val="0"/>
                      <w:divBdr>
                        <w:top w:val="none" w:sz="0" w:space="0" w:color="auto"/>
                        <w:left w:val="none" w:sz="0" w:space="0" w:color="auto"/>
                        <w:bottom w:val="none" w:sz="0" w:space="0" w:color="auto"/>
                        <w:right w:val="none" w:sz="0" w:space="0" w:color="auto"/>
                      </w:divBdr>
                      <w:divsChild>
                        <w:div w:id="224027590">
                          <w:marLeft w:val="0"/>
                          <w:marRight w:val="0"/>
                          <w:marTop w:val="0"/>
                          <w:marBottom w:val="0"/>
                          <w:divBdr>
                            <w:top w:val="none" w:sz="0" w:space="0" w:color="auto"/>
                            <w:left w:val="none" w:sz="0" w:space="0" w:color="auto"/>
                            <w:bottom w:val="none" w:sz="0" w:space="0" w:color="auto"/>
                            <w:right w:val="none" w:sz="0" w:space="0" w:color="auto"/>
                          </w:divBdr>
                        </w:div>
                      </w:divsChild>
                    </w:div>
                    <w:div w:id="1559439367">
                      <w:marLeft w:val="0"/>
                      <w:marRight w:val="0"/>
                      <w:marTop w:val="0"/>
                      <w:marBottom w:val="0"/>
                      <w:divBdr>
                        <w:top w:val="none" w:sz="0" w:space="0" w:color="auto"/>
                        <w:left w:val="none" w:sz="0" w:space="0" w:color="auto"/>
                        <w:bottom w:val="none" w:sz="0" w:space="0" w:color="auto"/>
                        <w:right w:val="none" w:sz="0" w:space="0" w:color="auto"/>
                      </w:divBdr>
                      <w:divsChild>
                        <w:div w:id="1341006279">
                          <w:marLeft w:val="0"/>
                          <w:marRight w:val="0"/>
                          <w:marTop w:val="0"/>
                          <w:marBottom w:val="0"/>
                          <w:divBdr>
                            <w:top w:val="none" w:sz="0" w:space="0" w:color="auto"/>
                            <w:left w:val="none" w:sz="0" w:space="0" w:color="auto"/>
                            <w:bottom w:val="none" w:sz="0" w:space="0" w:color="auto"/>
                            <w:right w:val="none" w:sz="0" w:space="0" w:color="auto"/>
                          </w:divBdr>
                          <w:divsChild>
                            <w:div w:id="419642292">
                              <w:marLeft w:val="0"/>
                              <w:marRight w:val="0"/>
                              <w:marTop w:val="0"/>
                              <w:marBottom w:val="0"/>
                              <w:divBdr>
                                <w:top w:val="none" w:sz="0" w:space="0" w:color="auto"/>
                                <w:left w:val="none" w:sz="0" w:space="0" w:color="auto"/>
                                <w:bottom w:val="none" w:sz="0" w:space="0" w:color="auto"/>
                                <w:right w:val="none" w:sz="0" w:space="0" w:color="auto"/>
                              </w:divBdr>
                            </w:div>
                            <w:div w:id="1814327288">
                              <w:marLeft w:val="0"/>
                              <w:marRight w:val="0"/>
                              <w:marTop w:val="0"/>
                              <w:marBottom w:val="0"/>
                              <w:divBdr>
                                <w:top w:val="none" w:sz="0" w:space="0" w:color="auto"/>
                                <w:left w:val="none" w:sz="0" w:space="0" w:color="auto"/>
                                <w:bottom w:val="none" w:sz="0" w:space="0" w:color="auto"/>
                                <w:right w:val="none" w:sz="0" w:space="0" w:color="auto"/>
                              </w:divBdr>
                            </w:div>
                            <w:div w:id="193947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11943">
                      <w:marLeft w:val="0"/>
                      <w:marRight w:val="0"/>
                      <w:marTop w:val="0"/>
                      <w:marBottom w:val="0"/>
                      <w:divBdr>
                        <w:top w:val="none" w:sz="0" w:space="0" w:color="auto"/>
                        <w:left w:val="none" w:sz="0" w:space="0" w:color="auto"/>
                        <w:bottom w:val="none" w:sz="0" w:space="0" w:color="auto"/>
                        <w:right w:val="none" w:sz="0" w:space="0" w:color="auto"/>
                      </w:divBdr>
                      <w:divsChild>
                        <w:div w:id="925264502">
                          <w:marLeft w:val="0"/>
                          <w:marRight w:val="0"/>
                          <w:marTop w:val="0"/>
                          <w:marBottom w:val="0"/>
                          <w:divBdr>
                            <w:top w:val="none" w:sz="0" w:space="0" w:color="auto"/>
                            <w:left w:val="none" w:sz="0" w:space="0" w:color="auto"/>
                            <w:bottom w:val="none" w:sz="0" w:space="0" w:color="auto"/>
                            <w:right w:val="none" w:sz="0" w:space="0" w:color="auto"/>
                          </w:divBdr>
                          <w:divsChild>
                            <w:div w:id="374742166">
                              <w:marLeft w:val="0"/>
                              <w:marRight w:val="0"/>
                              <w:marTop w:val="0"/>
                              <w:marBottom w:val="0"/>
                              <w:divBdr>
                                <w:top w:val="none" w:sz="0" w:space="0" w:color="auto"/>
                                <w:left w:val="none" w:sz="0" w:space="0" w:color="auto"/>
                                <w:bottom w:val="none" w:sz="0" w:space="0" w:color="auto"/>
                                <w:right w:val="none" w:sz="0" w:space="0" w:color="auto"/>
                              </w:divBdr>
                            </w:div>
                            <w:div w:id="100055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4290">
                      <w:marLeft w:val="0"/>
                      <w:marRight w:val="0"/>
                      <w:marTop w:val="0"/>
                      <w:marBottom w:val="0"/>
                      <w:divBdr>
                        <w:top w:val="none" w:sz="0" w:space="0" w:color="auto"/>
                        <w:left w:val="none" w:sz="0" w:space="0" w:color="auto"/>
                        <w:bottom w:val="none" w:sz="0" w:space="0" w:color="auto"/>
                        <w:right w:val="none" w:sz="0" w:space="0" w:color="auto"/>
                      </w:divBdr>
                      <w:divsChild>
                        <w:div w:id="196739712">
                          <w:marLeft w:val="0"/>
                          <w:marRight w:val="0"/>
                          <w:marTop w:val="0"/>
                          <w:marBottom w:val="0"/>
                          <w:divBdr>
                            <w:top w:val="none" w:sz="0" w:space="0" w:color="auto"/>
                            <w:left w:val="none" w:sz="0" w:space="0" w:color="auto"/>
                            <w:bottom w:val="none" w:sz="0" w:space="0" w:color="auto"/>
                            <w:right w:val="none" w:sz="0" w:space="0" w:color="auto"/>
                          </w:divBdr>
                          <w:divsChild>
                            <w:div w:id="153919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3237">
                      <w:marLeft w:val="0"/>
                      <w:marRight w:val="0"/>
                      <w:marTop w:val="0"/>
                      <w:marBottom w:val="0"/>
                      <w:divBdr>
                        <w:top w:val="none" w:sz="0" w:space="0" w:color="auto"/>
                        <w:left w:val="none" w:sz="0" w:space="0" w:color="auto"/>
                        <w:bottom w:val="none" w:sz="0" w:space="0" w:color="auto"/>
                        <w:right w:val="none" w:sz="0" w:space="0" w:color="auto"/>
                      </w:divBdr>
                      <w:divsChild>
                        <w:div w:id="1237473816">
                          <w:marLeft w:val="0"/>
                          <w:marRight w:val="0"/>
                          <w:marTop w:val="0"/>
                          <w:marBottom w:val="0"/>
                          <w:divBdr>
                            <w:top w:val="none" w:sz="0" w:space="0" w:color="auto"/>
                            <w:left w:val="none" w:sz="0" w:space="0" w:color="auto"/>
                            <w:bottom w:val="none" w:sz="0" w:space="0" w:color="auto"/>
                            <w:right w:val="none" w:sz="0" w:space="0" w:color="auto"/>
                          </w:divBdr>
                        </w:div>
                      </w:divsChild>
                    </w:div>
                    <w:div w:id="1950504863">
                      <w:marLeft w:val="0"/>
                      <w:marRight w:val="0"/>
                      <w:marTop w:val="0"/>
                      <w:marBottom w:val="0"/>
                      <w:divBdr>
                        <w:top w:val="none" w:sz="0" w:space="0" w:color="auto"/>
                        <w:left w:val="none" w:sz="0" w:space="0" w:color="auto"/>
                        <w:bottom w:val="none" w:sz="0" w:space="0" w:color="auto"/>
                        <w:right w:val="none" w:sz="0" w:space="0" w:color="auto"/>
                      </w:divBdr>
                      <w:divsChild>
                        <w:div w:id="279384031">
                          <w:marLeft w:val="0"/>
                          <w:marRight w:val="0"/>
                          <w:marTop w:val="0"/>
                          <w:marBottom w:val="0"/>
                          <w:divBdr>
                            <w:top w:val="none" w:sz="0" w:space="0" w:color="auto"/>
                            <w:left w:val="none" w:sz="0" w:space="0" w:color="auto"/>
                            <w:bottom w:val="none" w:sz="0" w:space="0" w:color="auto"/>
                            <w:right w:val="none" w:sz="0" w:space="0" w:color="auto"/>
                          </w:divBdr>
                          <w:divsChild>
                            <w:div w:id="90858959">
                              <w:marLeft w:val="0"/>
                              <w:marRight w:val="0"/>
                              <w:marTop w:val="0"/>
                              <w:marBottom w:val="0"/>
                              <w:divBdr>
                                <w:top w:val="none" w:sz="0" w:space="0" w:color="auto"/>
                                <w:left w:val="none" w:sz="0" w:space="0" w:color="auto"/>
                                <w:bottom w:val="none" w:sz="0" w:space="0" w:color="auto"/>
                                <w:right w:val="none" w:sz="0" w:space="0" w:color="auto"/>
                              </w:divBdr>
                            </w:div>
                            <w:div w:id="259335829">
                              <w:marLeft w:val="0"/>
                              <w:marRight w:val="0"/>
                              <w:marTop w:val="0"/>
                              <w:marBottom w:val="0"/>
                              <w:divBdr>
                                <w:top w:val="none" w:sz="0" w:space="0" w:color="auto"/>
                                <w:left w:val="none" w:sz="0" w:space="0" w:color="auto"/>
                                <w:bottom w:val="none" w:sz="0" w:space="0" w:color="auto"/>
                                <w:right w:val="none" w:sz="0" w:space="0" w:color="auto"/>
                              </w:divBdr>
                            </w:div>
                            <w:div w:id="373626635">
                              <w:marLeft w:val="0"/>
                              <w:marRight w:val="0"/>
                              <w:marTop w:val="0"/>
                              <w:marBottom w:val="0"/>
                              <w:divBdr>
                                <w:top w:val="none" w:sz="0" w:space="0" w:color="auto"/>
                                <w:left w:val="none" w:sz="0" w:space="0" w:color="auto"/>
                                <w:bottom w:val="none" w:sz="0" w:space="0" w:color="auto"/>
                                <w:right w:val="none" w:sz="0" w:space="0" w:color="auto"/>
                              </w:divBdr>
                            </w:div>
                            <w:div w:id="382213905">
                              <w:marLeft w:val="0"/>
                              <w:marRight w:val="0"/>
                              <w:marTop w:val="0"/>
                              <w:marBottom w:val="0"/>
                              <w:divBdr>
                                <w:top w:val="none" w:sz="0" w:space="0" w:color="auto"/>
                                <w:left w:val="none" w:sz="0" w:space="0" w:color="auto"/>
                                <w:bottom w:val="none" w:sz="0" w:space="0" w:color="auto"/>
                                <w:right w:val="none" w:sz="0" w:space="0" w:color="auto"/>
                              </w:divBdr>
                            </w:div>
                            <w:div w:id="463550741">
                              <w:marLeft w:val="0"/>
                              <w:marRight w:val="0"/>
                              <w:marTop w:val="0"/>
                              <w:marBottom w:val="0"/>
                              <w:divBdr>
                                <w:top w:val="none" w:sz="0" w:space="0" w:color="auto"/>
                                <w:left w:val="none" w:sz="0" w:space="0" w:color="auto"/>
                                <w:bottom w:val="none" w:sz="0" w:space="0" w:color="auto"/>
                                <w:right w:val="none" w:sz="0" w:space="0" w:color="auto"/>
                              </w:divBdr>
                            </w:div>
                            <w:div w:id="512496893">
                              <w:marLeft w:val="0"/>
                              <w:marRight w:val="0"/>
                              <w:marTop w:val="0"/>
                              <w:marBottom w:val="0"/>
                              <w:divBdr>
                                <w:top w:val="none" w:sz="0" w:space="0" w:color="auto"/>
                                <w:left w:val="none" w:sz="0" w:space="0" w:color="auto"/>
                                <w:bottom w:val="none" w:sz="0" w:space="0" w:color="auto"/>
                                <w:right w:val="none" w:sz="0" w:space="0" w:color="auto"/>
                              </w:divBdr>
                            </w:div>
                            <w:div w:id="552810838">
                              <w:marLeft w:val="0"/>
                              <w:marRight w:val="0"/>
                              <w:marTop w:val="0"/>
                              <w:marBottom w:val="0"/>
                              <w:divBdr>
                                <w:top w:val="none" w:sz="0" w:space="0" w:color="auto"/>
                                <w:left w:val="none" w:sz="0" w:space="0" w:color="auto"/>
                                <w:bottom w:val="none" w:sz="0" w:space="0" w:color="auto"/>
                                <w:right w:val="none" w:sz="0" w:space="0" w:color="auto"/>
                              </w:divBdr>
                            </w:div>
                            <w:div w:id="563638644">
                              <w:marLeft w:val="0"/>
                              <w:marRight w:val="0"/>
                              <w:marTop w:val="0"/>
                              <w:marBottom w:val="0"/>
                              <w:divBdr>
                                <w:top w:val="none" w:sz="0" w:space="0" w:color="auto"/>
                                <w:left w:val="none" w:sz="0" w:space="0" w:color="auto"/>
                                <w:bottom w:val="none" w:sz="0" w:space="0" w:color="auto"/>
                                <w:right w:val="none" w:sz="0" w:space="0" w:color="auto"/>
                              </w:divBdr>
                            </w:div>
                            <w:div w:id="850342428">
                              <w:marLeft w:val="0"/>
                              <w:marRight w:val="0"/>
                              <w:marTop w:val="0"/>
                              <w:marBottom w:val="0"/>
                              <w:divBdr>
                                <w:top w:val="none" w:sz="0" w:space="0" w:color="auto"/>
                                <w:left w:val="none" w:sz="0" w:space="0" w:color="auto"/>
                                <w:bottom w:val="none" w:sz="0" w:space="0" w:color="auto"/>
                                <w:right w:val="none" w:sz="0" w:space="0" w:color="auto"/>
                              </w:divBdr>
                            </w:div>
                            <w:div w:id="869220640">
                              <w:marLeft w:val="0"/>
                              <w:marRight w:val="0"/>
                              <w:marTop w:val="0"/>
                              <w:marBottom w:val="0"/>
                              <w:divBdr>
                                <w:top w:val="none" w:sz="0" w:space="0" w:color="auto"/>
                                <w:left w:val="none" w:sz="0" w:space="0" w:color="auto"/>
                                <w:bottom w:val="none" w:sz="0" w:space="0" w:color="auto"/>
                                <w:right w:val="none" w:sz="0" w:space="0" w:color="auto"/>
                              </w:divBdr>
                            </w:div>
                            <w:div w:id="967009898">
                              <w:marLeft w:val="0"/>
                              <w:marRight w:val="0"/>
                              <w:marTop w:val="0"/>
                              <w:marBottom w:val="0"/>
                              <w:divBdr>
                                <w:top w:val="none" w:sz="0" w:space="0" w:color="auto"/>
                                <w:left w:val="none" w:sz="0" w:space="0" w:color="auto"/>
                                <w:bottom w:val="none" w:sz="0" w:space="0" w:color="auto"/>
                                <w:right w:val="none" w:sz="0" w:space="0" w:color="auto"/>
                              </w:divBdr>
                            </w:div>
                            <w:div w:id="1028719413">
                              <w:marLeft w:val="0"/>
                              <w:marRight w:val="0"/>
                              <w:marTop w:val="0"/>
                              <w:marBottom w:val="0"/>
                              <w:divBdr>
                                <w:top w:val="none" w:sz="0" w:space="0" w:color="auto"/>
                                <w:left w:val="none" w:sz="0" w:space="0" w:color="auto"/>
                                <w:bottom w:val="none" w:sz="0" w:space="0" w:color="auto"/>
                                <w:right w:val="none" w:sz="0" w:space="0" w:color="auto"/>
                              </w:divBdr>
                            </w:div>
                            <w:div w:id="1137182076">
                              <w:marLeft w:val="0"/>
                              <w:marRight w:val="0"/>
                              <w:marTop w:val="0"/>
                              <w:marBottom w:val="0"/>
                              <w:divBdr>
                                <w:top w:val="none" w:sz="0" w:space="0" w:color="auto"/>
                                <w:left w:val="none" w:sz="0" w:space="0" w:color="auto"/>
                                <w:bottom w:val="none" w:sz="0" w:space="0" w:color="auto"/>
                                <w:right w:val="none" w:sz="0" w:space="0" w:color="auto"/>
                              </w:divBdr>
                            </w:div>
                            <w:div w:id="1199320929">
                              <w:marLeft w:val="0"/>
                              <w:marRight w:val="0"/>
                              <w:marTop w:val="0"/>
                              <w:marBottom w:val="0"/>
                              <w:divBdr>
                                <w:top w:val="none" w:sz="0" w:space="0" w:color="auto"/>
                                <w:left w:val="none" w:sz="0" w:space="0" w:color="auto"/>
                                <w:bottom w:val="none" w:sz="0" w:space="0" w:color="auto"/>
                                <w:right w:val="none" w:sz="0" w:space="0" w:color="auto"/>
                              </w:divBdr>
                            </w:div>
                            <w:div w:id="1299333831">
                              <w:marLeft w:val="0"/>
                              <w:marRight w:val="0"/>
                              <w:marTop w:val="0"/>
                              <w:marBottom w:val="0"/>
                              <w:divBdr>
                                <w:top w:val="none" w:sz="0" w:space="0" w:color="auto"/>
                                <w:left w:val="none" w:sz="0" w:space="0" w:color="auto"/>
                                <w:bottom w:val="none" w:sz="0" w:space="0" w:color="auto"/>
                                <w:right w:val="none" w:sz="0" w:space="0" w:color="auto"/>
                              </w:divBdr>
                            </w:div>
                            <w:div w:id="1344474232">
                              <w:marLeft w:val="0"/>
                              <w:marRight w:val="0"/>
                              <w:marTop w:val="0"/>
                              <w:marBottom w:val="0"/>
                              <w:divBdr>
                                <w:top w:val="none" w:sz="0" w:space="0" w:color="auto"/>
                                <w:left w:val="none" w:sz="0" w:space="0" w:color="auto"/>
                                <w:bottom w:val="none" w:sz="0" w:space="0" w:color="auto"/>
                                <w:right w:val="none" w:sz="0" w:space="0" w:color="auto"/>
                              </w:divBdr>
                            </w:div>
                            <w:div w:id="1515218506">
                              <w:marLeft w:val="0"/>
                              <w:marRight w:val="0"/>
                              <w:marTop w:val="0"/>
                              <w:marBottom w:val="0"/>
                              <w:divBdr>
                                <w:top w:val="none" w:sz="0" w:space="0" w:color="auto"/>
                                <w:left w:val="none" w:sz="0" w:space="0" w:color="auto"/>
                                <w:bottom w:val="none" w:sz="0" w:space="0" w:color="auto"/>
                                <w:right w:val="none" w:sz="0" w:space="0" w:color="auto"/>
                              </w:divBdr>
                            </w:div>
                            <w:div w:id="1519853782">
                              <w:marLeft w:val="0"/>
                              <w:marRight w:val="0"/>
                              <w:marTop w:val="0"/>
                              <w:marBottom w:val="0"/>
                              <w:divBdr>
                                <w:top w:val="none" w:sz="0" w:space="0" w:color="auto"/>
                                <w:left w:val="none" w:sz="0" w:space="0" w:color="auto"/>
                                <w:bottom w:val="none" w:sz="0" w:space="0" w:color="auto"/>
                                <w:right w:val="none" w:sz="0" w:space="0" w:color="auto"/>
                              </w:divBdr>
                            </w:div>
                            <w:div w:id="1620602979">
                              <w:marLeft w:val="0"/>
                              <w:marRight w:val="0"/>
                              <w:marTop w:val="0"/>
                              <w:marBottom w:val="0"/>
                              <w:divBdr>
                                <w:top w:val="none" w:sz="0" w:space="0" w:color="auto"/>
                                <w:left w:val="none" w:sz="0" w:space="0" w:color="auto"/>
                                <w:bottom w:val="none" w:sz="0" w:space="0" w:color="auto"/>
                                <w:right w:val="none" w:sz="0" w:space="0" w:color="auto"/>
                              </w:divBdr>
                            </w:div>
                            <w:div w:id="1782257516">
                              <w:marLeft w:val="0"/>
                              <w:marRight w:val="0"/>
                              <w:marTop w:val="0"/>
                              <w:marBottom w:val="0"/>
                              <w:divBdr>
                                <w:top w:val="none" w:sz="0" w:space="0" w:color="auto"/>
                                <w:left w:val="none" w:sz="0" w:space="0" w:color="auto"/>
                                <w:bottom w:val="none" w:sz="0" w:space="0" w:color="auto"/>
                                <w:right w:val="none" w:sz="0" w:space="0" w:color="auto"/>
                              </w:divBdr>
                            </w:div>
                            <w:div w:id="1832477335">
                              <w:marLeft w:val="0"/>
                              <w:marRight w:val="0"/>
                              <w:marTop w:val="0"/>
                              <w:marBottom w:val="0"/>
                              <w:divBdr>
                                <w:top w:val="none" w:sz="0" w:space="0" w:color="auto"/>
                                <w:left w:val="none" w:sz="0" w:space="0" w:color="auto"/>
                                <w:bottom w:val="none" w:sz="0" w:space="0" w:color="auto"/>
                                <w:right w:val="none" w:sz="0" w:space="0" w:color="auto"/>
                              </w:divBdr>
                            </w:div>
                            <w:div w:id="1874344916">
                              <w:marLeft w:val="0"/>
                              <w:marRight w:val="0"/>
                              <w:marTop w:val="0"/>
                              <w:marBottom w:val="0"/>
                              <w:divBdr>
                                <w:top w:val="none" w:sz="0" w:space="0" w:color="auto"/>
                                <w:left w:val="none" w:sz="0" w:space="0" w:color="auto"/>
                                <w:bottom w:val="none" w:sz="0" w:space="0" w:color="auto"/>
                                <w:right w:val="none" w:sz="0" w:space="0" w:color="auto"/>
                              </w:divBdr>
                            </w:div>
                            <w:div w:id="19284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663291">
          <w:marLeft w:val="0"/>
          <w:marRight w:val="0"/>
          <w:marTop w:val="0"/>
          <w:marBottom w:val="0"/>
          <w:divBdr>
            <w:top w:val="none" w:sz="0" w:space="0" w:color="auto"/>
            <w:left w:val="none" w:sz="0" w:space="0" w:color="auto"/>
            <w:bottom w:val="none" w:sz="0" w:space="0" w:color="auto"/>
            <w:right w:val="none" w:sz="0" w:space="0" w:color="auto"/>
          </w:divBdr>
          <w:divsChild>
            <w:div w:id="989360212">
              <w:marLeft w:val="0"/>
              <w:marRight w:val="0"/>
              <w:marTop w:val="0"/>
              <w:marBottom w:val="0"/>
              <w:divBdr>
                <w:top w:val="none" w:sz="0" w:space="0" w:color="auto"/>
                <w:left w:val="none" w:sz="0" w:space="0" w:color="auto"/>
                <w:bottom w:val="none" w:sz="0" w:space="0" w:color="auto"/>
                <w:right w:val="none" w:sz="0" w:space="0" w:color="auto"/>
              </w:divBdr>
              <w:divsChild>
                <w:div w:id="1574970275">
                  <w:marLeft w:val="0"/>
                  <w:marRight w:val="0"/>
                  <w:marTop w:val="0"/>
                  <w:marBottom w:val="0"/>
                  <w:divBdr>
                    <w:top w:val="none" w:sz="0" w:space="0" w:color="auto"/>
                    <w:left w:val="none" w:sz="0" w:space="0" w:color="auto"/>
                    <w:bottom w:val="none" w:sz="0" w:space="0" w:color="auto"/>
                    <w:right w:val="none" w:sz="0" w:space="0" w:color="auto"/>
                  </w:divBdr>
                  <w:divsChild>
                    <w:div w:id="656885172">
                      <w:marLeft w:val="0"/>
                      <w:marRight w:val="0"/>
                      <w:marTop w:val="0"/>
                      <w:marBottom w:val="0"/>
                      <w:divBdr>
                        <w:top w:val="none" w:sz="0" w:space="0" w:color="auto"/>
                        <w:left w:val="none" w:sz="0" w:space="0" w:color="auto"/>
                        <w:bottom w:val="none" w:sz="0" w:space="0" w:color="auto"/>
                        <w:right w:val="none" w:sz="0" w:space="0" w:color="auto"/>
                      </w:divBdr>
                      <w:divsChild>
                        <w:div w:id="1060398635">
                          <w:marLeft w:val="0"/>
                          <w:marRight w:val="0"/>
                          <w:marTop w:val="0"/>
                          <w:marBottom w:val="0"/>
                          <w:divBdr>
                            <w:top w:val="none" w:sz="0" w:space="0" w:color="auto"/>
                            <w:left w:val="none" w:sz="0" w:space="0" w:color="auto"/>
                            <w:bottom w:val="none" w:sz="0" w:space="0" w:color="auto"/>
                            <w:right w:val="none" w:sz="0" w:space="0" w:color="auto"/>
                          </w:divBdr>
                        </w:div>
                      </w:divsChild>
                    </w:div>
                    <w:div w:id="935748960">
                      <w:marLeft w:val="0"/>
                      <w:marRight w:val="0"/>
                      <w:marTop w:val="0"/>
                      <w:marBottom w:val="0"/>
                      <w:divBdr>
                        <w:top w:val="none" w:sz="0" w:space="0" w:color="auto"/>
                        <w:left w:val="none" w:sz="0" w:space="0" w:color="auto"/>
                        <w:bottom w:val="none" w:sz="0" w:space="0" w:color="auto"/>
                        <w:right w:val="none" w:sz="0" w:space="0" w:color="auto"/>
                      </w:divBdr>
                      <w:divsChild>
                        <w:div w:id="538131091">
                          <w:marLeft w:val="0"/>
                          <w:marRight w:val="0"/>
                          <w:marTop w:val="0"/>
                          <w:marBottom w:val="0"/>
                          <w:divBdr>
                            <w:top w:val="none" w:sz="0" w:space="0" w:color="auto"/>
                            <w:left w:val="none" w:sz="0" w:space="0" w:color="auto"/>
                            <w:bottom w:val="none" w:sz="0" w:space="0" w:color="auto"/>
                            <w:right w:val="none" w:sz="0" w:space="0" w:color="auto"/>
                          </w:divBdr>
                          <w:divsChild>
                            <w:div w:id="59641783">
                              <w:marLeft w:val="0"/>
                              <w:marRight w:val="0"/>
                              <w:marTop w:val="0"/>
                              <w:marBottom w:val="0"/>
                              <w:divBdr>
                                <w:top w:val="none" w:sz="0" w:space="0" w:color="auto"/>
                                <w:left w:val="none" w:sz="0" w:space="0" w:color="auto"/>
                                <w:bottom w:val="none" w:sz="0" w:space="0" w:color="auto"/>
                                <w:right w:val="none" w:sz="0" w:space="0" w:color="auto"/>
                              </w:divBdr>
                            </w:div>
                            <w:div w:id="827133922">
                              <w:marLeft w:val="0"/>
                              <w:marRight w:val="0"/>
                              <w:marTop w:val="0"/>
                              <w:marBottom w:val="0"/>
                              <w:divBdr>
                                <w:top w:val="none" w:sz="0" w:space="0" w:color="auto"/>
                                <w:left w:val="none" w:sz="0" w:space="0" w:color="auto"/>
                                <w:bottom w:val="none" w:sz="0" w:space="0" w:color="auto"/>
                                <w:right w:val="none" w:sz="0" w:space="0" w:color="auto"/>
                              </w:divBdr>
                            </w:div>
                            <w:div w:id="1590045875">
                              <w:marLeft w:val="0"/>
                              <w:marRight w:val="0"/>
                              <w:marTop w:val="0"/>
                              <w:marBottom w:val="0"/>
                              <w:divBdr>
                                <w:top w:val="none" w:sz="0" w:space="0" w:color="auto"/>
                                <w:left w:val="none" w:sz="0" w:space="0" w:color="auto"/>
                                <w:bottom w:val="none" w:sz="0" w:space="0" w:color="auto"/>
                                <w:right w:val="none" w:sz="0" w:space="0" w:color="auto"/>
                              </w:divBdr>
                            </w:div>
                            <w:div w:id="1727411241">
                              <w:marLeft w:val="0"/>
                              <w:marRight w:val="0"/>
                              <w:marTop w:val="0"/>
                              <w:marBottom w:val="0"/>
                              <w:divBdr>
                                <w:top w:val="none" w:sz="0" w:space="0" w:color="auto"/>
                                <w:left w:val="none" w:sz="0" w:space="0" w:color="auto"/>
                                <w:bottom w:val="none" w:sz="0" w:space="0" w:color="auto"/>
                                <w:right w:val="none" w:sz="0" w:space="0" w:color="auto"/>
                              </w:divBdr>
                            </w:div>
                            <w:div w:id="1802915073">
                              <w:marLeft w:val="0"/>
                              <w:marRight w:val="0"/>
                              <w:marTop w:val="0"/>
                              <w:marBottom w:val="0"/>
                              <w:divBdr>
                                <w:top w:val="none" w:sz="0" w:space="0" w:color="auto"/>
                                <w:left w:val="none" w:sz="0" w:space="0" w:color="auto"/>
                                <w:bottom w:val="none" w:sz="0" w:space="0" w:color="auto"/>
                                <w:right w:val="none" w:sz="0" w:space="0" w:color="auto"/>
                              </w:divBdr>
                            </w:div>
                            <w:div w:id="182505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6426">
                      <w:marLeft w:val="0"/>
                      <w:marRight w:val="0"/>
                      <w:marTop w:val="0"/>
                      <w:marBottom w:val="0"/>
                      <w:divBdr>
                        <w:top w:val="none" w:sz="0" w:space="0" w:color="auto"/>
                        <w:left w:val="none" w:sz="0" w:space="0" w:color="auto"/>
                        <w:bottom w:val="none" w:sz="0" w:space="0" w:color="auto"/>
                        <w:right w:val="none" w:sz="0" w:space="0" w:color="auto"/>
                      </w:divBdr>
                      <w:divsChild>
                        <w:div w:id="74015208">
                          <w:marLeft w:val="0"/>
                          <w:marRight w:val="0"/>
                          <w:marTop w:val="0"/>
                          <w:marBottom w:val="0"/>
                          <w:divBdr>
                            <w:top w:val="none" w:sz="0" w:space="0" w:color="auto"/>
                            <w:left w:val="none" w:sz="0" w:space="0" w:color="auto"/>
                            <w:bottom w:val="none" w:sz="0" w:space="0" w:color="auto"/>
                            <w:right w:val="none" w:sz="0" w:space="0" w:color="auto"/>
                          </w:divBdr>
                        </w:div>
                      </w:divsChild>
                    </w:div>
                    <w:div w:id="1475176699">
                      <w:marLeft w:val="0"/>
                      <w:marRight w:val="0"/>
                      <w:marTop w:val="0"/>
                      <w:marBottom w:val="0"/>
                      <w:divBdr>
                        <w:top w:val="none" w:sz="0" w:space="0" w:color="auto"/>
                        <w:left w:val="none" w:sz="0" w:space="0" w:color="auto"/>
                        <w:bottom w:val="none" w:sz="0" w:space="0" w:color="auto"/>
                        <w:right w:val="none" w:sz="0" w:space="0" w:color="auto"/>
                      </w:divBdr>
                      <w:divsChild>
                        <w:div w:id="809244639">
                          <w:marLeft w:val="0"/>
                          <w:marRight w:val="0"/>
                          <w:marTop w:val="0"/>
                          <w:marBottom w:val="0"/>
                          <w:divBdr>
                            <w:top w:val="none" w:sz="0" w:space="0" w:color="auto"/>
                            <w:left w:val="none" w:sz="0" w:space="0" w:color="auto"/>
                            <w:bottom w:val="none" w:sz="0" w:space="0" w:color="auto"/>
                            <w:right w:val="none" w:sz="0" w:space="0" w:color="auto"/>
                          </w:divBdr>
                        </w:div>
                      </w:divsChild>
                    </w:div>
                    <w:div w:id="1515680193">
                      <w:marLeft w:val="0"/>
                      <w:marRight w:val="0"/>
                      <w:marTop w:val="0"/>
                      <w:marBottom w:val="0"/>
                      <w:divBdr>
                        <w:top w:val="none" w:sz="0" w:space="0" w:color="auto"/>
                        <w:left w:val="none" w:sz="0" w:space="0" w:color="auto"/>
                        <w:bottom w:val="none" w:sz="0" w:space="0" w:color="auto"/>
                        <w:right w:val="none" w:sz="0" w:space="0" w:color="auto"/>
                      </w:divBdr>
                      <w:divsChild>
                        <w:div w:id="2006395065">
                          <w:marLeft w:val="0"/>
                          <w:marRight w:val="0"/>
                          <w:marTop w:val="0"/>
                          <w:marBottom w:val="0"/>
                          <w:divBdr>
                            <w:top w:val="none" w:sz="0" w:space="0" w:color="auto"/>
                            <w:left w:val="none" w:sz="0" w:space="0" w:color="auto"/>
                            <w:bottom w:val="none" w:sz="0" w:space="0" w:color="auto"/>
                            <w:right w:val="none" w:sz="0" w:space="0" w:color="auto"/>
                          </w:divBdr>
                          <w:divsChild>
                            <w:div w:id="14125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10329">
                      <w:marLeft w:val="0"/>
                      <w:marRight w:val="0"/>
                      <w:marTop w:val="0"/>
                      <w:marBottom w:val="0"/>
                      <w:divBdr>
                        <w:top w:val="none" w:sz="0" w:space="0" w:color="auto"/>
                        <w:left w:val="none" w:sz="0" w:space="0" w:color="auto"/>
                        <w:bottom w:val="none" w:sz="0" w:space="0" w:color="auto"/>
                        <w:right w:val="none" w:sz="0" w:space="0" w:color="auto"/>
                      </w:divBdr>
                      <w:divsChild>
                        <w:div w:id="1397389634">
                          <w:marLeft w:val="0"/>
                          <w:marRight w:val="0"/>
                          <w:marTop w:val="0"/>
                          <w:marBottom w:val="0"/>
                          <w:divBdr>
                            <w:top w:val="none" w:sz="0" w:space="0" w:color="auto"/>
                            <w:left w:val="none" w:sz="0" w:space="0" w:color="auto"/>
                            <w:bottom w:val="none" w:sz="0" w:space="0" w:color="auto"/>
                            <w:right w:val="none" w:sz="0" w:space="0" w:color="auto"/>
                          </w:divBdr>
                          <w:divsChild>
                            <w:div w:id="17432994">
                              <w:marLeft w:val="0"/>
                              <w:marRight w:val="0"/>
                              <w:marTop w:val="0"/>
                              <w:marBottom w:val="0"/>
                              <w:divBdr>
                                <w:top w:val="none" w:sz="0" w:space="0" w:color="auto"/>
                                <w:left w:val="none" w:sz="0" w:space="0" w:color="auto"/>
                                <w:bottom w:val="none" w:sz="0" w:space="0" w:color="auto"/>
                                <w:right w:val="none" w:sz="0" w:space="0" w:color="auto"/>
                              </w:divBdr>
                            </w:div>
                            <w:div w:id="32384262">
                              <w:marLeft w:val="0"/>
                              <w:marRight w:val="0"/>
                              <w:marTop w:val="0"/>
                              <w:marBottom w:val="0"/>
                              <w:divBdr>
                                <w:top w:val="none" w:sz="0" w:space="0" w:color="auto"/>
                                <w:left w:val="none" w:sz="0" w:space="0" w:color="auto"/>
                                <w:bottom w:val="none" w:sz="0" w:space="0" w:color="auto"/>
                                <w:right w:val="none" w:sz="0" w:space="0" w:color="auto"/>
                              </w:divBdr>
                            </w:div>
                            <w:div w:id="182019402">
                              <w:marLeft w:val="0"/>
                              <w:marRight w:val="0"/>
                              <w:marTop w:val="0"/>
                              <w:marBottom w:val="0"/>
                              <w:divBdr>
                                <w:top w:val="none" w:sz="0" w:space="0" w:color="auto"/>
                                <w:left w:val="none" w:sz="0" w:space="0" w:color="auto"/>
                                <w:bottom w:val="none" w:sz="0" w:space="0" w:color="auto"/>
                                <w:right w:val="none" w:sz="0" w:space="0" w:color="auto"/>
                              </w:divBdr>
                            </w:div>
                            <w:div w:id="281619446">
                              <w:marLeft w:val="0"/>
                              <w:marRight w:val="0"/>
                              <w:marTop w:val="0"/>
                              <w:marBottom w:val="0"/>
                              <w:divBdr>
                                <w:top w:val="none" w:sz="0" w:space="0" w:color="auto"/>
                                <w:left w:val="none" w:sz="0" w:space="0" w:color="auto"/>
                                <w:bottom w:val="none" w:sz="0" w:space="0" w:color="auto"/>
                                <w:right w:val="none" w:sz="0" w:space="0" w:color="auto"/>
                              </w:divBdr>
                            </w:div>
                            <w:div w:id="568272196">
                              <w:marLeft w:val="0"/>
                              <w:marRight w:val="0"/>
                              <w:marTop w:val="0"/>
                              <w:marBottom w:val="0"/>
                              <w:divBdr>
                                <w:top w:val="none" w:sz="0" w:space="0" w:color="auto"/>
                                <w:left w:val="none" w:sz="0" w:space="0" w:color="auto"/>
                                <w:bottom w:val="none" w:sz="0" w:space="0" w:color="auto"/>
                                <w:right w:val="none" w:sz="0" w:space="0" w:color="auto"/>
                              </w:divBdr>
                            </w:div>
                            <w:div w:id="894895992">
                              <w:marLeft w:val="0"/>
                              <w:marRight w:val="0"/>
                              <w:marTop w:val="0"/>
                              <w:marBottom w:val="0"/>
                              <w:divBdr>
                                <w:top w:val="none" w:sz="0" w:space="0" w:color="auto"/>
                                <w:left w:val="none" w:sz="0" w:space="0" w:color="auto"/>
                                <w:bottom w:val="none" w:sz="0" w:space="0" w:color="auto"/>
                                <w:right w:val="none" w:sz="0" w:space="0" w:color="auto"/>
                              </w:divBdr>
                            </w:div>
                            <w:div w:id="963390097">
                              <w:marLeft w:val="0"/>
                              <w:marRight w:val="0"/>
                              <w:marTop w:val="0"/>
                              <w:marBottom w:val="0"/>
                              <w:divBdr>
                                <w:top w:val="none" w:sz="0" w:space="0" w:color="auto"/>
                                <w:left w:val="none" w:sz="0" w:space="0" w:color="auto"/>
                                <w:bottom w:val="none" w:sz="0" w:space="0" w:color="auto"/>
                                <w:right w:val="none" w:sz="0" w:space="0" w:color="auto"/>
                              </w:divBdr>
                            </w:div>
                            <w:div w:id="986085423">
                              <w:marLeft w:val="0"/>
                              <w:marRight w:val="0"/>
                              <w:marTop w:val="0"/>
                              <w:marBottom w:val="0"/>
                              <w:divBdr>
                                <w:top w:val="none" w:sz="0" w:space="0" w:color="auto"/>
                                <w:left w:val="none" w:sz="0" w:space="0" w:color="auto"/>
                                <w:bottom w:val="none" w:sz="0" w:space="0" w:color="auto"/>
                                <w:right w:val="none" w:sz="0" w:space="0" w:color="auto"/>
                              </w:divBdr>
                            </w:div>
                            <w:div w:id="1501313073">
                              <w:marLeft w:val="0"/>
                              <w:marRight w:val="0"/>
                              <w:marTop w:val="0"/>
                              <w:marBottom w:val="0"/>
                              <w:divBdr>
                                <w:top w:val="none" w:sz="0" w:space="0" w:color="auto"/>
                                <w:left w:val="none" w:sz="0" w:space="0" w:color="auto"/>
                                <w:bottom w:val="none" w:sz="0" w:space="0" w:color="auto"/>
                                <w:right w:val="none" w:sz="0" w:space="0" w:color="auto"/>
                              </w:divBdr>
                            </w:div>
                            <w:div w:id="1609192220">
                              <w:marLeft w:val="0"/>
                              <w:marRight w:val="0"/>
                              <w:marTop w:val="0"/>
                              <w:marBottom w:val="0"/>
                              <w:divBdr>
                                <w:top w:val="none" w:sz="0" w:space="0" w:color="auto"/>
                                <w:left w:val="none" w:sz="0" w:space="0" w:color="auto"/>
                                <w:bottom w:val="none" w:sz="0" w:space="0" w:color="auto"/>
                                <w:right w:val="none" w:sz="0" w:space="0" w:color="auto"/>
                              </w:divBdr>
                            </w:div>
                            <w:div w:id="1694262872">
                              <w:marLeft w:val="0"/>
                              <w:marRight w:val="0"/>
                              <w:marTop w:val="0"/>
                              <w:marBottom w:val="0"/>
                              <w:divBdr>
                                <w:top w:val="none" w:sz="0" w:space="0" w:color="auto"/>
                                <w:left w:val="none" w:sz="0" w:space="0" w:color="auto"/>
                                <w:bottom w:val="none" w:sz="0" w:space="0" w:color="auto"/>
                                <w:right w:val="none" w:sz="0" w:space="0" w:color="auto"/>
                              </w:divBdr>
                            </w:div>
                            <w:div w:id="1709647728">
                              <w:marLeft w:val="0"/>
                              <w:marRight w:val="0"/>
                              <w:marTop w:val="0"/>
                              <w:marBottom w:val="0"/>
                              <w:divBdr>
                                <w:top w:val="none" w:sz="0" w:space="0" w:color="auto"/>
                                <w:left w:val="none" w:sz="0" w:space="0" w:color="auto"/>
                                <w:bottom w:val="none" w:sz="0" w:space="0" w:color="auto"/>
                                <w:right w:val="none" w:sz="0" w:space="0" w:color="auto"/>
                              </w:divBdr>
                            </w:div>
                            <w:div w:id="19539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064610">
      <w:bodyDiv w:val="1"/>
      <w:marLeft w:val="0"/>
      <w:marRight w:val="0"/>
      <w:marTop w:val="0"/>
      <w:marBottom w:val="0"/>
      <w:divBdr>
        <w:top w:val="none" w:sz="0" w:space="0" w:color="auto"/>
        <w:left w:val="none" w:sz="0" w:space="0" w:color="auto"/>
        <w:bottom w:val="none" w:sz="0" w:space="0" w:color="auto"/>
        <w:right w:val="none" w:sz="0" w:space="0" w:color="auto"/>
      </w:divBdr>
      <w:divsChild>
        <w:div w:id="326590151">
          <w:marLeft w:val="0"/>
          <w:marRight w:val="0"/>
          <w:marTop w:val="0"/>
          <w:marBottom w:val="0"/>
          <w:divBdr>
            <w:top w:val="none" w:sz="0" w:space="0" w:color="auto"/>
            <w:left w:val="none" w:sz="0" w:space="0" w:color="auto"/>
            <w:bottom w:val="none" w:sz="0" w:space="0" w:color="auto"/>
            <w:right w:val="none" w:sz="0" w:space="0" w:color="auto"/>
          </w:divBdr>
        </w:div>
        <w:div w:id="433672095">
          <w:marLeft w:val="0"/>
          <w:marRight w:val="0"/>
          <w:marTop w:val="0"/>
          <w:marBottom w:val="0"/>
          <w:divBdr>
            <w:top w:val="none" w:sz="0" w:space="0" w:color="auto"/>
            <w:left w:val="none" w:sz="0" w:space="0" w:color="auto"/>
            <w:bottom w:val="none" w:sz="0" w:space="0" w:color="auto"/>
            <w:right w:val="none" w:sz="0" w:space="0" w:color="auto"/>
          </w:divBdr>
        </w:div>
        <w:div w:id="553856798">
          <w:marLeft w:val="0"/>
          <w:marRight w:val="0"/>
          <w:marTop w:val="0"/>
          <w:marBottom w:val="0"/>
          <w:divBdr>
            <w:top w:val="none" w:sz="0" w:space="0" w:color="auto"/>
            <w:left w:val="none" w:sz="0" w:space="0" w:color="auto"/>
            <w:bottom w:val="none" w:sz="0" w:space="0" w:color="auto"/>
            <w:right w:val="none" w:sz="0" w:space="0" w:color="auto"/>
          </w:divBdr>
        </w:div>
        <w:div w:id="745497432">
          <w:marLeft w:val="0"/>
          <w:marRight w:val="0"/>
          <w:marTop w:val="0"/>
          <w:marBottom w:val="0"/>
          <w:divBdr>
            <w:top w:val="none" w:sz="0" w:space="0" w:color="auto"/>
            <w:left w:val="none" w:sz="0" w:space="0" w:color="auto"/>
            <w:bottom w:val="none" w:sz="0" w:space="0" w:color="auto"/>
            <w:right w:val="none" w:sz="0" w:space="0" w:color="auto"/>
          </w:divBdr>
        </w:div>
        <w:div w:id="1465389943">
          <w:marLeft w:val="0"/>
          <w:marRight w:val="0"/>
          <w:marTop w:val="0"/>
          <w:marBottom w:val="0"/>
          <w:divBdr>
            <w:top w:val="none" w:sz="0" w:space="0" w:color="auto"/>
            <w:left w:val="none" w:sz="0" w:space="0" w:color="auto"/>
            <w:bottom w:val="none" w:sz="0" w:space="0" w:color="auto"/>
            <w:right w:val="none" w:sz="0" w:space="0" w:color="auto"/>
          </w:divBdr>
        </w:div>
        <w:div w:id="1534927270">
          <w:marLeft w:val="0"/>
          <w:marRight w:val="0"/>
          <w:marTop w:val="0"/>
          <w:marBottom w:val="0"/>
          <w:divBdr>
            <w:top w:val="none" w:sz="0" w:space="0" w:color="auto"/>
            <w:left w:val="none" w:sz="0" w:space="0" w:color="auto"/>
            <w:bottom w:val="none" w:sz="0" w:space="0" w:color="auto"/>
            <w:right w:val="none" w:sz="0" w:space="0" w:color="auto"/>
          </w:divBdr>
        </w:div>
        <w:div w:id="1702589030">
          <w:marLeft w:val="0"/>
          <w:marRight w:val="0"/>
          <w:marTop w:val="0"/>
          <w:marBottom w:val="0"/>
          <w:divBdr>
            <w:top w:val="none" w:sz="0" w:space="0" w:color="auto"/>
            <w:left w:val="none" w:sz="0" w:space="0" w:color="auto"/>
            <w:bottom w:val="none" w:sz="0" w:space="0" w:color="auto"/>
            <w:right w:val="none" w:sz="0" w:space="0" w:color="auto"/>
          </w:divBdr>
        </w:div>
      </w:divsChild>
    </w:div>
    <w:div w:id="1569146464">
      <w:bodyDiv w:val="1"/>
      <w:marLeft w:val="0"/>
      <w:marRight w:val="0"/>
      <w:marTop w:val="0"/>
      <w:marBottom w:val="0"/>
      <w:divBdr>
        <w:top w:val="none" w:sz="0" w:space="0" w:color="auto"/>
        <w:left w:val="none" w:sz="0" w:space="0" w:color="auto"/>
        <w:bottom w:val="none" w:sz="0" w:space="0" w:color="auto"/>
        <w:right w:val="none" w:sz="0" w:space="0" w:color="auto"/>
      </w:divBdr>
      <w:divsChild>
        <w:div w:id="652218708">
          <w:marLeft w:val="0"/>
          <w:marRight w:val="0"/>
          <w:marTop w:val="0"/>
          <w:marBottom w:val="0"/>
          <w:divBdr>
            <w:top w:val="none" w:sz="0" w:space="0" w:color="auto"/>
            <w:left w:val="none" w:sz="0" w:space="0" w:color="auto"/>
            <w:bottom w:val="none" w:sz="0" w:space="0" w:color="auto"/>
            <w:right w:val="none" w:sz="0" w:space="0" w:color="auto"/>
          </w:divBdr>
          <w:divsChild>
            <w:div w:id="444350366">
              <w:marLeft w:val="0"/>
              <w:marRight w:val="0"/>
              <w:marTop w:val="0"/>
              <w:marBottom w:val="0"/>
              <w:divBdr>
                <w:top w:val="none" w:sz="0" w:space="0" w:color="auto"/>
                <w:left w:val="none" w:sz="0" w:space="0" w:color="auto"/>
                <w:bottom w:val="none" w:sz="0" w:space="0" w:color="auto"/>
                <w:right w:val="none" w:sz="0" w:space="0" w:color="auto"/>
              </w:divBdr>
              <w:divsChild>
                <w:div w:id="18433787">
                  <w:marLeft w:val="0"/>
                  <w:marRight w:val="0"/>
                  <w:marTop w:val="0"/>
                  <w:marBottom w:val="0"/>
                  <w:divBdr>
                    <w:top w:val="none" w:sz="0" w:space="0" w:color="auto"/>
                    <w:left w:val="none" w:sz="0" w:space="0" w:color="auto"/>
                    <w:bottom w:val="none" w:sz="0" w:space="0" w:color="auto"/>
                    <w:right w:val="none" w:sz="0" w:space="0" w:color="auto"/>
                  </w:divBdr>
                </w:div>
                <w:div w:id="31812727">
                  <w:marLeft w:val="0"/>
                  <w:marRight w:val="0"/>
                  <w:marTop w:val="0"/>
                  <w:marBottom w:val="0"/>
                  <w:divBdr>
                    <w:top w:val="none" w:sz="0" w:space="0" w:color="auto"/>
                    <w:left w:val="none" w:sz="0" w:space="0" w:color="auto"/>
                    <w:bottom w:val="none" w:sz="0" w:space="0" w:color="auto"/>
                    <w:right w:val="none" w:sz="0" w:space="0" w:color="auto"/>
                  </w:divBdr>
                </w:div>
                <w:div w:id="32383861">
                  <w:marLeft w:val="0"/>
                  <w:marRight w:val="0"/>
                  <w:marTop w:val="0"/>
                  <w:marBottom w:val="0"/>
                  <w:divBdr>
                    <w:top w:val="none" w:sz="0" w:space="0" w:color="auto"/>
                    <w:left w:val="none" w:sz="0" w:space="0" w:color="auto"/>
                    <w:bottom w:val="none" w:sz="0" w:space="0" w:color="auto"/>
                    <w:right w:val="none" w:sz="0" w:space="0" w:color="auto"/>
                  </w:divBdr>
                </w:div>
                <w:div w:id="79569587">
                  <w:marLeft w:val="0"/>
                  <w:marRight w:val="0"/>
                  <w:marTop w:val="0"/>
                  <w:marBottom w:val="0"/>
                  <w:divBdr>
                    <w:top w:val="none" w:sz="0" w:space="0" w:color="auto"/>
                    <w:left w:val="none" w:sz="0" w:space="0" w:color="auto"/>
                    <w:bottom w:val="none" w:sz="0" w:space="0" w:color="auto"/>
                    <w:right w:val="none" w:sz="0" w:space="0" w:color="auto"/>
                  </w:divBdr>
                </w:div>
                <w:div w:id="91704953">
                  <w:marLeft w:val="0"/>
                  <w:marRight w:val="0"/>
                  <w:marTop w:val="0"/>
                  <w:marBottom w:val="0"/>
                  <w:divBdr>
                    <w:top w:val="none" w:sz="0" w:space="0" w:color="auto"/>
                    <w:left w:val="none" w:sz="0" w:space="0" w:color="auto"/>
                    <w:bottom w:val="none" w:sz="0" w:space="0" w:color="auto"/>
                    <w:right w:val="none" w:sz="0" w:space="0" w:color="auto"/>
                  </w:divBdr>
                </w:div>
                <w:div w:id="98451898">
                  <w:marLeft w:val="0"/>
                  <w:marRight w:val="0"/>
                  <w:marTop w:val="0"/>
                  <w:marBottom w:val="0"/>
                  <w:divBdr>
                    <w:top w:val="none" w:sz="0" w:space="0" w:color="auto"/>
                    <w:left w:val="none" w:sz="0" w:space="0" w:color="auto"/>
                    <w:bottom w:val="none" w:sz="0" w:space="0" w:color="auto"/>
                    <w:right w:val="none" w:sz="0" w:space="0" w:color="auto"/>
                  </w:divBdr>
                </w:div>
                <w:div w:id="136193724">
                  <w:marLeft w:val="0"/>
                  <w:marRight w:val="0"/>
                  <w:marTop w:val="0"/>
                  <w:marBottom w:val="0"/>
                  <w:divBdr>
                    <w:top w:val="none" w:sz="0" w:space="0" w:color="auto"/>
                    <w:left w:val="none" w:sz="0" w:space="0" w:color="auto"/>
                    <w:bottom w:val="none" w:sz="0" w:space="0" w:color="auto"/>
                    <w:right w:val="none" w:sz="0" w:space="0" w:color="auto"/>
                  </w:divBdr>
                </w:div>
                <w:div w:id="150408924">
                  <w:marLeft w:val="0"/>
                  <w:marRight w:val="0"/>
                  <w:marTop w:val="0"/>
                  <w:marBottom w:val="0"/>
                  <w:divBdr>
                    <w:top w:val="none" w:sz="0" w:space="0" w:color="auto"/>
                    <w:left w:val="none" w:sz="0" w:space="0" w:color="auto"/>
                    <w:bottom w:val="none" w:sz="0" w:space="0" w:color="auto"/>
                    <w:right w:val="none" w:sz="0" w:space="0" w:color="auto"/>
                  </w:divBdr>
                </w:div>
                <w:div w:id="208959222">
                  <w:marLeft w:val="0"/>
                  <w:marRight w:val="0"/>
                  <w:marTop w:val="0"/>
                  <w:marBottom w:val="0"/>
                  <w:divBdr>
                    <w:top w:val="none" w:sz="0" w:space="0" w:color="auto"/>
                    <w:left w:val="none" w:sz="0" w:space="0" w:color="auto"/>
                    <w:bottom w:val="none" w:sz="0" w:space="0" w:color="auto"/>
                    <w:right w:val="none" w:sz="0" w:space="0" w:color="auto"/>
                  </w:divBdr>
                </w:div>
                <w:div w:id="211425585">
                  <w:marLeft w:val="0"/>
                  <w:marRight w:val="0"/>
                  <w:marTop w:val="0"/>
                  <w:marBottom w:val="0"/>
                  <w:divBdr>
                    <w:top w:val="none" w:sz="0" w:space="0" w:color="auto"/>
                    <w:left w:val="none" w:sz="0" w:space="0" w:color="auto"/>
                    <w:bottom w:val="none" w:sz="0" w:space="0" w:color="auto"/>
                    <w:right w:val="none" w:sz="0" w:space="0" w:color="auto"/>
                  </w:divBdr>
                </w:div>
                <w:div w:id="212890197">
                  <w:marLeft w:val="0"/>
                  <w:marRight w:val="0"/>
                  <w:marTop w:val="0"/>
                  <w:marBottom w:val="0"/>
                  <w:divBdr>
                    <w:top w:val="none" w:sz="0" w:space="0" w:color="auto"/>
                    <w:left w:val="none" w:sz="0" w:space="0" w:color="auto"/>
                    <w:bottom w:val="none" w:sz="0" w:space="0" w:color="auto"/>
                    <w:right w:val="none" w:sz="0" w:space="0" w:color="auto"/>
                  </w:divBdr>
                </w:div>
                <w:div w:id="227496071">
                  <w:marLeft w:val="0"/>
                  <w:marRight w:val="0"/>
                  <w:marTop w:val="0"/>
                  <w:marBottom w:val="0"/>
                  <w:divBdr>
                    <w:top w:val="none" w:sz="0" w:space="0" w:color="auto"/>
                    <w:left w:val="none" w:sz="0" w:space="0" w:color="auto"/>
                    <w:bottom w:val="none" w:sz="0" w:space="0" w:color="auto"/>
                    <w:right w:val="none" w:sz="0" w:space="0" w:color="auto"/>
                  </w:divBdr>
                </w:div>
                <w:div w:id="246966609">
                  <w:marLeft w:val="0"/>
                  <w:marRight w:val="0"/>
                  <w:marTop w:val="0"/>
                  <w:marBottom w:val="0"/>
                  <w:divBdr>
                    <w:top w:val="none" w:sz="0" w:space="0" w:color="auto"/>
                    <w:left w:val="none" w:sz="0" w:space="0" w:color="auto"/>
                    <w:bottom w:val="none" w:sz="0" w:space="0" w:color="auto"/>
                    <w:right w:val="none" w:sz="0" w:space="0" w:color="auto"/>
                  </w:divBdr>
                </w:div>
                <w:div w:id="248927295">
                  <w:marLeft w:val="0"/>
                  <w:marRight w:val="0"/>
                  <w:marTop w:val="0"/>
                  <w:marBottom w:val="0"/>
                  <w:divBdr>
                    <w:top w:val="none" w:sz="0" w:space="0" w:color="auto"/>
                    <w:left w:val="none" w:sz="0" w:space="0" w:color="auto"/>
                    <w:bottom w:val="none" w:sz="0" w:space="0" w:color="auto"/>
                    <w:right w:val="none" w:sz="0" w:space="0" w:color="auto"/>
                  </w:divBdr>
                </w:div>
                <w:div w:id="258568648">
                  <w:marLeft w:val="0"/>
                  <w:marRight w:val="0"/>
                  <w:marTop w:val="0"/>
                  <w:marBottom w:val="0"/>
                  <w:divBdr>
                    <w:top w:val="none" w:sz="0" w:space="0" w:color="auto"/>
                    <w:left w:val="none" w:sz="0" w:space="0" w:color="auto"/>
                    <w:bottom w:val="none" w:sz="0" w:space="0" w:color="auto"/>
                    <w:right w:val="none" w:sz="0" w:space="0" w:color="auto"/>
                  </w:divBdr>
                </w:div>
                <w:div w:id="291600293">
                  <w:marLeft w:val="0"/>
                  <w:marRight w:val="0"/>
                  <w:marTop w:val="0"/>
                  <w:marBottom w:val="0"/>
                  <w:divBdr>
                    <w:top w:val="none" w:sz="0" w:space="0" w:color="auto"/>
                    <w:left w:val="none" w:sz="0" w:space="0" w:color="auto"/>
                    <w:bottom w:val="none" w:sz="0" w:space="0" w:color="auto"/>
                    <w:right w:val="none" w:sz="0" w:space="0" w:color="auto"/>
                  </w:divBdr>
                </w:div>
                <w:div w:id="300887237">
                  <w:marLeft w:val="0"/>
                  <w:marRight w:val="0"/>
                  <w:marTop w:val="0"/>
                  <w:marBottom w:val="0"/>
                  <w:divBdr>
                    <w:top w:val="none" w:sz="0" w:space="0" w:color="auto"/>
                    <w:left w:val="none" w:sz="0" w:space="0" w:color="auto"/>
                    <w:bottom w:val="none" w:sz="0" w:space="0" w:color="auto"/>
                    <w:right w:val="none" w:sz="0" w:space="0" w:color="auto"/>
                  </w:divBdr>
                </w:div>
                <w:div w:id="310595136">
                  <w:marLeft w:val="0"/>
                  <w:marRight w:val="0"/>
                  <w:marTop w:val="0"/>
                  <w:marBottom w:val="0"/>
                  <w:divBdr>
                    <w:top w:val="none" w:sz="0" w:space="0" w:color="auto"/>
                    <w:left w:val="none" w:sz="0" w:space="0" w:color="auto"/>
                    <w:bottom w:val="none" w:sz="0" w:space="0" w:color="auto"/>
                    <w:right w:val="none" w:sz="0" w:space="0" w:color="auto"/>
                  </w:divBdr>
                </w:div>
                <w:div w:id="362217493">
                  <w:marLeft w:val="0"/>
                  <w:marRight w:val="0"/>
                  <w:marTop w:val="0"/>
                  <w:marBottom w:val="0"/>
                  <w:divBdr>
                    <w:top w:val="none" w:sz="0" w:space="0" w:color="auto"/>
                    <w:left w:val="none" w:sz="0" w:space="0" w:color="auto"/>
                    <w:bottom w:val="none" w:sz="0" w:space="0" w:color="auto"/>
                    <w:right w:val="none" w:sz="0" w:space="0" w:color="auto"/>
                  </w:divBdr>
                </w:div>
                <w:div w:id="430661307">
                  <w:marLeft w:val="0"/>
                  <w:marRight w:val="0"/>
                  <w:marTop w:val="0"/>
                  <w:marBottom w:val="0"/>
                  <w:divBdr>
                    <w:top w:val="none" w:sz="0" w:space="0" w:color="auto"/>
                    <w:left w:val="none" w:sz="0" w:space="0" w:color="auto"/>
                    <w:bottom w:val="none" w:sz="0" w:space="0" w:color="auto"/>
                    <w:right w:val="none" w:sz="0" w:space="0" w:color="auto"/>
                  </w:divBdr>
                </w:div>
                <w:div w:id="438184785">
                  <w:marLeft w:val="0"/>
                  <w:marRight w:val="0"/>
                  <w:marTop w:val="0"/>
                  <w:marBottom w:val="0"/>
                  <w:divBdr>
                    <w:top w:val="none" w:sz="0" w:space="0" w:color="auto"/>
                    <w:left w:val="none" w:sz="0" w:space="0" w:color="auto"/>
                    <w:bottom w:val="none" w:sz="0" w:space="0" w:color="auto"/>
                    <w:right w:val="none" w:sz="0" w:space="0" w:color="auto"/>
                  </w:divBdr>
                </w:div>
                <w:div w:id="471293972">
                  <w:marLeft w:val="0"/>
                  <w:marRight w:val="0"/>
                  <w:marTop w:val="0"/>
                  <w:marBottom w:val="0"/>
                  <w:divBdr>
                    <w:top w:val="none" w:sz="0" w:space="0" w:color="auto"/>
                    <w:left w:val="none" w:sz="0" w:space="0" w:color="auto"/>
                    <w:bottom w:val="none" w:sz="0" w:space="0" w:color="auto"/>
                    <w:right w:val="none" w:sz="0" w:space="0" w:color="auto"/>
                  </w:divBdr>
                </w:div>
                <w:div w:id="572467186">
                  <w:marLeft w:val="0"/>
                  <w:marRight w:val="0"/>
                  <w:marTop w:val="0"/>
                  <w:marBottom w:val="0"/>
                  <w:divBdr>
                    <w:top w:val="none" w:sz="0" w:space="0" w:color="auto"/>
                    <w:left w:val="none" w:sz="0" w:space="0" w:color="auto"/>
                    <w:bottom w:val="none" w:sz="0" w:space="0" w:color="auto"/>
                    <w:right w:val="none" w:sz="0" w:space="0" w:color="auto"/>
                  </w:divBdr>
                </w:div>
                <w:div w:id="588973425">
                  <w:marLeft w:val="0"/>
                  <w:marRight w:val="0"/>
                  <w:marTop w:val="0"/>
                  <w:marBottom w:val="0"/>
                  <w:divBdr>
                    <w:top w:val="none" w:sz="0" w:space="0" w:color="auto"/>
                    <w:left w:val="none" w:sz="0" w:space="0" w:color="auto"/>
                    <w:bottom w:val="none" w:sz="0" w:space="0" w:color="auto"/>
                    <w:right w:val="none" w:sz="0" w:space="0" w:color="auto"/>
                  </w:divBdr>
                </w:div>
                <w:div w:id="612634430">
                  <w:marLeft w:val="0"/>
                  <w:marRight w:val="0"/>
                  <w:marTop w:val="0"/>
                  <w:marBottom w:val="0"/>
                  <w:divBdr>
                    <w:top w:val="none" w:sz="0" w:space="0" w:color="auto"/>
                    <w:left w:val="none" w:sz="0" w:space="0" w:color="auto"/>
                    <w:bottom w:val="none" w:sz="0" w:space="0" w:color="auto"/>
                    <w:right w:val="none" w:sz="0" w:space="0" w:color="auto"/>
                  </w:divBdr>
                </w:div>
                <w:div w:id="616713708">
                  <w:marLeft w:val="0"/>
                  <w:marRight w:val="0"/>
                  <w:marTop w:val="0"/>
                  <w:marBottom w:val="0"/>
                  <w:divBdr>
                    <w:top w:val="none" w:sz="0" w:space="0" w:color="auto"/>
                    <w:left w:val="none" w:sz="0" w:space="0" w:color="auto"/>
                    <w:bottom w:val="none" w:sz="0" w:space="0" w:color="auto"/>
                    <w:right w:val="none" w:sz="0" w:space="0" w:color="auto"/>
                  </w:divBdr>
                </w:div>
                <w:div w:id="618297167">
                  <w:marLeft w:val="0"/>
                  <w:marRight w:val="0"/>
                  <w:marTop w:val="0"/>
                  <w:marBottom w:val="0"/>
                  <w:divBdr>
                    <w:top w:val="none" w:sz="0" w:space="0" w:color="auto"/>
                    <w:left w:val="none" w:sz="0" w:space="0" w:color="auto"/>
                    <w:bottom w:val="none" w:sz="0" w:space="0" w:color="auto"/>
                    <w:right w:val="none" w:sz="0" w:space="0" w:color="auto"/>
                  </w:divBdr>
                </w:div>
                <w:div w:id="625739752">
                  <w:marLeft w:val="0"/>
                  <w:marRight w:val="0"/>
                  <w:marTop w:val="0"/>
                  <w:marBottom w:val="0"/>
                  <w:divBdr>
                    <w:top w:val="none" w:sz="0" w:space="0" w:color="auto"/>
                    <w:left w:val="none" w:sz="0" w:space="0" w:color="auto"/>
                    <w:bottom w:val="none" w:sz="0" w:space="0" w:color="auto"/>
                    <w:right w:val="none" w:sz="0" w:space="0" w:color="auto"/>
                  </w:divBdr>
                </w:div>
                <w:div w:id="684477131">
                  <w:marLeft w:val="0"/>
                  <w:marRight w:val="0"/>
                  <w:marTop w:val="0"/>
                  <w:marBottom w:val="0"/>
                  <w:divBdr>
                    <w:top w:val="none" w:sz="0" w:space="0" w:color="auto"/>
                    <w:left w:val="none" w:sz="0" w:space="0" w:color="auto"/>
                    <w:bottom w:val="none" w:sz="0" w:space="0" w:color="auto"/>
                    <w:right w:val="none" w:sz="0" w:space="0" w:color="auto"/>
                  </w:divBdr>
                </w:div>
                <w:div w:id="686831422">
                  <w:marLeft w:val="0"/>
                  <w:marRight w:val="0"/>
                  <w:marTop w:val="0"/>
                  <w:marBottom w:val="0"/>
                  <w:divBdr>
                    <w:top w:val="none" w:sz="0" w:space="0" w:color="auto"/>
                    <w:left w:val="none" w:sz="0" w:space="0" w:color="auto"/>
                    <w:bottom w:val="none" w:sz="0" w:space="0" w:color="auto"/>
                    <w:right w:val="none" w:sz="0" w:space="0" w:color="auto"/>
                  </w:divBdr>
                </w:div>
                <w:div w:id="743915844">
                  <w:marLeft w:val="0"/>
                  <w:marRight w:val="0"/>
                  <w:marTop w:val="0"/>
                  <w:marBottom w:val="0"/>
                  <w:divBdr>
                    <w:top w:val="none" w:sz="0" w:space="0" w:color="auto"/>
                    <w:left w:val="none" w:sz="0" w:space="0" w:color="auto"/>
                    <w:bottom w:val="none" w:sz="0" w:space="0" w:color="auto"/>
                    <w:right w:val="none" w:sz="0" w:space="0" w:color="auto"/>
                  </w:divBdr>
                </w:div>
                <w:div w:id="769937599">
                  <w:marLeft w:val="0"/>
                  <w:marRight w:val="0"/>
                  <w:marTop w:val="0"/>
                  <w:marBottom w:val="0"/>
                  <w:divBdr>
                    <w:top w:val="none" w:sz="0" w:space="0" w:color="auto"/>
                    <w:left w:val="none" w:sz="0" w:space="0" w:color="auto"/>
                    <w:bottom w:val="none" w:sz="0" w:space="0" w:color="auto"/>
                    <w:right w:val="none" w:sz="0" w:space="0" w:color="auto"/>
                  </w:divBdr>
                </w:div>
                <w:div w:id="816798111">
                  <w:marLeft w:val="0"/>
                  <w:marRight w:val="0"/>
                  <w:marTop w:val="0"/>
                  <w:marBottom w:val="0"/>
                  <w:divBdr>
                    <w:top w:val="none" w:sz="0" w:space="0" w:color="auto"/>
                    <w:left w:val="none" w:sz="0" w:space="0" w:color="auto"/>
                    <w:bottom w:val="none" w:sz="0" w:space="0" w:color="auto"/>
                    <w:right w:val="none" w:sz="0" w:space="0" w:color="auto"/>
                  </w:divBdr>
                </w:div>
                <w:div w:id="820317969">
                  <w:marLeft w:val="0"/>
                  <w:marRight w:val="0"/>
                  <w:marTop w:val="0"/>
                  <w:marBottom w:val="0"/>
                  <w:divBdr>
                    <w:top w:val="none" w:sz="0" w:space="0" w:color="auto"/>
                    <w:left w:val="none" w:sz="0" w:space="0" w:color="auto"/>
                    <w:bottom w:val="none" w:sz="0" w:space="0" w:color="auto"/>
                    <w:right w:val="none" w:sz="0" w:space="0" w:color="auto"/>
                  </w:divBdr>
                </w:div>
                <w:div w:id="885872959">
                  <w:marLeft w:val="0"/>
                  <w:marRight w:val="0"/>
                  <w:marTop w:val="0"/>
                  <w:marBottom w:val="0"/>
                  <w:divBdr>
                    <w:top w:val="none" w:sz="0" w:space="0" w:color="auto"/>
                    <w:left w:val="none" w:sz="0" w:space="0" w:color="auto"/>
                    <w:bottom w:val="none" w:sz="0" w:space="0" w:color="auto"/>
                    <w:right w:val="none" w:sz="0" w:space="0" w:color="auto"/>
                  </w:divBdr>
                </w:div>
                <w:div w:id="885946356">
                  <w:marLeft w:val="0"/>
                  <w:marRight w:val="0"/>
                  <w:marTop w:val="0"/>
                  <w:marBottom w:val="0"/>
                  <w:divBdr>
                    <w:top w:val="none" w:sz="0" w:space="0" w:color="auto"/>
                    <w:left w:val="none" w:sz="0" w:space="0" w:color="auto"/>
                    <w:bottom w:val="none" w:sz="0" w:space="0" w:color="auto"/>
                    <w:right w:val="none" w:sz="0" w:space="0" w:color="auto"/>
                  </w:divBdr>
                </w:div>
                <w:div w:id="941381251">
                  <w:marLeft w:val="0"/>
                  <w:marRight w:val="0"/>
                  <w:marTop w:val="0"/>
                  <w:marBottom w:val="0"/>
                  <w:divBdr>
                    <w:top w:val="none" w:sz="0" w:space="0" w:color="auto"/>
                    <w:left w:val="none" w:sz="0" w:space="0" w:color="auto"/>
                    <w:bottom w:val="none" w:sz="0" w:space="0" w:color="auto"/>
                    <w:right w:val="none" w:sz="0" w:space="0" w:color="auto"/>
                  </w:divBdr>
                </w:div>
                <w:div w:id="965508832">
                  <w:marLeft w:val="0"/>
                  <w:marRight w:val="0"/>
                  <w:marTop w:val="0"/>
                  <w:marBottom w:val="0"/>
                  <w:divBdr>
                    <w:top w:val="none" w:sz="0" w:space="0" w:color="auto"/>
                    <w:left w:val="none" w:sz="0" w:space="0" w:color="auto"/>
                    <w:bottom w:val="none" w:sz="0" w:space="0" w:color="auto"/>
                    <w:right w:val="none" w:sz="0" w:space="0" w:color="auto"/>
                  </w:divBdr>
                </w:div>
                <w:div w:id="1008601234">
                  <w:marLeft w:val="0"/>
                  <w:marRight w:val="0"/>
                  <w:marTop w:val="0"/>
                  <w:marBottom w:val="0"/>
                  <w:divBdr>
                    <w:top w:val="none" w:sz="0" w:space="0" w:color="auto"/>
                    <w:left w:val="none" w:sz="0" w:space="0" w:color="auto"/>
                    <w:bottom w:val="none" w:sz="0" w:space="0" w:color="auto"/>
                    <w:right w:val="none" w:sz="0" w:space="0" w:color="auto"/>
                  </w:divBdr>
                </w:div>
                <w:div w:id="1106123006">
                  <w:marLeft w:val="0"/>
                  <w:marRight w:val="0"/>
                  <w:marTop w:val="0"/>
                  <w:marBottom w:val="0"/>
                  <w:divBdr>
                    <w:top w:val="none" w:sz="0" w:space="0" w:color="auto"/>
                    <w:left w:val="none" w:sz="0" w:space="0" w:color="auto"/>
                    <w:bottom w:val="none" w:sz="0" w:space="0" w:color="auto"/>
                    <w:right w:val="none" w:sz="0" w:space="0" w:color="auto"/>
                  </w:divBdr>
                </w:div>
                <w:div w:id="1118138259">
                  <w:marLeft w:val="0"/>
                  <w:marRight w:val="0"/>
                  <w:marTop w:val="0"/>
                  <w:marBottom w:val="0"/>
                  <w:divBdr>
                    <w:top w:val="none" w:sz="0" w:space="0" w:color="auto"/>
                    <w:left w:val="none" w:sz="0" w:space="0" w:color="auto"/>
                    <w:bottom w:val="none" w:sz="0" w:space="0" w:color="auto"/>
                    <w:right w:val="none" w:sz="0" w:space="0" w:color="auto"/>
                  </w:divBdr>
                </w:div>
                <w:div w:id="1152285107">
                  <w:marLeft w:val="0"/>
                  <w:marRight w:val="0"/>
                  <w:marTop w:val="0"/>
                  <w:marBottom w:val="0"/>
                  <w:divBdr>
                    <w:top w:val="none" w:sz="0" w:space="0" w:color="auto"/>
                    <w:left w:val="none" w:sz="0" w:space="0" w:color="auto"/>
                    <w:bottom w:val="none" w:sz="0" w:space="0" w:color="auto"/>
                    <w:right w:val="none" w:sz="0" w:space="0" w:color="auto"/>
                  </w:divBdr>
                </w:div>
                <w:div w:id="1182622505">
                  <w:marLeft w:val="0"/>
                  <w:marRight w:val="0"/>
                  <w:marTop w:val="0"/>
                  <w:marBottom w:val="0"/>
                  <w:divBdr>
                    <w:top w:val="none" w:sz="0" w:space="0" w:color="auto"/>
                    <w:left w:val="none" w:sz="0" w:space="0" w:color="auto"/>
                    <w:bottom w:val="none" w:sz="0" w:space="0" w:color="auto"/>
                    <w:right w:val="none" w:sz="0" w:space="0" w:color="auto"/>
                  </w:divBdr>
                </w:div>
                <w:div w:id="1211307521">
                  <w:marLeft w:val="0"/>
                  <w:marRight w:val="0"/>
                  <w:marTop w:val="0"/>
                  <w:marBottom w:val="0"/>
                  <w:divBdr>
                    <w:top w:val="none" w:sz="0" w:space="0" w:color="auto"/>
                    <w:left w:val="none" w:sz="0" w:space="0" w:color="auto"/>
                    <w:bottom w:val="none" w:sz="0" w:space="0" w:color="auto"/>
                    <w:right w:val="none" w:sz="0" w:space="0" w:color="auto"/>
                  </w:divBdr>
                </w:div>
                <w:div w:id="1218204638">
                  <w:marLeft w:val="0"/>
                  <w:marRight w:val="0"/>
                  <w:marTop w:val="0"/>
                  <w:marBottom w:val="0"/>
                  <w:divBdr>
                    <w:top w:val="none" w:sz="0" w:space="0" w:color="auto"/>
                    <w:left w:val="none" w:sz="0" w:space="0" w:color="auto"/>
                    <w:bottom w:val="none" w:sz="0" w:space="0" w:color="auto"/>
                    <w:right w:val="none" w:sz="0" w:space="0" w:color="auto"/>
                  </w:divBdr>
                </w:div>
                <w:div w:id="1225071510">
                  <w:marLeft w:val="0"/>
                  <w:marRight w:val="0"/>
                  <w:marTop w:val="0"/>
                  <w:marBottom w:val="0"/>
                  <w:divBdr>
                    <w:top w:val="none" w:sz="0" w:space="0" w:color="auto"/>
                    <w:left w:val="none" w:sz="0" w:space="0" w:color="auto"/>
                    <w:bottom w:val="none" w:sz="0" w:space="0" w:color="auto"/>
                    <w:right w:val="none" w:sz="0" w:space="0" w:color="auto"/>
                  </w:divBdr>
                </w:div>
                <w:div w:id="1236087443">
                  <w:marLeft w:val="0"/>
                  <w:marRight w:val="0"/>
                  <w:marTop w:val="0"/>
                  <w:marBottom w:val="0"/>
                  <w:divBdr>
                    <w:top w:val="none" w:sz="0" w:space="0" w:color="auto"/>
                    <w:left w:val="none" w:sz="0" w:space="0" w:color="auto"/>
                    <w:bottom w:val="none" w:sz="0" w:space="0" w:color="auto"/>
                    <w:right w:val="none" w:sz="0" w:space="0" w:color="auto"/>
                  </w:divBdr>
                </w:div>
                <w:div w:id="1275550925">
                  <w:marLeft w:val="0"/>
                  <w:marRight w:val="0"/>
                  <w:marTop w:val="0"/>
                  <w:marBottom w:val="0"/>
                  <w:divBdr>
                    <w:top w:val="none" w:sz="0" w:space="0" w:color="auto"/>
                    <w:left w:val="none" w:sz="0" w:space="0" w:color="auto"/>
                    <w:bottom w:val="none" w:sz="0" w:space="0" w:color="auto"/>
                    <w:right w:val="none" w:sz="0" w:space="0" w:color="auto"/>
                  </w:divBdr>
                </w:div>
                <w:div w:id="1291865155">
                  <w:marLeft w:val="0"/>
                  <w:marRight w:val="0"/>
                  <w:marTop w:val="0"/>
                  <w:marBottom w:val="0"/>
                  <w:divBdr>
                    <w:top w:val="none" w:sz="0" w:space="0" w:color="auto"/>
                    <w:left w:val="none" w:sz="0" w:space="0" w:color="auto"/>
                    <w:bottom w:val="none" w:sz="0" w:space="0" w:color="auto"/>
                    <w:right w:val="none" w:sz="0" w:space="0" w:color="auto"/>
                  </w:divBdr>
                </w:div>
                <w:div w:id="1292398187">
                  <w:marLeft w:val="0"/>
                  <w:marRight w:val="0"/>
                  <w:marTop w:val="0"/>
                  <w:marBottom w:val="0"/>
                  <w:divBdr>
                    <w:top w:val="none" w:sz="0" w:space="0" w:color="auto"/>
                    <w:left w:val="none" w:sz="0" w:space="0" w:color="auto"/>
                    <w:bottom w:val="none" w:sz="0" w:space="0" w:color="auto"/>
                    <w:right w:val="none" w:sz="0" w:space="0" w:color="auto"/>
                  </w:divBdr>
                </w:div>
                <w:div w:id="1300764019">
                  <w:marLeft w:val="0"/>
                  <w:marRight w:val="0"/>
                  <w:marTop w:val="0"/>
                  <w:marBottom w:val="0"/>
                  <w:divBdr>
                    <w:top w:val="none" w:sz="0" w:space="0" w:color="auto"/>
                    <w:left w:val="none" w:sz="0" w:space="0" w:color="auto"/>
                    <w:bottom w:val="none" w:sz="0" w:space="0" w:color="auto"/>
                    <w:right w:val="none" w:sz="0" w:space="0" w:color="auto"/>
                  </w:divBdr>
                </w:div>
                <w:div w:id="1328707745">
                  <w:marLeft w:val="0"/>
                  <w:marRight w:val="0"/>
                  <w:marTop w:val="0"/>
                  <w:marBottom w:val="0"/>
                  <w:divBdr>
                    <w:top w:val="none" w:sz="0" w:space="0" w:color="auto"/>
                    <w:left w:val="none" w:sz="0" w:space="0" w:color="auto"/>
                    <w:bottom w:val="none" w:sz="0" w:space="0" w:color="auto"/>
                    <w:right w:val="none" w:sz="0" w:space="0" w:color="auto"/>
                  </w:divBdr>
                </w:div>
                <w:div w:id="1339575552">
                  <w:marLeft w:val="0"/>
                  <w:marRight w:val="0"/>
                  <w:marTop w:val="0"/>
                  <w:marBottom w:val="0"/>
                  <w:divBdr>
                    <w:top w:val="none" w:sz="0" w:space="0" w:color="auto"/>
                    <w:left w:val="none" w:sz="0" w:space="0" w:color="auto"/>
                    <w:bottom w:val="none" w:sz="0" w:space="0" w:color="auto"/>
                    <w:right w:val="none" w:sz="0" w:space="0" w:color="auto"/>
                  </w:divBdr>
                </w:div>
                <w:div w:id="1349137758">
                  <w:marLeft w:val="0"/>
                  <w:marRight w:val="0"/>
                  <w:marTop w:val="0"/>
                  <w:marBottom w:val="0"/>
                  <w:divBdr>
                    <w:top w:val="none" w:sz="0" w:space="0" w:color="auto"/>
                    <w:left w:val="none" w:sz="0" w:space="0" w:color="auto"/>
                    <w:bottom w:val="none" w:sz="0" w:space="0" w:color="auto"/>
                    <w:right w:val="none" w:sz="0" w:space="0" w:color="auto"/>
                  </w:divBdr>
                </w:div>
                <w:div w:id="1355309356">
                  <w:marLeft w:val="0"/>
                  <w:marRight w:val="0"/>
                  <w:marTop w:val="0"/>
                  <w:marBottom w:val="0"/>
                  <w:divBdr>
                    <w:top w:val="none" w:sz="0" w:space="0" w:color="auto"/>
                    <w:left w:val="none" w:sz="0" w:space="0" w:color="auto"/>
                    <w:bottom w:val="none" w:sz="0" w:space="0" w:color="auto"/>
                    <w:right w:val="none" w:sz="0" w:space="0" w:color="auto"/>
                  </w:divBdr>
                </w:div>
                <w:div w:id="1361516343">
                  <w:marLeft w:val="0"/>
                  <w:marRight w:val="0"/>
                  <w:marTop w:val="0"/>
                  <w:marBottom w:val="0"/>
                  <w:divBdr>
                    <w:top w:val="none" w:sz="0" w:space="0" w:color="auto"/>
                    <w:left w:val="none" w:sz="0" w:space="0" w:color="auto"/>
                    <w:bottom w:val="none" w:sz="0" w:space="0" w:color="auto"/>
                    <w:right w:val="none" w:sz="0" w:space="0" w:color="auto"/>
                  </w:divBdr>
                </w:div>
                <w:div w:id="1379278880">
                  <w:marLeft w:val="0"/>
                  <w:marRight w:val="0"/>
                  <w:marTop w:val="0"/>
                  <w:marBottom w:val="0"/>
                  <w:divBdr>
                    <w:top w:val="none" w:sz="0" w:space="0" w:color="auto"/>
                    <w:left w:val="none" w:sz="0" w:space="0" w:color="auto"/>
                    <w:bottom w:val="none" w:sz="0" w:space="0" w:color="auto"/>
                    <w:right w:val="none" w:sz="0" w:space="0" w:color="auto"/>
                  </w:divBdr>
                </w:div>
                <w:div w:id="1400862953">
                  <w:marLeft w:val="0"/>
                  <w:marRight w:val="0"/>
                  <w:marTop w:val="0"/>
                  <w:marBottom w:val="0"/>
                  <w:divBdr>
                    <w:top w:val="none" w:sz="0" w:space="0" w:color="auto"/>
                    <w:left w:val="none" w:sz="0" w:space="0" w:color="auto"/>
                    <w:bottom w:val="none" w:sz="0" w:space="0" w:color="auto"/>
                    <w:right w:val="none" w:sz="0" w:space="0" w:color="auto"/>
                  </w:divBdr>
                </w:div>
                <w:div w:id="1408532110">
                  <w:marLeft w:val="0"/>
                  <w:marRight w:val="0"/>
                  <w:marTop w:val="0"/>
                  <w:marBottom w:val="0"/>
                  <w:divBdr>
                    <w:top w:val="none" w:sz="0" w:space="0" w:color="auto"/>
                    <w:left w:val="none" w:sz="0" w:space="0" w:color="auto"/>
                    <w:bottom w:val="none" w:sz="0" w:space="0" w:color="auto"/>
                    <w:right w:val="none" w:sz="0" w:space="0" w:color="auto"/>
                  </w:divBdr>
                </w:div>
                <w:div w:id="1426342067">
                  <w:marLeft w:val="0"/>
                  <w:marRight w:val="0"/>
                  <w:marTop w:val="0"/>
                  <w:marBottom w:val="0"/>
                  <w:divBdr>
                    <w:top w:val="none" w:sz="0" w:space="0" w:color="auto"/>
                    <w:left w:val="none" w:sz="0" w:space="0" w:color="auto"/>
                    <w:bottom w:val="none" w:sz="0" w:space="0" w:color="auto"/>
                    <w:right w:val="none" w:sz="0" w:space="0" w:color="auto"/>
                  </w:divBdr>
                </w:div>
                <w:div w:id="1433550246">
                  <w:marLeft w:val="0"/>
                  <w:marRight w:val="0"/>
                  <w:marTop w:val="0"/>
                  <w:marBottom w:val="0"/>
                  <w:divBdr>
                    <w:top w:val="none" w:sz="0" w:space="0" w:color="auto"/>
                    <w:left w:val="none" w:sz="0" w:space="0" w:color="auto"/>
                    <w:bottom w:val="none" w:sz="0" w:space="0" w:color="auto"/>
                    <w:right w:val="none" w:sz="0" w:space="0" w:color="auto"/>
                  </w:divBdr>
                </w:div>
                <w:div w:id="1514959002">
                  <w:marLeft w:val="0"/>
                  <w:marRight w:val="0"/>
                  <w:marTop w:val="0"/>
                  <w:marBottom w:val="0"/>
                  <w:divBdr>
                    <w:top w:val="none" w:sz="0" w:space="0" w:color="auto"/>
                    <w:left w:val="none" w:sz="0" w:space="0" w:color="auto"/>
                    <w:bottom w:val="none" w:sz="0" w:space="0" w:color="auto"/>
                    <w:right w:val="none" w:sz="0" w:space="0" w:color="auto"/>
                  </w:divBdr>
                </w:div>
                <w:div w:id="1519854457">
                  <w:marLeft w:val="0"/>
                  <w:marRight w:val="0"/>
                  <w:marTop w:val="0"/>
                  <w:marBottom w:val="0"/>
                  <w:divBdr>
                    <w:top w:val="none" w:sz="0" w:space="0" w:color="auto"/>
                    <w:left w:val="none" w:sz="0" w:space="0" w:color="auto"/>
                    <w:bottom w:val="none" w:sz="0" w:space="0" w:color="auto"/>
                    <w:right w:val="none" w:sz="0" w:space="0" w:color="auto"/>
                  </w:divBdr>
                </w:div>
                <w:div w:id="1545217434">
                  <w:marLeft w:val="0"/>
                  <w:marRight w:val="0"/>
                  <w:marTop w:val="0"/>
                  <w:marBottom w:val="0"/>
                  <w:divBdr>
                    <w:top w:val="none" w:sz="0" w:space="0" w:color="auto"/>
                    <w:left w:val="none" w:sz="0" w:space="0" w:color="auto"/>
                    <w:bottom w:val="none" w:sz="0" w:space="0" w:color="auto"/>
                    <w:right w:val="none" w:sz="0" w:space="0" w:color="auto"/>
                  </w:divBdr>
                </w:div>
                <w:div w:id="1596938964">
                  <w:marLeft w:val="0"/>
                  <w:marRight w:val="0"/>
                  <w:marTop w:val="0"/>
                  <w:marBottom w:val="0"/>
                  <w:divBdr>
                    <w:top w:val="none" w:sz="0" w:space="0" w:color="auto"/>
                    <w:left w:val="none" w:sz="0" w:space="0" w:color="auto"/>
                    <w:bottom w:val="none" w:sz="0" w:space="0" w:color="auto"/>
                    <w:right w:val="none" w:sz="0" w:space="0" w:color="auto"/>
                  </w:divBdr>
                </w:div>
                <w:div w:id="1598905834">
                  <w:marLeft w:val="0"/>
                  <w:marRight w:val="0"/>
                  <w:marTop w:val="0"/>
                  <w:marBottom w:val="0"/>
                  <w:divBdr>
                    <w:top w:val="none" w:sz="0" w:space="0" w:color="auto"/>
                    <w:left w:val="none" w:sz="0" w:space="0" w:color="auto"/>
                    <w:bottom w:val="none" w:sz="0" w:space="0" w:color="auto"/>
                    <w:right w:val="none" w:sz="0" w:space="0" w:color="auto"/>
                  </w:divBdr>
                </w:div>
                <w:div w:id="1629243746">
                  <w:marLeft w:val="0"/>
                  <w:marRight w:val="0"/>
                  <w:marTop w:val="0"/>
                  <w:marBottom w:val="0"/>
                  <w:divBdr>
                    <w:top w:val="none" w:sz="0" w:space="0" w:color="auto"/>
                    <w:left w:val="none" w:sz="0" w:space="0" w:color="auto"/>
                    <w:bottom w:val="none" w:sz="0" w:space="0" w:color="auto"/>
                    <w:right w:val="none" w:sz="0" w:space="0" w:color="auto"/>
                  </w:divBdr>
                </w:div>
                <w:div w:id="1631397109">
                  <w:marLeft w:val="0"/>
                  <w:marRight w:val="0"/>
                  <w:marTop w:val="0"/>
                  <w:marBottom w:val="0"/>
                  <w:divBdr>
                    <w:top w:val="none" w:sz="0" w:space="0" w:color="auto"/>
                    <w:left w:val="none" w:sz="0" w:space="0" w:color="auto"/>
                    <w:bottom w:val="none" w:sz="0" w:space="0" w:color="auto"/>
                    <w:right w:val="none" w:sz="0" w:space="0" w:color="auto"/>
                  </w:divBdr>
                </w:div>
                <w:div w:id="1648044922">
                  <w:marLeft w:val="0"/>
                  <w:marRight w:val="0"/>
                  <w:marTop w:val="0"/>
                  <w:marBottom w:val="0"/>
                  <w:divBdr>
                    <w:top w:val="none" w:sz="0" w:space="0" w:color="auto"/>
                    <w:left w:val="none" w:sz="0" w:space="0" w:color="auto"/>
                    <w:bottom w:val="none" w:sz="0" w:space="0" w:color="auto"/>
                    <w:right w:val="none" w:sz="0" w:space="0" w:color="auto"/>
                  </w:divBdr>
                </w:div>
                <w:div w:id="1701004005">
                  <w:marLeft w:val="0"/>
                  <w:marRight w:val="0"/>
                  <w:marTop w:val="0"/>
                  <w:marBottom w:val="0"/>
                  <w:divBdr>
                    <w:top w:val="none" w:sz="0" w:space="0" w:color="auto"/>
                    <w:left w:val="none" w:sz="0" w:space="0" w:color="auto"/>
                    <w:bottom w:val="none" w:sz="0" w:space="0" w:color="auto"/>
                    <w:right w:val="none" w:sz="0" w:space="0" w:color="auto"/>
                  </w:divBdr>
                </w:div>
                <w:div w:id="1744060377">
                  <w:marLeft w:val="0"/>
                  <w:marRight w:val="0"/>
                  <w:marTop w:val="0"/>
                  <w:marBottom w:val="0"/>
                  <w:divBdr>
                    <w:top w:val="none" w:sz="0" w:space="0" w:color="auto"/>
                    <w:left w:val="none" w:sz="0" w:space="0" w:color="auto"/>
                    <w:bottom w:val="none" w:sz="0" w:space="0" w:color="auto"/>
                    <w:right w:val="none" w:sz="0" w:space="0" w:color="auto"/>
                  </w:divBdr>
                </w:div>
                <w:div w:id="1745030022">
                  <w:marLeft w:val="0"/>
                  <w:marRight w:val="0"/>
                  <w:marTop w:val="0"/>
                  <w:marBottom w:val="0"/>
                  <w:divBdr>
                    <w:top w:val="none" w:sz="0" w:space="0" w:color="auto"/>
                    <w:left w:val="none" w:sz="0" w:space="0" w:color="auto"/>
                    <w:bottom w:val="none" w:sz="0" w:space="0" w:color="auto"/>
                    <w:right w:val="none" w:sz="0" w:space="0" w:color="auto"/>
                  </w:divBdr>
                </w:div>
                <w:div w:id="1795097352">
                  <w:marLeft w:val="0"/>
                  <w:marRight w:val="0"/>
                  <w:marTop w:val="0"/>
                  <w:marBottom w:val="0"/>
                  <w:divBdr>
                    <w:top w:val="none" w:sz="0" w:space="0" w:color="auto"/>
                    <w:left w:val="none" w:sz="0" w:space="0" w:color="auto"/>
                    <w:bottom w:val="none" w:sz="0" w:space="0" w:color="auto"/>
                    <w:right w:val="none" w:sz="0" w:space="0" w:color="auto"/>
                  </w:divBdr>
                </w:div>
                <w:div w:id="1813719315">
                  <w:marLeft w:val="0"/>
                  <w:marRight w:val="0"/>
                  <w:marTop w:val="0"/>
                  <w:marBottom w:val="0"/>
                  <w:divBdr>
                    <w:top w:val="none" w:sz="0" w:space="0" w:color="auto"/>
                    <w:left w:val="none" w:sz="0" w:space="0" w:color="auto"/>
                    <w:bottom w:val="none" w:sz="0" w:space="0" w:color="auto"/>
                    <w:right w:val="none" w:sz="0" w:space="0" w:color="auto"/>
                  </w:divBdr>
                </w:div>
                <w:div w:id="1829860968">
                  <w:marLeft w:val="0"/>
                  <w:marRight w:val="0"/>
                  <w:marTop w:val="0"/>
                  <w:marBottom w:val="0"/>
                  <w:divBdr>
                    <w:top w:val="none" w:sz="0" w:space="0" w:color="auto"/>
                    <w:left w:val="none" w:sz="0" w:space="0" w:color="auto"/>
                    <w:bottom w:val="none" w:sz="0" w:space="0" w:color="auto"/>
                    <w:right w:val="none" w:sz="0" w:space="0" w:color="auto"/>
                  </w:divBdr>
                </w:div>
                <w:div w:id="1863278526">
                  <w:marLeft w:val="0"/>
                  <w:marRight w:val="0"/>
                  <w:marTop w:val="0"/>
                  <w:marBottom w:val="0"/>
                  <w:divBdr>
                    <w:top w:val="none" w:sz="0" w:space="0" w:color="auto"/>
                    <w:left w:val="none" w:sz="0" w:space="0" w:color="auto"/>
                    <w:bottom w:val="none" w:sz="0" w:space="0" w:color="auto"/>
                    <w:right w:val="none" w:sz="0" w:space="0" w:color="auto"/>
                  </w:divBdr>
                </w:div>
                <w:div w:id="1870489913">
                  <w:marLeft w:val="0"/>
                  <w:marRight w:val="0"/>
                  <w:marTop w:val="0"/>
                  <w:marBottom w:val="0"/>
                  <w:divBdr>
                    <w:top w:val="none" w:sz="0" w:space="0" w:color="auto"/>
                    <w:left w:val="none" w:sz="0" w:space="0" w:color="auto"/>
                    <w:bottom w:val="none" w:sz="0" w:space="0" w:color="auto"/>
                    <w:right w:val="none" w:sz="0" w:space="0" w:color="auto"/>
                  </w:divBdr>
                </w:div>
                <w:div w:id="1871601916">
                  <w:marLeft w:val="0"/>
                  <w:marRight w:val="0"/>
                  <w:marTop w:val="0"/>
                  <w:marBottom w:val="0"/>
                  <w:divBdr>
                    <w:top w:val="none" w:sz="0" w:space="0" w:color="auto"/>
                    <w:left w:val="none" w:sz="0" w:space="0" w:color="auto"/>
                    <w:bottom w:val="none" w:sz="0" w:space="0" w:color="auto"/>
                    <w:right w:val="none" w:sz="0" w:space="0" w:color="auto"/>
                  </w:divBdr>
                </w:div>
                <w:div w:id="1888645085">
                  <w:marLeft w:val="0"/>
                  <w:marRight w:val="0"/>
                  <w:marTop w:val="0"/>
                  <w:marBottom w:val="0"/>
                  <w:divBdr>
                    <w:top w:val="none" w:sz="0" w:space="0" w:color="auto"/>
                    <w:left w:val="none" w:sz="0" w:space="0" w:color="auto"/>
                    <w:bottom w:val="none" w:sz="0" w:space="0" w:color="auto"/>
                    <w:right w:val="none" w:sz="0" w:space="0" w:color="auto"/>
                  </w:divBdr>
                </w:div>
                <w:div w:id="1925454316">
                  <w:marLeft w:val="0"/>
                  <w:marRight w:val="0"/>
                  <w:marTop w:val="0"/>
                  <w:marBottom w:val="0"/>
                  <w:divBdr>
                    <w:top w:val="none" w:sz="0" w:space="0" w:color="auto"/>
                    <w:left w:val="none" w:sz="0" w:space="0" w:color="auto"/>
                    <w:bottom w:val="none" w:sz="0" w:space="0" w:color="auto"/>
                    <w:right w:val="none" w:sz="0" w:space="0" w:color="auto"/>
                  </w:divBdr>
                </w:div>
                <w:div w:id="1929269691">
                  <w:marLeft w:val="0"/>
                  <w:marRight w:val="0"/>
                  <w:marTop w:val="0"/>
                  <w:marBottom w:val="0"/>
                  <w:divBdr>
                    <w:top w:val="none" w:sz="0" w:space="0" w:color="auto"/>
                    <w:left w:val="none" w:sz="0" w:space="0" w:color="auto"/>
                    <w:bottom w:val="none" w:sz="0" w:space="0" w:color="auto"/>
                    <w:right w:val="none" w:sz="0" w:space="0" w:color="auto"/>
                  </w:divBdr>
                </w:div>
                <w:div w:id="1989359829">
                  <w:marLeft w:val="0"/>
                  <w:marRight w:val="0"/>
                  <w:marTop w:val="0"/>
                  <w:marBottom w:val="0"/>
                  <w:divBdr>
                    <w:top w:val="none" w:sz="0" w:space="0" w:color="auto"/>
                    <w:left w:val="none" w:sz="0" w:space="0" w:color="auto"/>
                    <w:bottom w:val="none" w:sz="0" w:space="0" w:color="auto"/>
                    <w:right w:val="none" w:sz="0" w:space="0" w:color="auto"/>
                  </w:divBdr>
                </w:div>
                <w:div w:id="1991475166">
                  <w:marLeft w:val="0"/>
                  <w:marRight w:val="0"/>
                  <w:marTop w:val="0"/>
                  <w:marBottom w:val="0"/>
                  <w:divBdr>
                    <w:top w:val="none" w:sz="0" w:space="0" w:color="auto"/>
                    <w:left w:val="none" w:sz="0" w:space="0" w:color="auto"/>
                    <w:bottom w:val="none" w:sz="0" w:space="0" w:color="auto"/>
                    <w:right w:val="none" w:sz="0" w:space="0" w:color="auto"/>
                  </w:divBdr>
                </w:div>
                <w:div w:id="1997150706">
                  <w:marLeft w:val="0"/>
                  <w:marRight w:val="0"/>
                  <w:marTop w:val="0"/>
                  <w:marBottom w:val="0"/>
                  <w:divBdr>
                    <w:top w:val="none" w:sz="0" w:space="0" w:color="auto"/>
                    <w:left w:val="none" w:sz="0" w:space="0" w:color="auto"/>
                    <w:bottom w:val="none" w:sz="0" w:space="0" w:color="auto"/>
                    <w:right w:val="none" w:sz="0" w:space="0" w:color="auto"/>
                  </w:divBdr>
                </w:div>
                <w:div w:id="2007056309">
                  <w:marLeft w:val="0"/>
                  <w:marRight w:val="0"/>
                  <w:marTop w:val="0"/>
                  <w:marBottom w:val="0"/>
                  <w:divBdr>
                    <w:top w:val="none" w:sz="0" w:space="0" w:color="auto"/>
                    <w:left w:val="none" w:sz="0" w:space="0" w:color="auto"/>
                    <w:bottom w:val="none" w:sz="0" w:space="0" w:color="auto"/>
                    <w:right w:val="none" w:sz="0" w:space="0" w:color="auto"/>
                  </w:divBdr>
                </w:div>
                <w:div w:id="2053309602">
                  <w:marLeft w:val="0"/>
                  <w:marRight w:val="0"/>
                  <w:marTop w:val="0"/>
                  <w:marBottom w:val="0"/>
                  <w:divBdr>
                    <w:top w:val="none" w:sz="0" w:space="0" w:color="auto"/>
                    <w:left w:val="none" w:sz="0" w:space="0" w:color="auto"/>
                    <w:bottom w:val="none" w:sz="0" w:space="0" w:color="auto"/>
                    <w:right w:val="none" w:sz="0" w:space="0" w:color="auto"/>
                  </w:divBdr>
                </w:div>
                <w:div w:id="2080978720">
                  <w:marLeft w:val="0"/>
                  <w:marRight w:val="0"/>
                  <w:marTop w:val="0"/>
                  <w:marBottom w:val="0"/>
                  <w:divBdr>
                    <w:top w:val="none" w:sz="0" w:space="0" w:color="auto"/>
                    <w:left w:val="none" w:sz="0" w:space="0" w:color="auto"/>
                    <w:bottom w:val="none" w:sz="0" w:space="0" w:color="auto"/>
                    <w:right w:val="none" w:sz="0" w:space="0" w:color="auto"/>
                  </w:divBdr>
                </w:div>
                <w:div w:id="2106534640">
                  <w:marLeft w:val="0"/>
                  <w:marRight w:val="0"/>
                  <w:marTop w:val="0"/>
                  <w:marBottom w:val="0"/>
                  <w:divBdr>
                    <w:top w:val="none" w:sz="0" w:space="0" w:color="auto"/>
                    <w:left w:val="none" w:sz="0" w:space="0" w:color="auto"/>
                    <w:bottom w:val="none" w:sz="0" w:space="0" w:color="auto"/>
                    <w:right w:val="none" w:sz="0" w:space="0" w:color="auto"/>
                  </w:divBdr>
                </w:div>
                <w:div w:id="211355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8092">
          <w:marLeft w:val="0"/>
          <w:marRight w:val="0"/>
          <w:marTop w:val="0"/>
          <w:marBottom w:val="0"/>
          <w:divBdr>
            <w:top w:val="none" w:sz="0" w:space="0" w:color="auto"/>
            <w:left w:val="none" w:sz="0" w:space="0" w:color="auto"/>
            <w:bottom w:val="none" w:sz="0" w:space="0" w:color="auto"/>
            <w:right w:val="none" w:sz="0" w:space="0" w:color="auto"/>
          </w:divBdr>
          <w:divsChild>
            <w:div w:id="1018043112">
              <w:marLeft w:val="0"/>
              <w:marRight w:val="0"/>
              <w:marTop w:val="0"/>
              <w:marBottom w:val="0"/>
              <w:divBdr>
                <w:top w:val="none" w:sz="0" w:space="0" w:color="auto"/>
                <w:left w:val="none" w:sz="0" w:space="0" w:color="auto"/>
                <w:bottom w:val="none" w:sz="0" w:space="0" w:color="auto"/>
                <w:right w:val="none" w:sz="0" w:space="0" w:color="auto"/>
              </w:divBdr>
              <w:divsChild>
                <w:div w:id="57173814">
                  <w:marLeft w:val="0"/>
                  <w:marRight w:val="0"/>
                  <w:marTop w:val="0"/>
                  <w:marBottom w:val="0"/>
                  <w:divBdr>
                    <w:top w:val="none" w:sz="0" w:space="0" w:color="auto"/>
                    <w:left w:val="none" w:sz="0" w:space="0" w:color="auto"/>
                    <w:bottom w:val="none" w:sz="0" w:space="0" w:color="auto"/>
                    <w:right w:val="none" w:sz="0" w:space="0" w:color="auto"/>
                  </w:divBdr>
                </w:div>
                <w:div w:id="310060599">
                  <w:marLeft w:val="0"/>
                  <w:marRight w:val="0"/>
                  <w:marTop w:val="0"/>
                  <w:marBottom w:val="0"/>
                  <w:divBdr>
                    <w:top w:val="none" w:sz="0" w:space="0" w:color="auto"/>
                    <w:left w:val="none" w:sz="0" w:space="0" w:color="auto"/>
                    <w:bottom w:val="none" w:sz="0" w:space="0" w:color="auto"/>
                    <w:right w:val="none" w:sz="0" w:space="0" w:color="auto"/>
                  </w:divBdr>
                </w:div>
                <w:div w:id="432166962">
                  <w:marLeft w:val="0"/>
                  <w:marRight w:val="0"/>
                  <w:marTop w:val="0"/>
                  <w:marBottom w:val="0"/>
                  <w:divBdr>
                    <w:top w:val="none" w:sz="0" w:space="0" w:color="auto"/>
                    <w:left w:val="none" w:sz="0" w:space="0" w:color="auto"/>
                    <w:bottom w:val="none" w:sz="0" w:space="0" w:color="auto"/>
                    <w:right w:val="none" w:sz="0" w:space="0" w:color="auto"/>
                  </w:divBdr>
                </w:div>
                <w:div w:id="439880990">
                  <w:marLeft w:val="0"/>
                  <w:marRight w:val="0"/>
                  <w:marTop w:val="0"/>
                  <w:marBottom w:val="0"/>
                  <w:divBdr>
                    <w:top w:val="none" w:sz="0" w:space="0" w:color="auto"/>
                    <w:left w:val="none" w:sz="0" w:space="0" w:color="auto"/>
                    <w:bottom w:val="none" w:sz="0" w:space="0" w:color="auto"/>
                    <w:right w:val="none" w:sz="0" w:space="0" w:color="auto"/>
                  </w:divBdr>
                </w:div>
                <w:div w:id="498232133">
                  <w:marLeft w:val="0"/>
                  <w:marRight w:val="0"/>
                  <w:marTop w:val="0"/>
                  <w:marBottom w:val="0"/>
                  <w:divBdr>
                    <w:top w:val="none" w:sz="0" w:space="0" w:color="auto"/>
                    <w:left w:val="none" w:sz="0" w:space="0" w:color="auto"/>
                    <w:bottom w:val="none" w:sz="0" w:space="0" w:color="auto"/>
                    <w:right w:val="none" w:sz="0" w:space="0" w:color="auto"/>
                  </w:divBdr>
                </w:div>
                <w:div w:id="532110670">
                  <w:marLeft w:val="0"/>
                  <w:marRight w:val="0"/>
                  <w:marTop w:val="0"/>
                  <w:marBottom w:val="0"/>
                  <w:divBdr>
                    <w:top w:val="none" w:sz="0" w:space="0" w:color="auto"/>
                    <w:left w:val="none" w:sz="0" w:space="0" w:color="auto"/>
                    <w:bottom w:val="none" w:sz="0" w:space="0" w:color="auto"/>
                    <w:right w:val="none" w:sz="0" w:space="0" w:color="auto"/>
                  </w:divBdr>
                </w:div>
                <w:div w:id="538786394">
                  <w:marLeft w:val="0"/>
                  <w:marRight w:val="0"/>
                  <w:marTop w:val="0"/>
                  <w:marBottom w:val="0"/>
                  <w:divBdr>
                    <w:top w:val="none" w:sz="0" w:space="0" w:color="auto"/>
                    <w:left w:val="none" w:sz="0" w:space="0" w:color="auto"/>
                    <w:bottom w:val="none" w:sz="0" w:space="0" w:color="auto"/>
                    <w:right w:val="none" w:sz="0" w:space="0" w:color="auto"/>
                  </w:divBdr>
                </w:div>
                <w:div w:id="572013986">
                  <w:marLeft w:val="0"/>
                  <w:marRight w:val="0"/>
                  <w:marTop w:val="0"/>
                  <w:marBottom w:val="0"/>
                  <w:divBdr>
                    <w:top w:val="none" w:sz="0" w:space="0" w:color="auto"/>
                    <w:left w:val="none" w:sz="0" w:space="0" w:color="auto"/>
                    <w:bottom w:val="none" w:sz="0" w:space="0" w:color="auto"/>
                    <w:right w:val="none" w:sz="0" w:space="0" w:color="auto"/>
                  </w:divBdr>
                </w:div>
                <w:div w:id="689376297">
                  <w:marLeft w:val="0"/>
                  <w:marRight w:val="0"/>
                  <w:marTop w:val="0"/>
                  <w:marBottom w:val="0"/>
                  <w:divBdr>
                    <w:top w:val="none" w:sz="0" w:space="0" w:color="auto"/>
                    <w:left w:val="none" w:sz="0" w:space="0" w:color="auto"/>
                    <w:bottom w:val="none" w:sz="0" w:space="0" w:color="auto"/>
                    <w:right w:val="none" w:sz="0" w:space="0" w:color="auto"/>
                  </w:divBdr>
                </w:div>
                <w:div w:id="743335229">
                  <w:marLeft w:val="0"/>
                  <w:marRight w:val="0"/>
                  <w:marTop w:val="0"/>
                  <w:marBottom w:val="0"/>
                  <w:divBdr>
                    <w:top w:val="none" w:sz="0" w:space="0" w:color="auto"/>
                    <w:left w:val="none" w:sz="0" w:space="0" w:color="auto"/>
                    <w:bottom w:val="none" w:sz="0" w:space="0" w:color="auto"/>
                    <w:right w:val="none" w:sz="0" w:space="0" w:color="auto"/>
                  </w:divBdr>
                </w:div>
                <w:div w:id="838734499">
                  <w:marLeft w:val="0"/>
                  <w:marRight w:val="0"/>
                  <w:marTop w:val="0"/>
                  <w:marBottom w:val="0"/>
                  <w:divBdr>
                    <w:top w:val="none" w:sz="0" w:space="0" w:color="auto"/>
                    <w:left w:val="none" w:sz="0" w:space="0" w:color="auto"/>
                    <w:bottom w:val="none" w:sz="0" w:space="0" w:color="auto"/>
                    <w:right w:val="none" w:sz="0" w:space="0" w:color="auto"/>
                  </w:divBdr>
                </w:div>
                <w:div w:id="884752900">
                  <w:marLeft w:val="0"/>
                  <w:marRight w:val="0"/>
                  <w:marTop w:val="0"/>
                  <w:marBottom w:val="0"/>
                  <w:divBdr>
                    <w:top w:val="none" w:sz="0" w:space="0" w:color="auto"/>
                    <w:left w:val="none" w:sz="0" w:space="0" w:color="auto"/>
                    <w:bottom w:val="none" w:sz="0" w:space="0" w:color="auto"/>
                    <w:right w:val="none" w:sz="0" w:space="0" w:color="auto"/>
                  </w:divBdr>
                </w:div>
                <w:div w:id="936643259">
                  <w:marLeft w:val="0"/>
                  <w:marRight w:val="0"/>
                  <w:marTop w:val="0"/>
                  <w:marBottom w:val="0"/>
                  <w:divBdr>
                    <w:top w:val="none" w:sz="0" w:space="0" w:color="auto"/>
                    <w:left w:val="none" w:sz="0" w:space="0" w:color="auto"/>
                    <w:bottom w:val="none" w:sz="0" w:space="0" w:color="auto"/>
                    <w:right w:val="none" w:sz="0" w:space="0" w:color="auto"/>
                  </w:divBdr>
                </w:div>
                <w:div w:id="1242759831">
                  <w:marLeft w:val="0"/>
                  <w:marRight w:val="0"/>
                  <w:marTop w:val="0"/>
                  <w:marBottom w:val="0"/>
                  <w:divBdr>
                    <w:top w:val="none" w:sz="0" w:space="0" w:color="auto"/>
                    <w:left w:val="none" w:sz="0" w:space="0" w:color="auto"/>
                    <w:bottom w:val="none" w:sz="0" w:space="0" w:color="auto"/>
                    <w:right w:val="none" w:sz="0" w:space="0" w:color="auto"/>
                  </w:divBdr>
                </w:div>
                <w:div w:id="1606771309">
                  <w:marLeft w:val="0"/>
                  <w:marRight w:val="0"/>
                  <w:marTop w:val="0"/>
                  <w:marBottom w:val="0"/>
                  <w:divBdr>
                    <w:top w:val="none" w:sz="0" w:space="0" w:color="auto"/>
                    <w:left w:val="none" w:sz="0" w:space="0" w:color="auto"/>
                    <w:bottom w:val="none" w:sz="0" w:space="0" w:color="auto"/>
                    <w:right w:val="none" w:sz="0" w:space="0" w:color="auto"/>
                  </w:divBdr>
                </w:div>
                <w:div w:id="1636254045">
                  <w:marLeft w:val="0"/>
                  <w:marRight w:val="0"/>
                  <w:marTop w:val="0"/>
                  <w:marBottom w:val="0"/>
                  <w:divBdr>
                    <w:top w:val="none" w:sz="0" w:space="0" w:color="auto"/>
                    <w:left w:val="none" w:sz="0" w:space="0" w:color="auto"/>
                    <w:bottom w:val="none" w:sz="0" w:space="0" w:color="auto"/>
                    <w:right w:val="none" w:sz="0" w:space="0" w:color="auto"/>
                  </w:divBdr>
                </w:div>
                <w:div w:id="1827015814">
                  <w:marLeft w:val="0"/>
                  <w:marRight w:val="0"/>
                  <w:marTop w:val="0"/>
                  <w:marBottom w:val="0"/>
                  <w:divBdr>
                    <w:top w:val="none" w:sz="0" w:space="0" w:color="auto"/>
                    <w:left w:val="none" w:sz="0" w:space="0" w:color="auto"/>
                    <w:bottom w:val="none" w:sz="0" w:space="0" w:color="auto"/>
                    <w:right w:val="none" w:sz="0" w:space="0" w:color="auto"/>
                  </w:divBdr>
                </w:div>
                <w:div w:id="1873376809">
                  <w:marLeft w:val="0"/>
                  <w:marRight w:val="0"/>
                  <w:marTop w:val="0"/>
                  <w:marBottom w:val="0"/>
                  <w:divBdr>
                    <w:top w:val="none" w:sz="0" w:space="0" w:color="auto"/>
                    <w:left w:val="none" w:sz="0" w:space="0" w:color="auto"/>
                    <w:bottom w:val="none" w:sz="0" w:space="0" w:color="auto"/>
                    <w:right w:val="none" w:sz="0" w:space="0" w:color="auto"/>
                  </w:divBdr>
                </w:div>
                <w:div w:id="1914049640">
                  <w:marLeft w:val="0"/>
                  <w:marRight w:val="0"/>
                  <w:marTop w:val="0"/>
                  <w:marBottom w:val="0"/>
                  <w:divBdr>
                    <w:top w:val="none" w:sz="0" w:space="0" w:color="auto"/>
                    <w:left w:val="none" w:sz="0" w:space="0" w:color="auto"/>
                    <w:bottom w:val="none" w:sz="0" w:space="0" w:color="auto"/>
                    <w:right w:val="none" w:sz="0" w:space="0" w:color="auto"/>
                  </w:divBdr>
                </w:div>
                <w:div w:id="1932084788">
                  <w:marLeft w:val="0"/>
                  <w:marRight w:val="0"/>
                  <w:marTop w:val="0"/>
                  <w:marBottom w:val="0"/>
                  <w:divBdr>
                    <w:top w:val="none" w:sz="0" w:space="0" w:color="auto"/>
                    <w:left w:val="none" w:sz="0" w:space="0" w:color="auto"/>
                    <w:bottom w:val="none" w:sz="0" w:space="0" w:color="auto"/>
                    <w:right w:val="none" w:sz="0" w:space="0" w:color="auto"/>
                  </w:divBdr>
                </w:div>
                <w:div w:id="2036341616">
                  <w:marLeft w:val="0"/>
                  <w:marRight w:val="0"/>
                  <w:marTop w:val="0"/>
                  <w:marBottom w:val="0"/>
                  <w:divBdr>
                    <w:top w:val="none" w:sz="0" w:space="0" w:color="auto"/>
                    <w:left w:val="none" w:sz="0" w:space="0" w:color="auto"/>
                    <w:bottom w:val="none" w:sz="0" w:space="0" w:color="auto"/>
                    <w:right w:val="none" w:sz="0" w:space="0" w:color="auto"/>
                  </w:divBdr>
                </w:div>
                <w:div w:id="21468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63545">
      <w:bodyDiv w:val="1"/>
      <w:marLeft w:val="0"/>
      <w:marRight w:val="0"/>
      <w:marTop w:val="0"/>
      <w:marBottom w:val="0"/>
      <w:divBdr>
        <w:top w:val="none" w:sz="0" w:space="0" w:color="auto"/>
        <w:left w:val="none" w:sz="0" w:space="0" w:color="auto"/>
        <w:bottom w:val="none" w:sz="0" w:space="0" w:color="auto"/>
        <w:right w:val="none" w:sz="0" w:space="0" w:color="auto"/>
      </w:divBdr>
    </w:div>
    <w:div w:id="1636255786">
      <w:bodyDiv w:val="1"/>
      <w:marLeft w:val="0"/>
      <w:marRight w:val="0"/>
      <w:marTop w:val="0"/>
      <w:marBottom w:val="0"/>
      <w:divBdr>
        <w:top w:val="none" w:sz="0" w:space="0" w:color="auto"/>
        <w:left w:val="none" w:sz="0" w:space="0" w:color="auto"/>
        <w:bottom w:val="none" w:sz="0" w:space="0" w:color="auto"/>
        <w:right w:val="none" w:sz="0" w:space="0" w:color="auto"/>
      </w:divBdr>
      <w:divsChild>
        <w:div w:id="59523209">
          <w:marLeft w:val="0"/>
          <w:marRight w:val="0"/>
          <w:marTop w:val="0"/>
          <w:marBottom w:val="0"/>
          <w:divBdr>
            <w:top w:val="none" w:sz="0" w:space="0" w:color="auto"/>
            <w:left w:val="none" w:sz="0" w:space="0" w:color="auto"/>
            <w:bottom w:val="none" w:sz="0" w:space="0" w:color="auto"/>
            <w:right w:val="none" w:sz="0" w:space="0" w:color="auto"/>
          </w:divBdr>
        </w:div>
        <w:div w:id="101805669">
          <w:marLeft w:val="0"/>
          <w:marRight w:val="0"/>
          <w:marTop w:val="0"/>
          <w:marBottom w:val="0"/>
          <w:divBdr>
            <w:top w:val="none" w:sz="0" w:space="0" w:color="auto"/>
            <w:left w:val="none" w:sz="0" w:space="0" w:color="auto"/>
            <w:bottom w:val="none" w:sz="0" w:space="0" w:color="auto"/>
            <w:right w:val="none" w:sz="0" w:space="0" w:color="auto"/>
          </w:divBdr>
        </w:div>
        <w:div w:id="883761150">
          <w:marLeft w:val="0"/>
          <w:marRight w:val="0"/>
          <w:marTop w:val="0"/>
          <w:marBottom w:val="0"/>
          <w:divBdr>
            <w:top w:val="none" w:sz="0" w:space="0" w:color="auto"/>
            <w:left w:val="none" w:sz="0" w:space="0" w:color="auto"/>
            <w:bottom w:val="none" w:sz="0" w:space="0" w:color="auto"/>
            <w:right w:val="none" w:sz="0" w:space="0" w:color="auto"/>
          </w:divBdr>
        </w:div>
        <w:div w:id="998584122">
          <w:marLeft w:val="0"/>
          <w:marRight w:val="0"/>
          <w:marTop w:val="0"/>
          <w:marBottom w:val="0"/>
          <w:divBdr>
            <w:top w:val="none" w:sz="0" w:space="0" w:color="auto"/>
            <w:left w:val="none" w:sz="0" w:space="0" w:color="auto"/>
            <w:bottom w:val="none" w:sz="0" w:space="0" w:color="auto"/>
            <w:right w:val="none" w:sz="0" w:space="0" w:color="auto"/>
          </w:divBdr>
        </w:div>
        <w:div w:id="1276251632">
          <w:marLeft w:val="0"/>
          <w:marRight w:val="0"/>
          <w:marTop w:val="0"/>
          <w:marBottom w:val="0"/>
          <w:divBdr>
            <w:top w:val="none" w:sz="0" w:space="0" w:color="auto"/>
            <w:left w:val="none" w:sz="0" w:space="0" w:color="auto"/>
            <w:bottom w:val="none" w:sz="0" w:space="0" w:color="auto"/>
            <w:right w:val="none" w:sz="0" w:space="0" w:color="auto"/>
          </w:divBdr>
        </w:div>
        <w:div w:id="1297296363">
          <w:marLeft w:val="0"/>
          <w:marRight w:val="0"/>
          <w:marTop w:val="0"/>
          <w:marBottom w:val="0"/>
          <w:divBdr>
            <w:top w:val="none" w:sz="0" w:space="0" w:color="auto"/>
            <w:left w:val="none" w:sz="0" w:space="0" w:color="auto"/>
            <w:bottom w:val="none" w:sz="0" w:space="0" w:color="auto"/>
            <w:right w:val="none" w:sz="0" w:space="0" w:color="auto"/>
          </w:divBdr>
        </w:div>
        <w:div w:id="1331254764">
          <w:marLeft w:val="0"/>
          <w:marRight w:val="0"/>
          <w:marTop w:val="0"/>
          <w:marBottom w:val="0"/>
          <w:divBdr>
            <w:top w:val="none" w:sz="0" w:space="0" w:color="auto"/>
            <w:left w:val="none" w:sz="0" w:space="0" w:color="auto"/>
            <w:bottom w:val="none" w:sz="0" w:space="0" w:color="auto"/>
            <w:right w:val="none" w:sz="0" w:space="0" w:color="auto"/>
          </w:divBdr>
        </w:div>
        <w:div w:id="1372458523">
          <w:marLeft w:val="0"/>
          <w:marRight w:val="0"/>
          <w:marTop w:val="0"/>
          <w:marBottom w:val="0"/>
          <w:divBdr>
            <w:top w:val="none" w:sz="0" w:space="0" w:color="auto"/>
            <w:left w:val="none" w:sz="0" w:space="0" w:color="auto"/>
            <w:bottom w:val="none" w:sz="0" w:space="0" w:color="auto"/>
            <w:right w:val="none" w:sz="0" w:space="0" w:color="auto"/>
          </w:divBdr>
        </w:div>
        <w:div w:id="1530148511">
          <w:marLeft w:val="0"/>
          <w:marRight w:val="0"/>
          <w:marTop w:val="0"/>
          <w:marBottom w:val="0"/>
          <w:divBdr>
            <w:top w:val="none" w:sz="0" w:space="0" w:color="auto"/>
            <w:left w:val="none" w:sz="0" w:space="0" w:color="auto"/>
            <w:bottom w:val="none" w:sz="0" w:space="0" w:color="auto"/>
            <w:right w:val="none" w:sz="0" w:space="0" w:color="auto"/>
          </w:divBdr>
        </w:div>
        <w:div w:id="1792505539">
          <w:marLeft w:val="0"/>
          <w:marRight w:val="0"/>
          <w:marTop w:val="0"/>
          <w:marBottom w:val="0"/>
          <w:divBdr>
            <w:top w:val="none" w:sz="0" w:space="0" w:color="auto"/>
            <w:left w:val="none" w:sz="0" w:space="0" w:color="auto"/>
            <w:bottom w:val="none" w:sz="0" w:space="0" w:color="auto"/>
            <w:right w:val="none" w:sz="0" w:space="0" w:color="auto"/>
          </w:divBdr>
        </w:div>
        <w:div w:id="1795831494">
          <w:marLeft w:val="0"/>
          <w:marRight w:val="0"/>
          <w:marTop w:val="0"/>
          <w:marBottom w:val="0"/>
          <w:divBdr>
            <w:top w:val="none" w:sz="0" w:space="0" w:color="auto"/>
            <w:left w:val="none" w:sz="0" w:space="0" w:color="auto"/>
            <w:bottom w:val="none" w:sz="0" w:space="0" w:color="auto"/>
            <w:right w:val="none" w:sz="0" w:space="0" w:color="auto"/>
          </w:divBdr>
        </w:div>
        <w:div w:id="1835760762">
          <w:marLeft w:val="0"/>
          <w:marRight w:val="0"/>
          <w:marTop w:val="0"/>
          <w:marBottom w:val="0"/>
          <w:divBdr>
            <w:top w:val="none" w:sz="0" w:space="0" w:color="auto"/>
            <w:left w:val="none" w:sz="0" w:space="0" w:color="auto"/>
            <w:bottom w:val="none" w:sz="0" w:space="0" w:color="auto"/>
            <w:right w:val="none" w:sz="0" w:space="0" w:color="auto"/>
          </w:divBdr>
        </w:div>
      </w:divsChild>
    </w:div>
    <w:div w:id="1638103796">
      <w:bodyDiv w:val="1"/>
      <w:marLeft w:val="0"/>
      <w:marRight w:val="0"/>
      <w:marTop w:val="0"/>
      <w:marBottom w:val="0"/>
      <w:divBdr>
        <w:top w:val="none" w:sz="0" w:space="0" w:color="auto"/>
        <w:left w:val="none" w:sz="0" w:space="0" w:color="auto"/>
        <w:bottom w:val="none" w:sz="0" w:space="0" w:color="auto"/>
        <w:right w:val="none" w:sz="0" w:space="0" w:color="auto"/>
      </w:divBdr>
      <w:divsChild>
        <w:div w:id="24445188">
          <w:marLeft w:val="0"/>
          <w:marRight w:val="0"/>
          <w:marTop w:val="0"/>
          <w:marBottom w:val="0"/>
          <w:divBdr>
            <w:top w:val="none" w:sz="0" w:space="0" w:color="auto"/>
            <w:left w:val="none" w:sz="0" w:space="0" w:color="auto"/>
            <w:bottom w:val="none" w:sz="0" w:space="0" w:color="auto"/>
            <w:right w:val="none" w:sz="0" w:space="0" w:color="auto"/>
          </w:divBdr>
        </w:div>
        <w:div w:id="1100875680">
          <w:marLeft w:val="0"/>
          <w:marRight w:val="0"/>
          <w:marTop w:val="0"/>
          <w:marBottom w:val="0"/>
          <w:divBdr>
            <w:top w:val="none" w:sz="0" w:space="0" w:color="auto"/>
            <w:left w:val="none" w:sz="0" w:space="0" w:color="auto"/>
            <w:bottom w:val="none" w:sz="0" w:space="0" w:color="auto"/>
            <w:right w:val="none" w:sz="0" w:space="0" w:color="auto"/>
          </w:divBdr>
        </w:div>
        <w:div w:id="1280188256">
          <w:marLeft w:val="0"/>
          <w:marRight w:val="0"/>
          <w:marTop w:val="0"/>
          <w:marBottom w:val="0"/>
          <w:divBdr>
            <w:top w:val="none" w:sz="0" w:space="0" w:color="auto"/>
            <w:left w:val="none" w:sz="0" w:space="0" w:color="auto"/>
            <w:bottom w:val="none" w:sz="0" w:space="0" w:color="auto"/>
            <w:right w:val="none" w:sz="0" w:space="0" w:color="auto"/>
          </w:divBdr>
        </w:div>
        <w:div w:id="1390958353">
          <w:marLeft w:val="0"/>
          <w:marRight w:val="0"/>
          <w:marTop w:val="0"/>
          <w:marBottom w:val="0"/>
          <w:divBdr>
            <w:top w:val="none" w:sz="0" w:space="0" w:color="auto"/>
            <w:left w:val="none" w:sz="0" w:space="0" w:color="auto"/>
            <w:bottom w:val="none" w:sz="0" w:space="0" w:color="auto"/>
            <w:right w:val="none" w:sz="0" w:space="0" w:color="auto"/>
          </w:divBdr>
        </w:div>
        <w:div w:id="1435399455">
          <w:marLeft w:val="0"/>
          <w:marRight w:val="0"/>
          <w:marTop w:val="0"/>
          <w:marBottom w:val="0"/>
          <w:divBdr>
            <w:top w:val="none" w:sz="0" w:space="0" w:color="auto"/>
            <w:left w:val="none" w:sz="0" w:space="0" w:color="auto"/>
            <w:bottom w:val="none" w:sz="0" w:space="0" w:color="auto"/>
            <w:right w:val="none" w:sz="0" w:space="0" w:color="auto"/>
          </w:divBdr>
        </w:div>
        <w:div w:id="1449204560">
          <w:marLeft w:val="0"/>
          <w:marRight w:val="0"/>
          <w:marTop w:val="0"/>
          <w:marBottom w:val="0"/>
          <w:divBdr>
            <w:top w:val="none" w:sz="0" w:space="0" w:color="auto"/>
            <w:left w:val="none" w:sz="0" w:space="0" w:color="auto"/>
            <w:bottom w:val="none" w:sz="0" w:space="0" w:color="auto"/>
            <w:right w:val="none" w:sz="0" w:space="0" w:color="auto"/>
          </w:divBdr>
        </w:div>
        <w:div w:id="1922568883">
          <w:marLeft w:val="0"/>
          <w:marRight w:val="0"/>
          <w:marTop w:val="0"/>
          <w:marBottom w:val="0"/>
          <w:divBdr>
            <w:top w:val="none" w:sz="0" w:space="0" w:color="auto"/>
            <w:left w:val="none" w:sz="0" w:space="0" w:color="auto"/>
            <w:bottom w:val="none" w:sz="0" w:space="0" w:color="auto"/>
            <w:right w:val="none" w:sz="0" w:space="0" w:color="auto"/>
          </w:divBdr>
        </w:div>
      </w:divsChild>
    </w:div>
    <w:div w:id="1638756716">
      <w:bodyDiv w:val="1"/>
      <w:marLeft w:val="0"/>
      <w:marRight w:val="0"/>
      <w:marTop w:val="0"/>
      <w:marBottom w:val="0"/>
      <w:divBdr>
        <w:top w:val="none" w:sz="0" w:space="0" w:color="auto"/>
        <w:left w:val="none" w:sz="0" w:space="0" w:color="auto"/>
        <w:bottom w:val="none" w:sz="0" w:space="0" w:color="auto"/>
        <w:right w:val="none" w:sz="0" w:space="0" w:color="auto"/>
      </w:divBdr>
    </w:div>
    <w:div w:id="1645502839">
      <w:bodyDiv w:val="1"/>
      <w:marLeft w:val="0"/>
      <w:marRight w:val="0"/>
      <w:marTop w:val="0"/>
      <w:marBottom w:val="0"/>
      <w:divBdr>
        <w:top w:val="none" w:sz="0" w:space="0" w:color="auto"/>
        <w:left w:val="none" w:sz="0" w:space="0" w:color="auto"/>
        <w:bottom w:val="none" w:sz="0" w:space="0" w:color="auto"/>
        <w:right w:val="none" w:sz="0" w:space="0" w:color="auto"/>
      </w:divBdr>
      <w:divsChild>
        <w:div w:id="13725783">
          <w:marLeft w:val="0"/>
          <w:marRight w:val="0"/>
          <w:marTop w:val="0"/>
          <w:marBottom w:val="0"/>
          <w:divBdr>
            <w:top w:val="none" w:sz="0" w:space="0" w:color="auto"/>
            <w:left w:val="none" w:sz="0" w:space="0" w:color="auto"/>
            <w:bottom w:val="none" w:sz="0" w:space="0" w:color="auto"/>
            <w:right w:val="none" w:sz="0" w:space="0" w:color="auto"/>
          </w:divBdr>
        </w:div>
        <w:div w:id="496724509">
          <w:marLeft w:val="0"/>
          <w:marRight w:val="0"/>
          <w:marTop w:val="0"/>
          <w:marBottom w:val="0"/>
          <w:divBdr>
            <w:top w:val="none" w:sz="0" w:space="0" w:color="auto"/>
            <w:left w:val="none" w:sz="0" w:space="0" w:color="auto"/>
            <w:bottom w:val="none" w:sz="0" w:space="0" w:color="auto"/>
            <w:right w:val="none" w:sz="0" w:space="0" w:color="auto"/>
          </w:divBdr>
        </w:div>
        <w:div w:id="876511013">
          <w:marLeft w:val="0"/>
          <w:marRight w:val="0"/>
          <w:marTop w:val="0"/>
          <w:marBottom w:val="0"/>
          <w:divBdr>
            <w:top w:val="none" w:sz="0" w:space="0" w:color="auto"/>
            <w:left w:val="none" w:sz="0" w:space="0" w:color="auto"/>
            <w:bottom w:val="none" w:sz="0" w:space="0" w:color="auto"/>
            <w:right w:val="none" w:sz="0" w:space="0" w:color="auto"/>
          </w:divBdr>
        </w:div>
        <w:div w:id="1321353212">
          <w:marLeft w:val="0"/>
          <w:marRight w:val="0"/>
          <w:marTop w:val="0"/>
          <w:marBottom w:val="0"/>
          <w:divBdr>
            <w:top w:val="none" w:sz="0" w:space="0" w:color="auto"/>
            <w:left w:val="none" w:sz="0" w:space="0" w:color="auto"/>
            <w:bottom w:val="none" w:sz="0" w:space="0" w:color="auto"/>
            <w:right w:val="none" w:sz="0" w:space="0" w:color="auto"/>
          </w:divBdr>
        </w:div>
        <w:div w:id="1342968714">
          <w:marLeft w:val="0"/>
          <w:marRight w:val="0"/>
          <w:marTop w:val="0"/>
          <w:marBottom w:val="0"/>
          <w:divBdr>
            <w:top w:val="none" w:sz="0" w:space="0" w:color="auto"/>
            <w:left w:val="none" w:sz="0" w:space="0" w:color="auto"/>
            <w:bottom w:val="none" w:sz="0" w:space="0" w:color="auto"/>
            <w:right w:val="none" w:sz="0" w:space="0" w:color="auto"/>
          </w:divBdr>
        </w:div>
      </w:divsChild>
    </w:div>
    <w:div w:id="1676615783">
      <w:bodyDiv w:val="1"/>
      <w:marLeft w:val="0"/>
      <w:marRight w:val="0"/>
      <w:marTop w:val="0"/>
      <w:marBottom w:val="0"/>
      <w:divBdr>
        <w:top w:val="none" w:sz="0" w:space="0" w:color="auto"/>
        <w:left w:val="none" w:sz="0" w:space="0" w:color="auto"/>
        <w:bottom w:val="none" w:sz="0" w:space="0" w:color="auto"/>
        <w:right w:val="none" w:sz="0" w:space="0" w:color="auto"/>
      </w:divBdr>
      <w:divsChild>
        <w:div w:id="879441183">
          <w:marLeft w:val="0"/>
          <w:marRight w:val="0"/>
          <w:marTop w:val="0"/>
          <w:marBottom w:val="0"/>
          <w:divBdr>
            <w:top w:val="none" w:sz="0" w:space="0" w:color="auto"/>
            <w:left w:val="none" w:sz="0" w:space="0" w:color="auto"/>
            <w:bottom w:val="none" w:sz="0" w:space="0" w:color="auto"/>
            <w:right w:val="none" w:sz="0" w:space="0" w:color="auto"/>
          </w:divBdr>
        </w:div>
        <w:div w:id="1312097685">
          <w:marLeft w:val="0"/>
          <w:marRight w:val="0"/>
          <w:marTop w:val="0"/>
          <w:marBottom w:val="0"/>
          <w:divBdr>
            <w:top w:val="none" w:sz="0" w:space="0" w:color="auto"/>
            <w:left w:val="none" w:sz="0" w:space="0" w:color="auto"/>
            <w:bottom w:val="none" w:sz="0" w:space="0" w:color="auto"/>
            <w:right w:val="none" w:sz="0" w:space="0" w:color="auto"/>
          </w:divBdr>
        </w:div>
        <w:div w:id="1961102733">
          <w:marLeft w:val="0"/>
          <w:marRight w:val="0"/>
          <w:marTop w:val="0"/>
          <w:marBottom w:val="0"/>
          <w:divBdr>
            <w:top w:val="none" w:sz="0" w:space="0" w:color="auto"/>
            <w:left w:val="none" w:sz="0" w:space="0" w:color="auto"/>
            <w:bottom w:val="none" w:sz="0" w:space="0" w:color="auto"/>
            <w:right w:val="none" w:sz="0" w:space="0" w:color="auto"/>
          </w:divBdr>
        </w:div>
      </w:divsChild>
    </w:div>
    <w:div w:id="1683166541">
      <w:bodyDiv w:val="1"/>
      <w:marLeft w:val="0"/>
      <w:marRight w:val="0"/>
      <w:marTop w:val="0"/>
      <w:marBottom w:val="0"/>
      <w:divBdr>
        <w:top w:val="none" w:sz="0" w:space="0" w:color="auto"/>
        <w:left w:val="none" w:sz="0" w:space="0" w:color="auto"/>
        <w:bottom w:val="none" w:sz="0" w:space="0" w:color="auto"/>
        <w:right w:val="none" w:sz="0" w:space="0" w:color="auto"/>
      </w:divBdr>
    </w:div>
    <w:div w:id="1710184733">
      <w:bodyDiv w:val="1"/>
      <w:marLeft w:val="0"/>
      <w:marRight w:val="0"/>
      <w:marTop w:val="0"/>
      <w:marBottom w:val="0"/>
      <w:divBdr>
        <w:top w:val="none" w:sz="0" w:space="0" w:color="auto"/>
        <w:left w:val="none" w:sz="0" w:space="0" w:color="auto"/>
        <w:bottom w:val="none" w:sz="0" w:space="0" w:color="auto"/>
        <w:right w:val="none" w:sz="0" w:space="0" w:color="auto"/>
      </w:divBdr>
    </w:div>
    <w:div w:id="1711412561">
      <w:bodyDiv w:val="1"/>
      <w:marLeft w:val="0"/>
      <w:marRight w:val="0"/>
      <w:marTop w:val="0"/>
      <w:marBottom w:val="0"/>
      <w:divBdr>
        <w:top w:val="none" w:sz="0" w:space="0" w:color="auto"/>
        <w:left w:val="none" w:sz="0" w:space="0" w:color="auto"/>
        <w:bottom w:val="none" w:sz="0" w:space="0" w:color="auto"/>
        <w:right w:val="none" w:sz="0" w:space="0" w:color="auto"/>
      </w:divBdr>
    </w:div>
    <w:div w:id="1774087840">
      <w:bodyDiv w:val="1"/>
      <w:marLeft w:val="0"/>
      <w:marRight w:val="0"/>
      <w:marTop w:val="0"/>
      <w:marBottom w:val="0"/>
      <w:divBdr>
        <w:top w:val="none" w:sz="0" w:space="0" w:color="auto"/>
        <w:left w:val="none" w:sz="0" w:space="0" w:color="auto"/>
        <w:bottom w:val="none" w:sz="0" w:space="0" w:color="auto"/>
        <w:right w:val="none" w:sz="0" w:space="0" w:color="auto"/>
      </w:divBdr>
      <w:divsChild>
        <w:div w:id="1930460155">
          <w:marLeft w:val="0"/>
          <w:marRight w:val="0"/>
          <w:marTop w:val="0"/>
          <w:marBottom w:val="0"/>
          <w:divBdr>
            <w:top w:val="none" w:sz="0" w:space="0" w:color="auto"/>
            <w:left w:val="none" w:sz="0" w:space="0" w:color="auto"/>
            <w:bottom w:val="none" w:sz="0" w:space="0" w:color="auto"/>
            <w:right w:val="none" w:sz="0" w:space="0" w:color="auto"/>
          </w:divBdr>
        </w:div>
      </w:divsChild>
    </w:div>
    <w:div w:id="1798182803">
      <w:bodyDiv w:val="1"/>
      <w:marLeft w:val="0"/>
      <w:marRight w:val="0"/>
      <w:marTop w:val="0"/>
      <w:marBottom w:val="0"/>
      <w:divBdr>
        <w:top w:val="none" w:sz="0" w:space="0" w:color="auto"/>
        <w:left w:val="none" w:sz="0" w:space="0" w:color="auto"/>
        <w:bottom w:val="none" w:sz="0" w:space="0" w:color="auto"/>
        <w:right w:val="none" w:sz="0" w:space="0" w:color="auto"/>
      </w:divBdr>
      <w:divsChild>
        <w:div w:id="105276793">
          <w:marLeft w:val="0"/>
          <w:marRight w:val="0"/>
          <w:marTop w:val="0"/>
          <w:marBottom w:val="0"/>
          <w:divBdr>
            <w:top w:val="none" w:sz="0" w:space="0" w:color="auto"/>
            <w:left w:val="none" w:sz="0" w:space="0" w:color="auto"/>
            <w:bottom w:val="none" w:sz="0" w:space="0" w:color="auto"/>
            <w:right w:val="none" w:sz="0" w:space="0" w:color="auto"/>
          </w:divBdr>
        </w:div>
        <w:div w:id="175194396">
          <w:marLeft w:val="0"/>
          <w:marRight w:val="0"/>
          <w:marTop w:val="0"/>
          <w:marBottom w:val="0"/>
          <w:divBdr>
            <w:top w:val="none" w:sz="0" w:space="0" w:color="auto"/>
            <w:left w:val="none" w:sz="0" w:space="0" w:color="auto"/>
            <w:bottom w:val="none" w:sz="0" w:space="0" w:color="auto"/>
            <w:right w:val="none" w:sz="0" w:space="0" w:color="auto"/>
          </w:divBdr>
        </w:div>
        <w:div w:id="420293844">
          <w:marLeft w:val="0"/>
          <w:marRight w:val="0"/>
          <w:marTop w:val="0"/>
          <w:marBottom w:val="0"/>
          <w:divBdr>
            <w:top w:val="none" w:sz="0" w:space="0" w:color="auto"/>
            <w:left w:val="none" w:sz="0" w:space="0" w:color="auto"/>
            <w:bottom w:val="none" w:sz="0" w:space="0" w:color="auto"/>
            <w:right w:val="none" w:sz="0" w:space="0" w:color="auto"/>
          </w:divBdr>
        </w:div>
        <w:div w:id="1465536270">
          <w:marLeft w:val="0"/>
          <w:marRight w:val="0"/>
          <w:marTop w:val="0"/>
          <w:marBottom w:val="0"/>
          <w:divBdr>
            <w:top w:val="none" w:sz="0" w:space="0" w:color="auto"/>
            <w:left w:val="none" w:sz="0" w:space="0" w:color="auto"/>
            <w:bottom w:val="none" w:sz="0" w:space="0" w:color="auto"/>
            <w:right w:val="none" w:sz="0" w:space="0" w:color="auto"/>
          </w:divBdr>
        </w:div>
        <w:div w:id="1757554296">
          <w:marLeft w:val="0"/>
          <w:marRight w:val="0"/>
          <w:marTop w:val="0"/>
          <w:marBottom w:val="0"/>
          <w:divBdr>
            <w:top w:val="none" w:sz="0" w:space="0" w:color="auto"/>
            <w:left w:val="none" w:sz="0" w:space="0" w:color="auto"/>
            <w:bottom w:val="none" w:sz="0" w:space="0" w:color="auto"/>
            <w:right w:val="none" w:sz="0" w:space="0" w:color="auto"/>
          </w:divBdr>
        </w:div>
        <w:div w:id="1871406130">
          <w:marLeft w:val="0"/>
          <w:marRight w:val="0"/>
          <w:marTop w:val="0"/>
          <w:marBottom w:val="0"/>
          <w:divBdr>
            <w:top w:val="none" w:sz="0" w:space="0" w:color="auto"/>
            <w:left w:val="none" w:sz="0" w:space="0" w:color="auto"/>
            <w:bottom w:val="none" w:sz="0" w:space="0" w:color="auto"/>
            <w:right w:val="none" w:sz="0" w:space="0" w:color="auto"/>
          </w:divBdr>
        </w:div>
        <w:div w:id="1901818628">
          <w:marLeft w:val="0"/>
          <w:marRight w:val="0"/>
          <w:marTop w:val="0"/>
          <w:marBottom w:val="0"/>
          <w:divBdr>
            <w:top w:val="none" w:sz="0" w:space="0" w:color="auto"/>
            <w:left w:val="none" w:sz="0" w:space="0" w:color="auto"/>
            <w:bottom w:val="none" w:sz="0" w:space="0" w:color="auto"/>
            <w:right w:val="none" w:sz="0" w:space="0" w:color="auto"/>
          </w:divBdr>
        </w:div>
        <w:div w:id="1965573015">
          <w:marLeft w:val="0"/>
          <w:marRight w:val="0"/>
          <w:marTop w:val="0"/>
          <w:marBottom w:val="0"/>
          <w:divBdr>
            <w:top w:val="none" w:sz="0" w:space="0" w:color="auto"/>
            <w:left w:val="none" w:sz="0" w:space="0" w:color="auto"/>
            <w:bottom w:val="none" w:sz="0" w:space="0" w:color="auto"/>
            <w:right w:val="none" w:sz="0" w:space="0" w:color="auto"/>
          </w:divBdr>
        </w:div>
      </w:divsChild>
    </w:div>
    <w:div w:id="1803882402">
      <w:bodyDiv w:val="1"/>
      <w:marLeft w:val="0"/>
      <w:marRight w:val="0"/>
      <w:marTop w:val="0"/>
      <w:marBottom w:val="0"/>
      <w:divBdr>
        <w:top w:val="none" w:sz="0" w:space="0" w:color="auto"/>
        <w:left w:val="none" w:sz="0" w:space="0" w:color="auto"/>
        <w:bottom w:val="none" w:sz="0" w:space="0" w:color="auto"/>
        <w:right w:val="none" w:sz="0" w:space="0" w:color="auto"/>
      </w:divBdr>
      <w:divsChild>
        <w:div w:id="7299858">
          <w:marLeft w:val="0"/>
          <w:marRight w:val="0"/>
          <w:marTop w:val="0"/>
          <w:marBottom w:val="0"/>
          <w:divBdr>
            <w:top w:val="none" w:sz="0" w:space="0" w:color="auto"/>
            <w:left w:val="none" w:sz="0" w:space="0" w:color="auto"/>
            <w:bottom w:val="none" w:sz="0" w:space="0" w:color="auto"/>
            <w:right w:val="none" w:sz="0" w:space="0" w:color="auto"/>
          </w:divBdr>
        </w:div>
        <w:div w:id="14042386">
          <w:marLeft w:val="0"/>
          <w:marRight w:val="0"/>
          <w:marTop w:val="0"/>
          <w:marBottom w:val="0"/>
          <w:divBdr>
            <w:top w:val="none" w:sz="0" w:space="0" w:color="auto"/>
            <w:left w:val="none" w:sz="0" w:space="0" w:color="auto"/>
            <w:bottom w:val="none" w:sz="0" w:space="0" w:color="auto"/>
            <w:right w:val="none" w:sz="0" w:space="0" w:color="auto"/>
          </w:divBdr>
        </w:div>
        <w:div w:id="163053941">
          <w:marLeft w:val="0"/>
          <w:marRight w:val="0"/>
          <w:marTop w:val="0"/>
          <w:marBottom w:val="0"/>
          <w:divBdr>
            <w:top w:val="none" w:sz="0" w:space="0" w:color="auto"/>
            <w:left w:val="none" w:sz="0" w:space="0" w:color="auto"/>
            <w:bottom w:val="none" w:sz="0" w:space="0" w:color="auto"/>
            <w:right w:val="none" w:sz="0" w:space="0" w:color="auto"/>
          </w:divBdr>
        </w:div>
        <w:div w:id="305936232">
          <w:marLeft w:val="0"/>
          <w:marRight w:val="0"/>
          <w:marTop w:val="0"/>
          <w:marBottom w:val="0"/>
          <w:divBdr>
            <w:top w:val="none" w:sz="0" w:space="0" w:color="auto"/>
            <w:left w:val="none" w:sz="0" w:space="0" w:color="auto"/>
            <w:bottom w:val="none" w:sz="0" w:space="0" w:color="auto"/>
            <w:right w:val="none" w:sz="0" w:space="0" w:color="auto"/>
          </w:divBdr>
        </w:div>
        <w:div w:id="543955302">
          <w:marLeft w:val="0"/>
          <w:marRight w:val="0"/>
          <w:marTop w:val="0"/>
          <w:marBottom w:val="0"/>
          <w:divBdr>
            <w:top w:val="none" w:sz="0" w:space="0" w:color="auto"/>
            <w:left w:val="none" w:sz="0" w:space="0" w:color="auto"/>
            <w:bottom w:val="none" w:sz="0" w:space="0" w:color="auto"/>
            <w:right w:val="none" w:sz="0" w:space="0" w:color="auto"/>
          </w:divBdr>
        </w:div>
        <w:div w:id="799496792">
          <w:marLeft w:val="0"/>
          <w:marRight w:val="0"/>
          <w:marTop w:val="0"/>
          <w:marBottom w:val="0"/>
          <w:divBdr>
            <w:top w:val="none" w:sz="0" w:space="0" w:color="auto"/>
            <w:left w:val="none" w:sz="0" w:space="0" w:color="auto"/>
            <w:bottom w:val="none" w:sz="0" w:space="0" w:color="auto"/>
            <w:right w:val="none" w:sz="0" w:space="0" w:color="auto"/>
          </w:divBdr>
        </w:div>
        <w:div w:id="855313792">
          <w:marLeft w:val="0"/>
          <w:marRight w:val="0"/>
          <w:marTop w:val="0"/>
          <w:marBottom w:val="0"/>
          <w:divBdr>
            <w:top w:val="none" w:sz="0" w:space="0" w:color="auto"/>
            <w:left w:val="none" w:sz="0" w:space="0" w:color="auto"/>
            <w:bottom w:val="none" w:sz="0" w:space="0" w:color="auto"/>
            <w:right w:val="none" w:sz="0" w:space="0" w:color="auto"/>
          </w:divBdr>
        </w:div>
        <w:div w:id="904339259">
          <w:marLeft w:val="0"/>
          <w:marRight w:val="0"/>
          <w:marTop w:val="0"/>
          <w:marBottom w:val="0"/>
          <w:divBdr>
            <w:top w:val="none" w:sz="0" w:space="0" w:color="auto"/>
            <w:left w:val="none" w:sz="0" w:space="0" w:color="auto"/>
            <w:bottom w:val="none" w:sz="0" w:space="0" w:color="auto"/>
            <w:right w:val="none" w:sz="0" w:space="0" w:color="auto"/>
          </w:divBdr>
        </w:div>
        <w:div w:id="1234582618">
          <w:marLeft w:val="0"/>
          <w:marRight w:val="0"/>
          <w:marTop w:val="0"/>
          <w:marBottom w:val="0"/>
          <w:divBdr>
            <w:top w:val="none" w:sz="0" w:space="0" w:color="auto"/>
            <w:left w:val="none" w:sz="0" w:space="0" w:color="auto"/>
            <w:bottom w:val="none" w:sz="0" w:space="0" w:color="auto"/>
            <w:right w:val="none" w:sz="0" w:space="0" w:color="auto"/>
          </w:divBdr>
        </w:div>
        <w:div w:id="1293176148">
          <w:marLeft w:val="0"/>
          <w:marRight w:val="0"/>
          <w:marTop w:val="0"/>
          <w:marBottom w:val="0"/>
          <w:divBdr>
            <w:top w:val="none" w:sz="0" w:space="0" w:color="auto"/>
            <w:left w:val="none" w:sz="0" w:space="0" w:color="auto"/>
            <w:bottom w:val="none" w:sz="0" w:space="0" w:color="auto"/>
            <w:right w:val="none" w:sz="0" w:space="0" w:color="auto"/>
          </w:divBdr>
        </w:div>
        <w:div w:id="1304846766">
          <w:marLeft w:val="0"/>
          <w:marRight w:val="0"/>
          <w:marTop w:val="0"/>
          <w:marBottom w:val="0"/>
          <w:divBdr>
            <w:top w:val="none" w:sz="0" w:space="0" w:color="auto"/>
            <w:left w:val="none" w:sz="0" w:space="0" w:color="auto"/>
            <w:bottom w:val="none" w:sz="0" w:space="0" w:color="auto"/>
            <w:right w:val="none" w:sz="0" w:space="0" w:color="auto"/>
          </w:divBdr>
        </w:div>
        <w:div w:id="1422792878">
          <w:marLeft w:val="0"/>
          <w:marRight w:val="0"/>
          <w:marTop w:val="0"/>
          <w:marBottom w:val="0"/>
          <w:divBdr>
            <w:top w:val="none" w:sz="0" w:space="0" w:color="auto"/>
            <w:left w:val="none" w:sz="0" w:space="0" w:color="auto"/>
            <w:bottom w:val="none" w:sz="0" w:space="0" w:color="auto"/>
            <w:right w:val="none" w:sz="0" w:space="0" w:color="auto"/>
          </w:divBdr>
        </w:div>
        <w:div w:id="1565556041">
          <w:marLeft w:val="0"/>
          <w:marRight w:val="0"/>
          <w:marTop w:val="0"/>
          <w:marBottom w:val="0"/>
          <w:divBdr>
            <w:top w:val="none" w:sz="0" w:space="0" w:color="auto"/>
            <w:left w:val="none" w:sz="0" w:space="0" w:color="auto"/>
            <w:bottom w:val="none" w:sz="0" w:space="0" w:color="auto"/>
            <w:right w:val="none" w:sz="0" w:space="0" w:color="auto"/>
          </w:divBdr>
        </w:div>
        <w:div w:id="1569925840">
          <w:marLeft w:val="0"/>
          <w:marRight w:val="0"/>
          <w:marTop w:val="0"/>
          <w:marBottom w:val="0"/>
          <w:divBdr>
            <w:top w:val="none" w:sz="0" w:space="0" w:color="auto"/>
            <w:left w:val="none" w:sz="0" w:space="0" w:color="auto"/>
            <w:bottom w:val="none" w:sz="0" w:space="0" w:color="auto"/>
            <w:right w:val="none" w:sz="0" w:space="0" w:color="auto"/>
          </w:divBdr>
        </w:div>
        <w:div w:id="1769617800">
          <w:marLeft w:val="0"/>
          <w:marRight w:val="0"/>
          <w:marTop w:val="0"/>
          <w:marBottom w:val="0"/>
          <w:divBdr>
            <w:top w:val="none" w:sz="0" w:space="0" w:color="auto"/>
            <w:left w:val="none" w:sz="0" w:space="0" w:color="auto"/>
            <w:bottom w:val="none" w:sz="0" w:space="0" w:color="auto"/>
            <w:right w:val="none" w:sz="0" w:space="0" w:color="auto"/>
          </w:divBdr>
        </w:div>
        <w:div w:id="1828279485">
          <w:marLeft w:val="0"/>
          <w:marRight w:val="0"/>
          <w:marTop w:val="0"/>
          <w:marBottom w:val="0"/>
          <w:divBdr>
            <w:top w:val="none" w:sz="0" w:space="0" w:color="auto"/>
            <w:left w:val="none" w:sz="0" w:space="0" w:color="auto"/>
            <w:bottom w:val="none" w:sz="0" w:space="0" w:color="auto"/>
            <w:right w:val="none" w:sz="0" w:space="0" w:color="auto"/>
          </w:divBdr>
        </w:div>
        <w:div w:id="1849127345">
          <w:marLeft w:val="0"/>
          <w:marRight w:val="0"/>
          <w:marTop w:val="0"/>
          <w:marBottom w:val="0"/>
          <w:divBdr>
            <w:top w:val="none" w:sz="0" w:space="0" w:color="auto"/>
            <w:left w:val="none" w:sz="0" w:space="0" w:color="auto"/>
            <w:bottom w:val="none" w:sz="0" w:space="0" w:color="auto"/>
            <w:right w:val="none" w:sz="0" w:space="0" w:color="auto"/>
          </w:divBdr>
        </w:div>
        <w:div w:id="1981840112">
          <w:marLeft w:val="0"/>
          <w:marRight w:val="0"/>
          <w:marTop w:val="0"/>
          <w:marBottom w:val="0"/>
          <w:divBdr>
            <w:top w:val="none" w:sz="0" w:space="0" w:color="auto"/>
            <w:left w:val="none" w:sz="0" w:space="0" w:color="auto"/>
            <w:bottom w:val="none" w:sz="0" w:space="0" w:color="auto"/>
            <w:right w:val="none" w:sz="0" w:space="0" w:color="auto"/>
          </w:divBdr>
        </w:div>
        <w:div w:id="2068065205">
          <w:marLeft w:val="0"/>
          <w:marRight w:val="0"/>
          <w:marTop w:val="0"/>
          <w:marBottom w:val="0"/>
          <w:divBdr>
            <w:top w:val="none" w:sz="0" w:space="0" w:color="auto"/>
            <w:left w:val="none" w:sz="0" w:space="0" w:color="auto"/>
            <w:bottom w:val="none" w:sz="0" w:space="0" w:color="auto"/>
            <w:right w:val="none" w:sz="0" w:space="0" w:color="auto"/>
          </w:divBdr>
        </w:div>
      </w:divsChild>
    </w:div>
    <w:div w:id="1805193768">
      <w:bodyDiv w:val="1"/>
      <w:marLeft w:val="0"/>
      <w:marRight w:val="0"/>
      <w:marTop w:val="0"/>
      <w:marBottom w:val="0"/>
      <w:divBdr>
        <w:top w:val="none" w:sz="0" w:space="0" w:color="auto"/>
        <w:left w:val="none" w:sz="0" w:space="0" w:color="auto"/>
        <w:bottom w:val="none" w:sz="0" w:space="0" w:color="auto"/>
        <w:right w:val="none" w:sz="0" w:space="0" w:color="auto"/>
      </w:divBdr>
    </w:div>
    <w:div w:id="1856190591">
      <w:bodyDiv w:val="1"/>
      <w:marLeft w:val="0"/>
      <w:marRight w:val="0"/>
      <w:marTop w:val="0"/>
      <w:marBottom w:val="0"/>
      <w:divBdr>
        <w:top w:val="none" w:sz="0" w:space="0" w:color="auto"/>
        <w:left w:val="none" w:sz="0" w:space="0" w:color="auto"/>
        <w:bottom w:val="none" w:sz="0" w:space="0" w:color="auto"/>
        <w:right w:val="none" w:sz="0" w:space="0" w:color="auto"/>
      </w:divBdr>
      <w:divsChild>
        <w:div w:id="84229825">
          <w:marLeft w:val="0"/>
          <w:marRight w:val="0"/>
          <w:marTop w:val="0"/>
          <w:marBottom w:val="0"/>
          <w:divBdr>
            <w:top w:val="none" w:sz="0" w:space="0" w:color="auto"/>
            <w:left w:val="none" w:sz="0" w:space="0" w:color="auto"/>
            <w:bottom w:val="none" w:sz="0" w:space="0" w:color="auto"/>
            <w:right w:val="none" w:sz="0" w:space="0" w:color="auto"/>
          </w:divBdr>
        </w:div>
        <w:div w:id="163396240">
          <w:marLeft w:val="0"/>
          <w:marRight w:val="0"/>
          <w:marTop w:val="0"/>
          <w:marBottom w:val="0"/>
          <w:divBdr>
            <w:top w:val="none" w:sz="0" w:space="0" w:color="auto"/>
            <w:left w:val="none" w:sz="0" w:space="0" w:color="auto"/>
            <w:bottom w:val="none" w:sz="0" w:space="0" w:color="auto"/>
            <w:right w:val="none" w:sz="0" w:space="0" w:color="auto"/>
          </w:divBdr>
        </w:div>
        <w:div w:id="394478575">
          <w:marLeft w:val="0"/>
          <w:marRight w:val="0"/>
          <w:marTop w:val="0"/>
          <w:marBottom w:val="0"/>
          <w:divBdr>
            <w:top w:val="none" w:sz="0" w:space="0" w:color="auto"/>
            <w:left w:val="none" w:sz="0" w:space="0" w:color="auto"/>
            <w:bottom w:val="none" w:sz="0" w:space="0" w:color="auto"/>
            <w:right w:val="none" w:sz="0" w:space="0" w:color="auto"/>
          </w:divBdr>
        </w:div>
        <w:div w:id="580481287">
          <w:marLeft w:val="0"/>
          <w:marRight w:val="0"/>
          <w:marTop w:val="0"/>
          <w:marBottom w:val="0"/>
          <w:divBdr>
            <w:top w:val="none" w:sz="0" w:space="0" w:color="auto"/>
            <w:left w:val="none" w:sz="0" w:space="0" w:color="auto"/>
            <w:bottom w:val="none" w:sz="0" w:space="0" w:color="auto"/>
            <w:right w:val="none" w:sz="0" w:space="0" w:color="auto"/>
          </w:divBdr>
        </w:div>
        <w:div w:id="908348871">
          <w:marLeft w:val="0"/>
          <w:marRight w:val="0"/>
          <w:marTop w:val="0"/>
          <w:marBottom w:val="0"/>
          <w:divBdr>
            <w:top w:val="none" w:sz="0" w:space="0" w:color="auto"/>
            <w:left w:val="none" w:sz="0" w:space="0" w:color="auto"/>
            <w:bottom w:val="none" w:sz="0" w:space="0" w:color="auto"/>
            <w:right w:val="none" w:sz="0" w:space="0" w:color="auto"/>
          </w:divBdr>
        </w:div>
        <w:div w:id="912085917">
          <w:marLeft w:val="0"/>
          <w:marRight w:val="0"/>
          <w:marTop w:val="0"/>
          <w:marBottom w:val="0"/>
          <w:divBdr>
            <w:top w:val="none" w:sz="0" w:space="0" w:color="auto"/>
            <w:left w:val="none" w:sz="0" w:space="0" w:color="auto"/>
            <w:bottom w:val="none" w:sz="0" w:space="0" w:color="auto"/>
            <w:right w:val="none" w:sz="0" w:space="0" w:color="auto"/>
          </w:divBdr>
        </w:div>
        <w:div w:id="1057162277">
          <w:marLeft w:val="0"/>
          <w:marRight w:val="0"/>
          <w:marTop w:val="0"/>
          <w:marBottom w:val="0"/>
          <w:divBdr>
            <w:top w:val="none" w:sz="0" w:space="0" w:color="auto"/>
            <w:left w:val="none" w:sz="0" w:space="0" w:color="auto"/>
            <w:bottom w:val="none" w:sz="0" w:space="0" w:color="auto"/>
            <w:right w:val="none" w:sz="0" w:space="0" w:color="auto"/>
          </w:divBdr>
        </w:div>
        <w:div w:id="1157064996">
          <w:marLeft w:val="0"/>
          <w:marRight w:val="0"/>
          <w:marTop w:val="0"/>
          <w:marBottom w:val="0"/>
          <w:divBdr>
            <w:top w:val="none" w:sz="0" w:space="0" w:color="auto"/>
            <w:left w:val="none" w:sz="0" w:space="0" w:color="auto"/>
            <w:bottom w:val="none" w:sz="0" w:space="0" w:color="auto"/>
            <w:right w:val="none" w:sz="0" w:space="0" w:color="auto"/>
          </w:divBdr>
        </w:div>
        <w:div w:id="1435637030">
          <w:marLeft w:val="0"/>
          <w:marRight w:val="0"/>
          <w:marTop w:val="0"/>
          <w:marBottom w:val="0"/>
          <w:divBdr>
            <w:top w:val="none" w:sz="0" w:space="0" w:color="auto"/>
            <w:left w:val="none" w:sz="0" w:space="0" w:color="auto"/>
            <w:bottom w:val="none" w:sz="0" w:space="0" w:color="auto"/>
            <w:right w:val="none" w:sz="0" w:space="0" w:color="auto"/>
          </w:divBdr>
        </w:div>
        <w:div w:id="1558473306">
          <w:marLeft w:val="0"/>
          <w:marRight w:val="0"/>
          <w:marTop w:val="0"/>
          <w:marBottom w:val="0"/>
          <w:divBdr>
            <w:top w:val="none" w:sz="0" w:space="0" w:color="auto"/>
            <w:left w:val="none" w:sz="0" w:space="0" w:color="auto"/>
            <w:bottom w:val="none" w:sz="0" w:space="0" w:color="auto"/>
            <w:right w:val="none" w:sz="0" w:space="0" w:color="auto"/>
          </w:divBdr>
        </w:div>
        <w:div w:id="1610308401">
          <w:marLeft w:val="0"/>
          <w:marRight w:val="0"/>
          <w:marTop w:val="0"/>
          <w:marBottom w:val="0"/>
          <w:divBdr>
            <w:top w:val="none" w:sz="0" w:space="0" w:color="auto"/>
            <w:left w:val="none" w:sz="0" w:space="0" w:color="auto"/>
            <w:bottom w:val="none" w:sz="0" w:space="0" w:color="auto"/>
            <w:right w:val="none" w:sz="0" w:space="0" w:color="auto"/>
          </w:divBdr>
        </w:div>
        <w:div w:id="1835680172">
          <w:marLeft w:val="0"/>
          <w:marRight w:val="0"/>
          <w:marTop w:val="0"/>
          <w:marBottom w:val="0"/>
          <w:divBdr>
            <w:top w:val="none" w:sz="0" w:space="0" w:color="auto"/>
            <w:left w:val="none" w:sz="0" w:space="0" w:color="auto"/>
            <w:bottom w:val="none" w:sz="0" w:space="0" w:color="auto"/>
            <w:right w:val="none" w:sz="0" w:space="0" w:color="auto"/>
          </w:divBdr>
        </w:div>
        <w:div w:id="2092584348">
          <w:marLeft w:val="0"/>
          <w:marRight w:val="0"/>
          <w:marTop w:val="0"/>
          <w:marBottom w:val="0"/>
          <w:divBdr>
            <w:top w:val="none" w:sz="0" w:space="0" w:color="auto"/>
            <w:left w:val="none" w:sz="0" w:space="0" w:color="auto"/>
            <w:bottom w:val="none" w:sz="0" w:space="0" w:color="auto"/>
            <w:right w:val="none" w:sz="0" w:space="0" w:color="auto"/>
          </w:divBdr>
        </w:div>
      </w:divsChild>
    </w:div>
    <w:div w:id="1866482300">
      <w:bodyDiv w:val="1"/>
      <w:marLeft w:val="0"/>
      <w:marRight w:val="0"/>
      <w:marTop w:val="0"/>
      <w:marBottom w:val="0"/>
      <w:divBdr>
        <w:top w:val="none" w:sz="0" w:space="0" w:color="auto"/>
        <w:left w:val="none" w:sz="0" w:space="0" w:color="auto"/>
        <w:bottom w:val="none" w:sz="0" w:space="0" w:color="auto"/>
        <w:right w:val="none" w:sz="0" w:space="0" w:color="auto"/>
      </w:divBdr>
      <w:divsChild>
        <w:div w:id="99765987">
          <w:marLeft w:val="0"/>
          <w:marRight w:val="0"/>
          <w:marTop w:val="0"/>
          <w:marBottom w:val="0"/>
          <w:divBdr>
            <w:top w:val="none" w:sz="0" w:space="0" w:color="auto"/>
            <w:left w:val="none" w:sz="0" w:space="0" w:color="auto"/>
            <w:bottom w:val="none" w:sz="0" w:space="0" w:color="auto"/>
            <w:right w:val="none" w:sz="0" w:space="0" w:color="auto"/>
          </w:divBdr>
        </w:div>
        <w:div w:id="150220280">
          <w:marLeft w:val="0"/>
          <w:marRight w:val="0"/>
          <w:marTop w:val="0"/>
          <w:marBottom w:val="0"/>
          <w:divBdr>
            <w:top w:val="none" w:sz="0" w:space="0" w:color="auto"/>
            <w:left w:val="none" w:sz="0" w:space="0" w:color="auto"/>
            <w:bottom w:val="none" w:sz="0" w:space="0" w:color="auto"/>
            <w:right w:val="none" w:sz="0" w:space="0" w:color="auto"/>
          </w:divBdr>
        </w:div>
        <w:div w:id="725950279">
          <w:marLeft w:val="0"/>
          <w:marRight w:val="0"/>
          <w:marTop w:val="0"/>
          <w:marBottom w:val="0"/>
          <w:divBdr>
            <w:top w:val="none" w:sz="0" w:space="0" w:color="auto"/>
            <w:left w:val="none" w:sz="0" w:space="0" w:color="auto"/>
            <w:bottom w:val="none" w:sz="0" w:space="0" w:color="auto"/>
            <w:right w:val="none" w:sz="0" w:space="0" w:color="auto"/>
          </w:divBdr>
        </w:div>
        <w:div w:id="1652439961">
          <w:marLeft w:val="0"/>
          <w:marRight w:val="0"/>
          <w:marTop w:val="0"/>
          <w:marBottom w:val="0"/>
          <w:divBdr>
            <w:top w:val="none" w:sz="0" w:space="0" w:color="auto"/>
            <w:left w:val="none" w:sz="0" w:space="0" w:color="auto"/>
            <w:bottom w:val="none" w:sz="0" w:space="0" w:color="auto"/>
            <w:right w:val="none" w:sz="0" w:space="0" w:color="auto"/>
          </w:divBdr>
        </w:div>
        <w:div w:id="1818766552">
          <w:marLeft w:val="0"/>
          <w:marRight w:val="0"/>
          <w:marTop w:val="0"/>
          <w:marBottom w:val="0"/>
          <w:divBdr>
            <w:top w:val="none" w:sz="0" w:space="0" w:color="auto"/>
            <w:left w:val="none" w:sz="0" w:space="0" w:color="auto"/>
            <w:bottom w:val="none" w:sz="0" w:space="0" w:color="auto"/>
            <w:right w:val="none" w:sz="0" w:space="0" w:color="auto"/>
          </w:divBdr>
        </w:div>
        <w:div w:id="2040085623">
          <w:marLeft w:val="0"/>
          <w:marRight w:val="0"/>
          <w:marTop w:val="0"/>
          <w:marBottom w:val="0"/>
          <w:divBdr>
            <w:top w:val="none" w:sz="0" w:space="0" w:color="auto"/>
            <w:left w:val="none" w:sz="0" w:space="0" w:color="auto"/>
            <w:bottom w:val="none" w:sz="0" w:space="0" w:color="auto"/>
            <w:right w:val="none" w:sz="0" w:space="0" w:color="auto"/>
          </w:divBdr>
        </w:div>
      </w:divsChild>
    </w:div>
    <w:div w:id="1872767262">
      <w:bodyDiv w:val="1"/>
      <w:marLeft w:val="0"/>
      <w:marRight w:val="0"/>
      <w:marTop w:val="0"/>
      <w:marBottom w:val="0"/>
      <w:divBdr>
        <w:top w:val="none" w:sz="0" w:space="0" w:color="auto"/>
        <w:left w:val="none" w:sz="0" w:space="0" w:color="auto"/>
        <w:bottom w:val="none" w:sz="0" w:space="0" w:color="auto"/>
        <w:right w:val="none" w:sz="0" w:space="0" w:color="auto"/>
      </w:divBdr>
    </w:div>
    <w:div w:id="1878883451">
      <w:bodyDiv w:val="1"/>
      <w:marLeft w:val="0"/>
      <w:marRight w:val="0"/>
      <w:marTop w:val="0"/>
      <w:marBottom w:val="0"/>
      <w:divBdr>
        <w:top w:val="none" w:sz="0" w:space="0" w:color="auto"/>
        <w:left w:val="none" w:sz="0" w:space="0" w:color="auto"/>
        <w:bottom w:val="none" w:sz="0" w:space="0" w:color="auto"/>
        <w:right w:val="none" w:sz="0" w:space="0" w:color="auto"/>
      </w:divBdr>
      <w:divsChild>
        <w:div w:id="345715486">
          <w:marLeft w:val="0"/>
          <w:marRight w:val="0"/>
          <w:marTop w:val="0"/>
          <w:marBottom w:val="0"/>
          <w:divBdr>
            <w:top w:val="none" w:sz="0" w:space="0" w:color="auto"/>
            <w:left w:val="none" w:sz="0" w:space="0" w:color="auto"/>
            <w:bottom w:val="none" w:sz="0" w:space="0" w:color="auto"/>
            <w:right w:val="none" w:sz="0" w:space="0" w:color="auto"/>
          </w:divBdr>
        </w:div>
        <w:div w:id="524710528">
          <w:marLeft w:val="0"/>
          <w:marRight w:val="0"/>
          <w:marTop w:val="0"/>
          <w:marBottom w:val="0"/>
          <w:divBdr>
            <w:top w:val="none" w:sz="0" w:space="0" w:color="auto"/>
            <w:left w:val="none" w:sz="0" w:space="0" w:color="auto"/>
            <w:bottom w:val="none" w:sz="0" w:space="0" w:color="auto"/>
            <w:right w:val="none" w:sz="0" w:space="0" w:color="auto"/>
          </w:divBdr>
        </w:div>
        <w:div w:id="560210204">
          <w:marLeft w:val="0"/>
          <w:marRight w:val="0"/>
          <w:marTop w:val="0"/>
          <w:marBottom w:val="0"/>
          <w:divBdr>
            <w:top w:val="none" w:sz="0" w:space="0" w:color="auto"/>
            <w:left w:val="none" w:sz="0" w:space="0" w:color="auto"/>
            <w:bottom w:val="none" w:sz="0" w:space="0" w:color="auto"/>
            <w:right w:val="none" w:sz="0" w:space="0" w:color="auto"/>
          </w:divBdr>
        </w:div>
        <w:div w:id="945231080">
          <w:marLeft w:val="0"/>
          <w:marRight w:val="0"/>
          <w:marTop w:val="0"/>
          <w:marBottom w:val="0"/>
          <w:divBdr>
            <w:top w:val="none" w:sz="0" w:space="0" w:color="auto"/>
            <w:left w:val="none" w:sz="0" w:space="0" w:color="auto"/>
            <w:bottom w:val="none" w:sz="0" w:space="0" w:color="auto"/>
            <w:right w:val="none" w:sz="0" w:space="0" w:color="auto"/>
          </w:divBdr>
        </w:div>
        <w:div w:id="973562675">
          <w:marLeft w:val="0"/>
          <w:marRight w:val="0"/>
          <w:marTop w:val="0"/>
          <w:marBottom w:val="0"/>
          <w:divBdr>
            <w:top w:val="none" w:sz="0" w:space="0" w:color="auto"/>
            <w:left w:val="none" w:sz="0" w:space="0" w:color="auto"/>
            <w:bottom w:val="none" w:sz="0" w:space="0" w:color="auto"/>
            <w:right w:val="none" w:sz="0" w:space="0" w:color="auto"/>
          </w:divBdr>
        </w:div>
        <w:div w:id="1044521084">
          <w:marLeft w:val="0"/>
          <w:marRight w:val="0"/>
          <w:marTop w:val="0"/>
          <w:marBottom w:val="0"/>
          <w:divBdr>
            <w:top w:val="none" w:sz="0" w:space="0" w:color="auto"/>
            <w:left w:val="none" w:sz="0" w:space="0" w:color="auto"/>
            <w:bottom w:val="none" w:sz="0" w:space="0" w:color="auto"/>
            <w:right w:val="none" w:sz="0" w:space="0" w:color="auto"/>
          </w:divBdr>
        </w:div>
        <w:div w:id="1044791373">
          <w:marLeft w:val="0"/>
          <w:marRight w:val="0"/>
          <w:marTop w:val="0"/>
          <w:marBottom w:val="0"/>
          <w:divBdr>
            <w:top w:val="none" w:sz="0" w:space="0" w:color="auto"/>
            <w:left w:val="none" w:sz="0" w:space="0" w:color="auto"/>
            <w:bottom w:val="none" w:sz="0" w:space="0" w:color="auto"/>
            <w:right w:val="none" w:sz="0" w:space="0" w:color="auto"/>
          </w:divBdr>
        </w:div>
        <w:div w:id="1391536478">
          <w:marLeft w:val="0"/>
          <w:marRight w:val="0"/>
          <w:marTop w:val="0"/>
          <w:marBottom w:val="0"/>
          <w:divBdr>
            <w:top w:val="none" w:sz="0" w:space="0" w:color="auto"/>
            <w:left w:val="none" w:sz="0" w:space="0" w:color="auto"/>
            <w:bottom w:val="none" w:sz="0" w:space="0" w:color="auto"/>
            <w:right w:val="none" w:sz="0" w:space="0" w:color="auto"/>
          </w:divBdr>
        </w:div>
      </w:divsChild>
    </w:div>
    <w:div w:id="1887066566">
      <w:bodyDiv w:val="1"/>
      <w:marLeft w:val="0"/>
      <w:marRight w:val="0"/>
      <w:marTop w:val="0"/>
      <w:marBottom w:val="0"/>
      <w:divBdr>
        <w:top w:val="none" w:sz="0" w:space="0" w:color="auto"/>
        <w:left w:val="none" w:sz="0" w:space="0" w:color="auto"/>
        <w:bottom w:val="none" w:sz="0" w:space="0" w:color="auto"/>
        <w:right w:val="none" w:sz="0" w:space="0" w:color="auto"/>
      </w:divBdr>
    </w:div>
    <w:div w:id="1889222693">
      <w:bodyDiv w:val="1"/>
      <w:marLeft w:val="0"/>
      <w:marRight w:val="0"/>
      <w:marTop w:val="0"/>
      <w:marBottom w:val="0"/>
      <w:divBdr>
        <w:top w:val="none" w:sz="0" w:space="0" w:color="auto"/>
        <w:left w:val="none" w:sz="0" w:space="0" w:color="auto"/>
        <w:bottom w:val="none" w:sz="0" w:space="0" w:color="auto"/>
        <w:right w:val="none" w:sz="0" w:space="0" w:color="auto"/>
      </w:divBdr>
    </w:div>
    <w:div w:id="1890607581">
      <w:bodyDiv w:val="1"/>
      <w:marLeft w:val="0"/>
      <w:marRight w:val="0"/>
      <w:marTop w:val="0"/>
      <w:marBottom w:val="0"/>
      <w:divBdr>
        <w:top w:val="none" w:sz="0" w:space="0" w:color="auto"/>
        <w:left w:val="none" w:sz="0" w:space="0" w:color="auto"/>
        <w:bottom w:val="none" w:sz="0" w:space="0" w:color="auto"/>
        <w:right w:val="none" w:sz="0" w:space="0" w:color="auto"/>
      </w:divBdr>
      <w:divsChild>
        <w:div w:id="944072530">
          <w:marLeft w:val="0"/>
          <w:marRight w:val="0"/>
          <w:marTop w:val="0"/>
          <w:marBottom w:val="0"/>
          <w:divBdr>
            <w:top w:val="none" w:sz="0" w:space="0" w:color="auto"/>
            <w:left w:val="none" w:sz="0" w:space="0" w:color="auto"/>
            <w:bottom w:val="none" w:sz="0" w:space="0" w:color="auto"/>
            <w:right w:val="none" w:sz="0" w:space="0" w:color="auto"/>
          </w:divBdr>
          <w:divsChild>
            <w:div w:id="1928152500">
              <w:marLeft w:val="0"/>
              <w:marRight w:val="0"/>
              <w:marTop w:val="0"/>
              <w:marBottom w:val="0"/>
              <w:divBdr>
                <w:top w:val="none" w:sz="0" w:space="0" w:color="auto"/>
                <w:left w:val="none" w:sz="0" w:space="0" w:color="auto"/>
                <w:bottom w:val="none" w:sz="0" w:space="0" w:color="auto"/>
                <w:right w:val="none" w:sz="0" w:space="0" w:color="auto"/>
              </w:divBdr>
              <w:divsChild>
                <w:div w:id="3289102">
                  <w:marLeft w:val="0"/>
                  <w:marRight w:val="0"/>
                  <w:marTop w:val="0"/>
                  <w:marBottom w:val="0"/>
                  <w:divBdr>
                    <w:top w:val="none" w:sz="0" w:space="0" w:color="auto"/>
                    <w:left w:val="none" w:sz="0" w:space="0" w:color="auto"/>
                    <w:bottom w:val="none" w:sz="0" w:space="0" w:color="auto"/>
                    <w:right w:val="none" w:sz="0" w:space="0" w:color="auto"/>
                  </w:divBdr>
                </w:div>
                <w:div w:id="16271108">
                  <w:marLeft w:val="0"/>
                  <w:marRight w:val="0"/>
                  <w:marTop w:val="0"/>
                  <w:marBottom w:val="0"/>
                  <w:divBdr>
                    <w:top w:val="none" w:sz="0" w:space="0" w:color="auto"/>
                    <w:left w:val="none" w:sz="0" w:space="0" w:color="auto"/>
                    <w:bottom w:val="none" w:sz="0" w:space="0" w:color="auto"/>
                    <w:right w:val="none" w:sz="0" w:space="0" w:color="auto"/>
                  </w:divBdr>
                </w:div>
                <w:div w:id="42490113">
                  <w:marLeft w:val="0"/>
                  <w:marRight w:val="0"/>
                  <w:marTop w:val="0"/>
                  <w:marBottom w:val="0"/>
                  <w:divBdr>
                    <w:top w:val="none" w:sz="0" w:space="0" w:color="auto"/>
                    <w:left w:val="none" w:sz="0" w:space="0" w:color="auto"/>
                    <w:bottom w:val="none" w:sz="0" w:space="0" w:color="auto"/>
                    <w:right w:val="none" w:sz="0" w:space="0" w:color="auto"/>
                  </w:divBdr>
                </w:div>
                <w:div w:id="43024198">
                  <w:marLeft w:val="0"/>
                  <w:marRight w:val="0"/>
                  <w:marTop w:val="0"/>
                  <w:marBottom w:val="0"/>
                  <w:divBdr>
                    <w:top w:val="none" w:sz="0" w:space="0" w:color="auto"/>
                    <w:left w:val="none" w:sz="0" w:space="0" w:color="auto"/>
                    <w:bottom w:val="none" w:sz="0" w:space="0" w:color="auto"/>
                    <w:right w:val="none" w:sz="0" w:space="0" w:color="auto"/>
                  </w:divBdr>
                </w:div>
                <w:div w:id="53624886">
                  <w:marLeft w:val="0"/>
                  <w:marRight w:val="0"/>
                  <w:marTop w:val="0"/>
                  <w:marBottom w:val="0"/>
                  <w:divBdr>
                    <w:top w:val="none" w:sz="0" w:space="0" w:color="auto"/>
                    <w:left w:val="none" w:sz="0" w:space="0" w:color="auto"/>
                    <w:bottom w:val="none" w:sz="0" w:space="0" w:color="auto"/>
                    <w:right w:val="none" w:sz="0" w:space="0" w:color="auto"/>
                  </w:divBdr>
                </w:div>
                <w:div w:id="69695213">
                  <w:marLeft w:val="0"/>
                  <w:marRight w:val="0"/>
                  <w:marTop w:val="0"/>
                  <w:marBottom w:val="0"/>
                  <w:divBdr>
                    <w:top w:val="none" w:sz="0" w:space="0" w:color="auto"/>
                    <w:left w:val="none" w:sz="0" w:space="0" w:color="auto"/>
                    <w:bottom w:val="none" w:sz="0" w:space="0" w:color="auto"/>
                    <w:right w:val="none" w:sz="0" w:space="0" w:color="auto"/>
                  </w:divBdr>
                </w:div>
                <w:div w:id="141968682">
                  <w:marLeft w:val="0"/>
                  <w:marRight w:val="0"/>
                  <w:marTop w:val="0"/>
                  <w:marBottom w:val="0"/>
                  <w:divBdr>
                    <w:top w:val="none" w:sz="0" w:space="0" w:color="auto"/>
                    <w:left w:val="none" w:sz="0" w:space="0" w:color="auto"/>
                    <w:bottom w:val="none" w:sz="0" w:space="0" w:color="auto"/>
                    <w:right w:val="none" w:sz="0" w:space="0" w:color="auto"/>
                  </w:divBdr>
                </w:div>
                <w:div w:id="157305937">
                  <w:marLeft w:val="0"/>
                  <w:marRight w:val="0"/>
                  <w:marTop w:val="0"/>
                  <w:marBottom w:val="0"/>
                  <w:divBdr>
                    <w:top w:val="none" w:sz="0" w:space="0" w:color="auto"/>
                    <w:left w:val="none" w:sz="0" w:space="0" w:color="auto"/>
                    <w:bottom w:val="none" w:sz="0" w:space="0" w:color="auto"/>
                    <w:right w:val="none" w:sz="0" w:space="0" w:color="auto"/>
                  </w:divBdr>
                </w:div>
                <w:div w:id="174460629">
                  <w:marLeft w:val="0"/>
                  <w:marRight w:val="0"/>
                  <w:marTop w:val="0"/>
                  <w:marBottom w:val="0"/>
                  <w:divBdr>
                    <w:top w:val="none" w:sz="0" w:space="0" w:color="auto"/>
                    <w:left w:val="none" w:sz="0" w:space="0" w:color="auto"/>
                    <w:bottom w:val="none" w:sz="0" w:space="0" w:color="auto"/>
                    <w:right w:val="none" w:sz="0" w:space="0" w:color="auto"/>
                  </w:divBdr>
                </w:div>
                <w:div w:id="176700145">
                  <w:marLeft w:val="0"/>
                  <w:marRight w:val="0"/>
                  <w:marTop w:val="0"/>
                  <w:marBottom w:val="0"/>
                  <w:divBdr>
                    <w:top w:val="none" w:sz="0" w:space="0" w:color="auto"/>
                    <w:left w:val="none" w:sz="0" w:space="0" w:color="auto"/>
                    <w:bottom w:val="none" w:sz="0" w:space="0" w:color="auto"/>
                    <w:right w:val="none" w:sz="0" w:space="0" w:color="auto"/>
                  </w:divBdr>
                </w:div>
                <w:div w:id="184830088">
                  <w:marLeft w:val="0"/>
                  <w:marRight w:val="0"/>
                  <w:marTop w:val="0"/>
                  <w:marBottom w:val="0"/>
                  <w:divBdr>
                    <w:top w:val="none" w:sz="0" w:space="0" w:color="auto"/>
                    <w:left w:val="none" w:sz="0" w:space="0" w:color="auto"/>
                    <w:bottom w:val="none" w:sz="0" w:space="0" w:color="auto"/>
                    <w:right w:val="none" w:sz="0" w:space="0" w:color="auto"/>
                  </w:divBdr>
                </w:div>
                <w:div w:id="196353548">
                  <w:marLeft w:val="0"/>
                  <w:marRight w:val="0"/>
                  <w:marTop w:val="0"/>
                  <w:marBottom w:val="0"/>
                  <w:divBdr>
                    <w:top w:val="none" w:sz="0" w:space="0" w:color="auto"/>
                    <w:left w:val="none" w:sz="0" w:space="0" w:color="auto"/>
                    <w:bottom w:val="none" w:sz="0" w:space="0" w:color="auto"/>
                    <w:right w:val="none" w:sz="0" w:space="0" w:color="auto"/>
                  </w:divBdr>
                </w:div>
                <w:div w:id="243421124">
                  <w:marLeft w:val="0"/>
                  <w:marRight w:val="0"/>
                  <w:marTop w:val="0"/>
                  <w:marBottom w:val="0"/>
                  <w:divBdr>
                    <w:top w:val="none" w:sz="0" w:space="0" w:color="auto"/>
                    <w:left w:val="none" w:sz="0" w:space="0" w:color="auto"/>
                    <w:bottom w:val="none" w:sz="0" w:space="0" w:color="auto"/>
                    <w:right w:val="none" w:sz="0" w:space="0" w:color="auto"/>
                  </w:divBdr>
                </w:div>
                <w:div w:id="243880608">
                  <w:marLeft w:val="0"/>
                  <w:marRight w:val="0"/>
                  <w:marTop w:val="0"/>
                  <w:marBottom w:val="0"/>
                  <w:divBdr>
                    <w:top w:val="none" w:sz="0" w:space="0" w:color="auto"/>
                    <w:left w:val="none" w:sz="0" w:space="0" w:color="auto"/>
                    <w:bottom w:val="none" w:sz="0" w:space="0" w:color="auto"/>
                    <w:right w:val="none" w:sz="0" w:space="0" w:color="auto"/>
                  </w:divBdr>
                </w:div>
                <w:div w:id="256865480">
                  <w:marLeft w:val="0"/>
                  <w:marRight w:val="0"/>
                  <w:marTop w:val="0"/>
                  <w:marBottom w:val="0"/>
                  <w:divBdr>
                    <w:top w:val="none" w:sz="0" w:space="0" w:color="auto"/>
                    <w:left w:val="none" w:sz="0" w:space="0" w:color="auto"/>
                    <w:bottom w:val="none" w:sz="0" w:space="0" w:color="auto"/>
                    <w:right w:val="none" w:sz="0" w:space="0" w:color="auto"/>
                  </w:divBdr>
                </w:div>
                <w:div w:id="260188354">
                  <w:marLeft w:val="0"/>
                  <w:marRight w:val="0"/>
                  <w:marTop w:val="0"/>
                  <w:marBottom w:val="0"/>
                  <w:divBdr>
                    <w:top w:val="none" w:sz="0" w:space="0" w:color="auto"/>
                    <w:left w:val="none" w:sz="0" w:space="0" w:color="auto"/>
                    <w:bottom w:val="none" w:sz="0" w:space="0" w:color="auto"/>
                    <w:right w:val="none" w:sz="0" w:space="0" w:color="auto"/>
                  </w:divBdr>
                </w:div>
                <w:div w:id="268046642">
                  <w:marLeft w:val="0"/>
                  <w:marRight w:val="0"/>
                  <w:marTop w:val="0"/>
                  <w:marBottom w:val="0"/>
                  <w:divBdr>
                    <w:top w:val="none" w:sz="0" w:space="0" w:color="auto"/>
                    <w:left w:val="none" w:sz="0" w:space="0" w:color="auto"/>
                    <w:bottom w:val="none" w:sz="0" w:space="0" w:color="auto"/>
                    <w:right w:val="none" w:sz="0" w:space="0" w:color="auto"/>
                  </w:divBdr>
                </w:div>
                <w:div w:id="273562231">
                  <w:marLeft w:val="0"/>
                  <w:marRight w:val="0"/>
                  <w:marTop w:val="0"/>
                  <w:marBottom w:val="0"/>
                  <w:divBdr>
                    <w:top w:val="none" w:sz="0" w:space="0" w:color="auto"/>
                    <w:left w:val="none" w:sz="0" w:space="0" w:color="auto"/>
                    <w:bottom w:val="none" w:sz="0" w:space="0" w:color="auto"/>
                    <w:right w:val="none" w:sz="0" w:space="0" w:color="auto"/>
                  </w:divBdr>
                </w:div>
                <w:div w:id="275985786">
                  <w:marLeft w:val="0"/>
                  <w:marRight w:val="0"/>
                  <w:marTop w:val="0"/>
                  <w:marBottom w:val="0"/>
                  <w:divBdr>
                    <w:top w:val="none" w:sz="0" w:space="0" w:color="auto"/>
                    <w:left w:val="none" w:sz="0" w:space="0" w:color="auto"/>
                    <w:bottom w:val="none" w:sz="0" w:space="0" w:color="auto"/>
                    <w:right w:val="none" w:sz="0" w:space="0" w:color="auto"/>
                  </w:divBdr>
                </w:div>
                <w:div w:id="291205922">
                  <w:marLeft w:val="0"/>
                  <w:marRight w:val="0"/>
                  <w:marTop w:val="0"/>
                  <w:marBottom w:val="0"/>
                  <w:divBdr>
                    <w:top w:val="none" w:sz="0" w:space="0" w:color="auto"/>
                    <w:left w:val="none" w:sz="0" w:space="0" w:color="auto"/>
                    <w:bottom w:val="none" w:sz="0" w:space="0" w:color="auto"/>
                    <w:right w:val="none" w:sz="0" w:space="0" w:color="auto"/>
                  </w:divBdr>
                </w:div>
                <w:div w:id="297611797">
                  <w:marLeft w:val="0"/>
                  <w:marRight w:val="0"/>
                  <w:marTop w:val="0"/>
                  <w:marBottom w:val="0"/>
                  <w:divBdr>
                    <w:top w:val="none" w:sz="0" w:space="0" w:color="auto"/>
                    <w:left w:val="none" w:sz="0" w:space="0" w:color="auto"/>
                    <w:bottom w:val="none" w:sz="0" w:space="0" w:color="auto"/>
                    <w:right w:val="none" w:sz="0" w:space="0" w:color="auto"/>
                  </w:divBdr>
                </w:div>
                <w:div w:id="298271701">
                  <w:marLeft w:val="0"/>
                  <w:marRight w:val="0"/>
                  <w:marTop w:val="0"/>
                  <w:marBottom w:val="0"/>
                  <w:divBdr>
                    <w:top w:val="none" w:sz="0" w:space="0" w:color="auto"/>
                    <w:left w:val="none" w:sz="0" w:space="0" w:color="auto"/>
                    <w:bottom w:val="none" w:sz="0" w:space="0" w:color="auto"/>
                    <w:right w:val="none" w:sz="0" w:space="0" w:color="auto"/>
                  </w:divBdr>
                </w:div>
                <w:div w:id="313216460">
                  <w:marLeft w:val="0"/>
                  <w:marRight w:val="0"/>
                  <w:marTop w:val="0"/>
                  <w:marBottom w:val="0"/>
                  <w:divBdr>
                    <w:top w:val="none" w:sz="0" w:space="0" w:color="auto"/>
                    <w:left w:val="none" w:sz="0" w:space="0" w:color="auto"/>
                    <w:bottom w:val="none" w:sz="0" w:space="0" w:color="auto"/>
                    <w:right w:val="none" w:sz="0" w:space="0" w:color="auto"/>
                  </w:divBdr>
                </w:div>
                <w:div w:id="327831357">
                  <w:marLeft w:val="0"/>
                  <w:marRight w:val="0"/>
                  <w:marTop w:val="0"/>
                  <w:marBottom w:val="0"/>
                  <w:divBdr>
                    <w:top w:val="none" w:sz="0" w:space="0" w:color="auto"/>
                    <w:left w:val="none" w:sz="0" w:space="0" w:color="auto"/>
                    <w:bottom w:val="none" w:sz="0" w:space="0" w:color="auto"/>
                    <w:right w:val="none" w:sz="0" w:space="0" w:color="auto"/>
                  </w:divBdr>
                </w:div>
                <w:div w:id="335621688">
                  <w:marLeft w:val="0"/>
                  <w:marRight w:val="0"/>
                  <w:marTop w:val="0"/>
                  <w:marBottom w:val="0"/>
                  <w:divBdr>
                    <w:top w:val="none" w:sz="0" w:space="0" w:color="auto"/>
                    <w:left w:val="none" w:sz="0" w:space="0" w:color="auto"/>
                    <w:bottom w:val="none" w:sz="0" w:space="0" w:color="auto"/>
                    <w:right w:val="none" w:sz="0" w:space="0" w:color="auto"/>
                  </w:divBdr>
                </w:div>
                <w:div w:id="380371094">
                  <w:marLeft w:val="0"/>
                  <w:marRight w:val="0"/>
                  <w:marTop w:val="0"/>
                  <w:marBottom w:val="0"/>
                  <w:divBdr>
                    <w:top w:val="none" w:sz="0" w:space="0" w:color="auto"/>
                    <w:left w:val="none" w:sz="0" w:space="0" w:color="auto"/>
                    <w:bottom w:val="none" w:sz="0" w:space="0" w:color="auto"/>
                    <w:right w:val="none" w:sz="0" w:space="0" w:color="auto"/>
                  </w:divBdr>
                </w:div>
                <w:div w:id="386104288">
                  <w:marLeft w:val="0"/>
                  <w:marRight w:val="0"/>
                  <w:marTop w:val="0"/>
                  <w:marBottom w:val="0"/>
                  <w:divBdr>
                    <w:top w:val="none" w:sz="0" w:space="0" w:color="auto"/>
                    <w:left w:val="none" w:sz="0" w:space="0" w:color="auto"/>
                    <w:bottom w:val="none" w:sz="0" w:space="0" w:color="auto"/>
                    <w:right w:val="none" w:sz="0" w:space="0" w:color="auto"/>
                  </w:divBdr>
                </w:div>
                <w:div w:id="414713490">
                  <w:marLeft w:val="0"/>
                  <w:marRight w:val="0"/>
                  <w:marTop w:val="0"/>
                  <w:marBottom w:val="0"/>
                  <w:divBdr>
                    <w:top w:val="none" w:sz="0" w:space="0" w:color="auto"/>
                    <w:left w:val="none" w:sz="0" w:space="0" w:color="auto"/>
                    <w:bottom w:val="none" w:sz="0" w:space="0" w:color="auto"/>
                    <w:right w:val="none" w:sz="0" w:space="0" w:color="auto"/>
                  </w:divBdr>
                </w:div>
                <w:div w:id="416679322">
                  <w:marLeft w:val="0"/>
                  <w:marRight w:val="0"/>
                  <w:marTop w:val="0"/>
                  <w:marBottom w:val="0"/>
                  <w:divBdr>
                    <w:top w:val="none" w:sz="0" w:space="0" w:color="auto"/>
                    <w:left w:val="none" w:sz="0" w:space="0" w:color="auto"/>
                    <w:bottom w:val="none" w:sz="0" w:space="0" w:color="auto"/>
                    <w:right w:val="none" w:sz="0" w:space="0" w:color="auto"/>
                  </w:divBdr>
                </w:div>
                <w:div w:id="468978999">
                  <w:marLeft w:val="0"/>
                  <w:marRight w:val="0"/>
                  <w:marTop w:val="0"/>
                  <w:marBottom w:val="0"/>
                  <w:divBdr>
                    <w:top w:val="none" w:sz="0" w:space="0" w:color="auto"/>
                    <w:left w:val="none" w:sz="0" w:space="0" w:color="auto"/>
                    <w:bottom w:val="none" w:sz="0" w:space="0" w:color="auto"/>
                    <w:right w:val="none" w:sz="0" w:space="0" w:color="auto"/>
                  </w:divBdr>
                </w:div>
                <w:div w:id="470100585">
                  <w:marLeft w:val="0"/>
                  <w:marRight w:val="0"/>
                  <w:marTop w:val="0"/>
                  <w:marBottom w:val="0"/>
                  <w:divBdr>
                    <w:top w:val="none" w:sz="0" w:space="0" w:color="auto"/>
                    <w:left w:val="none" w:sz="0" w:space="0" w:color="auto"/>
                    <w:bottom w:val="none" w:sz="0" w:space="0" w:color="auto"/>
                    <w:right w:val="none" w:sz="0" w:space="0" w:color="auto"/>
                  </w:divBdr>
                </w:div>
                <w:div w:id="479032457">
                  <w:marLeft w:val="0"/>
                  <w:marRight w:val="0"/>
                  <w:marTop w:val="0"/>
                  <w:marBottom w:val="0"/>
                  <w:divBdr>
                    <w:top w:val="none" w:sz="0" w:space="0" w:color="auto"/>
                    <w:left w:val="none" w:sz="0" w:space="0" w:color="auto"/>
                    <w:bottom w:val="none" w:sz="0" w:space="0" w:color="auto"/>
                    <w:right w:val="none" w:sz="0" w:space="0" w:color="auto"/>
                  </w:divBdr>
                </w:div>
                <w:div w:id="485587056">
                  <w:marLeft w:val="0"/>
                  <w:marRight w:val="0"/>
                  <w:marTop w:val="0"/>
                  <w:marBottom w:val="0"/>
                  <w:divBdr>
                    <w:top w:val="none" w:sz="0" w:space="0" w:color="auto"/>
                    <w:left w:val="none" w:sz="0" w:space="0" w:color="auto"/>
                    <w:bottom w:val="none" w:sz="0" w:space="0" w:color="auto"/>
                    <w:right w:val="none" w:sz="0" w:space="0" w:color="auto"/>
                  </w:divBdr>
                </w:div>
                <w:div w:id="492258305">
                  <w:marLeft w:val="0"/>
                  <w:marRight w:val="0"/>
                  <w:marTop w:val="0"/>
                  <w:marBottom w:val="0"/>
                  <w:divBdr>
                    <w:top w:val="none" w:sz="0" w:space="0" w:color="auto"/>
                    <w:left w:val="none" w:sz="0" w:space="0" w:color="auto"/>
                    <w:bottom w:val="none" w:sz="0" w:space="0" w:color="auto"/>
                    <w:right w:val="none" w:sz="0" w:space="0" w:color="auto"/>
                  </w:divBdr>
                </w:div>
                <w:div w:id="505438718">
                  <w:marLeft w:val="0"/>
                  <w:marRight w:val="0"/>
                  <w:marTop w:val="0"/>
                  <w:marBottom w:val="0"/>
                  <w:divBdr>
                    <w:top w:val="none" w:sz="0" w:space="0" w:color="auto"/>
                    <w:left w:val="none" w:sz="0" w:space="0" w:color="auto"/>
                    <w:bottom w:val="none" w:sz="0" w:space="0" w:color="auto"/>
                    <w:right w:val="none" w:sz="0" w:space="0" w:color="auto"/>
                  </w:divBdr>
                </w:div>
                <w:div w:id="506601097">
                  <w:marLeft w:val="0"/>
                  <w:marRight w:val="0"/>
                  <w:marTop w:val="0"/>
                  <w:marBottom w:val="0"/>
                  <w:divBdr>
                    <w:top w:val="none" w:sz="0" w:space="0" w:color="auto"/>
                    <w:left w:val="none" w:sz="0" w:space="0" w:color="auto"/>
                    <w:bottom w:val="none" w:sz="0" w:space="0" w:color="auto"/>
                    <w:right w:val="none" w:sz="0" w:space="0" w:color="auto"/>
                  </w:divBdr>
                </w:div>
                <w:div w:id="537552816">
                  <w:marLeft w:val="0"/>
                  <w:marRight w:val="0"/>
                  <w:marTop w:val="0"/>
                  <w:marBottom w:val="0"/>
                  <w:divBdr>
                    <w:top w:val="none" w:sz="0" w:space="0" w:color="auto"/>
                    <w:left w:val="none" w:sz="0" w:space="0" w:color="auto"/>
                    <w:bottom w:val="none" w:sz="0" w:space="0" w:color="auto"/>
                    <w:right w:val="none" w:sz="0" w:space="0" w:color="auto"/>
                  </w:divBdr>
                </w:div>
                <w:div w:id="551504919">
                  <w:marLeft w:val="0"/>
                  <w:marRight w:val="0"/>
                  <w:marTop w:val="0"/>
                  <w:marBottom w:val="0"/>
                  <w:divBdr>
                    <w:top w:val="none" w:sz="0" w:space="0" w:color="auto"/>
                    <w:left w:val="none" w:sz="0" w:space="0" w:color="auto"/>
                    <w:bottom w:val="none" w:sz="0" w:space="0" w:color="auto"/>
                    <w:right w:val="none" w:sz="0" w:space="0" w:color="auto"/>
                  </w:divBdr>
                </w:div>
                <w:div w:id="580724469">
                  <w:marLeft w:val="0"/>
                  <w:marRight w:val="0"/>
                  <w:marTop w:val="0"/>
                  <w:marBottom w:val="0"/>
                  <w:divBdr>
                    <w:top w:val="none" w:sz="0" w:space="0" w:color="auto"/>
                    <w:left w:val="none" w:sz="0" w:space="0" w:color="auto"/>
                    <w:bottom w:val="none" w:sz="0" w:space="0" w:color="auto"/>
                    <w:right w:val="none" w:sz="0" w:space="0" w:color="auto"/>
                  </w:divBdr>
                </w:div>
                <w:div w:id="615330702">
                  <w:marLeft w:val="0"/>
                  <w:marRight w:val="0"/>
                  <w:marTop w:val="0"/>
                  <w:marBottom w:val="0"/>
                  <w:divBdr>
                    <w:top w:val="none" w:sz="0" w:space="0" w:color="auto"/>
                    <w:left w:val="none" w:sz="0" w:space="0" w:color="auto"/>
                    <w:bottom w:val="none" w:sz="0" w:space="0" w:color="auto"/>
                    <w:right w:val="none" w:sz="0" w:space="0" w:color="auto"/>
                  </w:divBdr>
                </w:div>
                <w:div w:id="620184489">
                  <w:marLeft w:val="0"/>
                  <w:marRight w:val="0"/>
                  <w:marTop w:val="0"/>
                  <w:marBottom w:val="0"/>
                  <w:divBdr>
                    <w:top w:val="none" w:sz="0" w:space="0" w:color="auto"/>
                    <w:left w:val="none" w:sz="0" w:space="0" w:color="auto"/>
                    <w:bottom w:val="none" w:sz="0" w:space="0" w:color="auto"/>
                    <w:right w:val="none" w:sz="0" w:space="0" w:color="auto"/>
                  </w:divBdr>
                </w:div>
                <w:div w:id="632516066">
                  <w:marLeft w:val="0"/>
                  <w:marRight w:val="0"/>
                  <w:marTop w:val="0"/>
                  <w:marBottom w:val="0"/>
                  <w:divBdr>
                    <w:top w:val="none" w:sz="0" w:space="0" w:color="auto"/>
                    <w:left w:val="none" w:sz="0" w:space="0" w:color="auto"/>
                    <w:bottom w:val="none" w:sz="0" w:space="0" w:color="auto"/>
                    <w:right w:val="none" w:sz="0" w:space="0" w:color="auto"/>
                  </w:divBdr>
                </w:div>
                <w:div w:id="639650208">
                  <w:marLeft w:val="0"/>
                  <w:marRight w:val="0"/>
                  <w:marTop w:val="0"/>
                  <w:marBottom w:val="0"/>
                  <w:divBdr>
                    <w:top w:val="none" w:sz="0" w:space="0" w:color="auto"/>
                    <w:left w:val="none" w:sz="0" w:space="0" w:color="auto"/>
                    <w:bottom w:val="none" w:sz="0" w:space="0" w:color="auto"/>
                    <w:right w:val="none" w:sz="0" w:space="0" w:color="auto"/>
                  </w:divBdr>
                </w:div>
                <w:div w:id="643388646">
                  <w:marLeft w:val="0"/>
                  <w:marRight w:val="0"/>
                  <w:marTop w:val="0"/>
                  <w:marBottom w:val="0"/>
                  <w:divBdr>
                    <w:top w:val="none" w:sz="0" w:space="0" w:color="auto"/>
                    <w:left w:val="none" w:sz="0" w:space="0" w:color="auto"/>
                    <w:bottom w:val="none" w:sz="0" w:space="0" w:color="auto"/>
                    <w:right w:val="none" w:sz="0" w:space="0" w:color="auto"/>
                  </w:divBdr>
                </w:div>
                <w:div w:id="697394024">
                  <w:marLeft w:val="0"/>
                  <w:marRight w:val="0"/>
                  <w:marTop w:val="0"/>
                  <w:marBottom w:val="0"/>
                  <w:divBdr>
                    <w:top w:val="none" w:sz="0" w:space="0" w:color="auto"/>
                    <w:left w:val="none" w:sz="0" w:space="0" w:color="auto"/>
                    <w:bottom w:val="none" w:sz="0" w:space="0" w:color="auto"/>
                    <w:right w:val="none" w:sz="0" w:space="0" w:color="auto"/>
                  </w:divBdr>
                </w:div>
                <w:div w:id="697776388">
                  <w:marLeft w:val="0"/>
                  <w:marRight w:val="0"/>
                  <w:marTop w:val="0"/>
                  <w:marBottom w:val="0"/>
                  <w:divBdr>
                    <w:top w:val="none" w:sz="0" w:space="0" w:color="auto"/>
                    <w:left w:val="none" w:sz="0" w:space="0" w:color="auto"/>
                    <w:bottom w:val="none" w:sz="0" w:space="0" w:color="auto"/>
                    <w:right w:val="none" w:sz="0" w:space="0" w:color="auto"/>
                  </w:divBdr>
                </w:div>
                <w:div w:id="700975475">
                  <w:marLeft w:val="0"/>
                  <w:marRight w:val="0"/>
                  <w:marTop w:val="0"/>
                  <w:marBottom w:val="0"/>
                  <w:divBdr>
                    <w:top w:val="none" w:sz="0" w:space="0" w:color="auto"/>
                    <w:left w:val="none" w:sz="0" w:space="0" w:color="auto"/>
                    <w:bottom w:val="none" w:sz="0" w:space="0" w:color="auto"/>
                    <w:right w:val="none" w:sz="0" w:space="0" w:color="auto"/>
                  </w:divBdr>
                </w:div>
                <w:div w:id="706611363">
                  <w:marLeft w:val="0"/>
                  <w:marRight w:val="0"/>
                  <w:marTop w:val="0"/>
                  <w:marBottom w:val="0"/>
                  <w:divBdr>
                    <w:top w:val="none" w:sz="0" w:space="0" w:color="auto"/>
                    <w:left w:val="none" w:sz="0" w:space="0" w:color="auto"/>
                    <w:bottom w:val="none" w:sz="0" w:space="0" w:color="auto"/>
                    <w:right w:val="none" w:sz="0" w:space="0" w:color="auto"/>
                  </w:divBdr>
                </w:div>
                <w:div w:id="709763717">
                  <w:marLeft w:val="0"/>
                  <w:marRight w:val="0"/>
                  <w:marTop w:val="0"/>
                  <w:marBottom w:val="0"/>
                  <w:divBdr>
                    <w:top w:val="none" w:sz="0" w:space="0" w:color="auto"/>
                    <w:left w:val="none" w:sz="0" w:space="0" w:color="auto"/>
                    <w:bottom w:val="none" w:sz="0" w:space="0" w:color="auto"/>
                    <w:right w:val="none" w:sz="0" w:space="0" w:color="auto"/>
                  </w:divBdr>
                </w:div>
                <w:div w:id="715739377">
                  <w:marLeft w:val="0"/>
                  <w:marRight w:val="0"/>
                  <w:marTop w:val="0"/>
                  <w:marBottom w:val="0"/>
                  <w:divBdr>
                    <w:top w:val="none" w:sz="0" w:space="0" w:color="auto"/>
                    <w:left w:val="none" w:sz="0" w:space="0" w:color="auto"/>
                    <w:bottom w:val="none" w:sz="0" w:space="0" w:color="auto"/>
                    <w:right w:val="none" w:sz="0" w:space="0" w:color="auto"/>
                  </w:divBdr>
                </w:div>
                <w:div w:id="728652220">
                  <w:marLeft w:val="0"/>
                  <w:marRight w:val="0"/>
                  <w:marTop w:val="0"/>
                  <w:marBottom w:val="0"/>
                  <w:divBdr>
                    <w:top w:val="none" w:sz="0" w:space="0" w:color="auto"/>
                    <w:left w:val="none" w:sz="0" w:space="0" w:color="auto"/>
                    <w:bottom w:val="none" w:sz="0" w:space="0" w:color="auto"/>
                    <w:right w:val="none" w:sz="0" w:space="0" w:color="auto"/>
                  </w:divBdr>
                </w:div>
                <w:div w:id="728919156">
                  <w:marLeft w:val="0"/>
                  <w:marRight w:val="0"/>
                  <w:marTop w:val="0"/>
                  <w:marBottom w:val="0"/>
                  <w:divBdr>
                    <w:top w:val="none" w:sz="0" w:space="0" w:color="auto"/>
                    <w:left w:val="none" w:sz="0" w:space="0" w:color="auto"/>
                    <w:bottom w:val="none" w:sz="0" w:space="0" w:color="auto"/>
                    <w:right w:val="none" w:sz="0" w:space="0" w:color="auto"/>
                  </w:divBdr>
                </w:div>
                <w:div w:id="731583532">
                  <w:marLeft w:val="0"/>
                  <w:marRight w:val="0"/>
                  <w:marTop w:val="0"/>
                  <w:marBottom w:val="0"/>
                  <w:divBdr>
                    <w:top w:val="none" w:sz="0" w:space="0" w:color="auto"/>
                    <w:left w:val="none" w:sz="0" w:space="0" w:color="auto"/>
                    <w:bottom w:val="none" w:sz="0" w:space="0" w:color="auto"/>
                    <w:right w:val="none" w:sz="0" w:space="0" w:color="auto"/>
                  </w:divBdr>
                </w:div>
                <w:div w:id="737366972">
                  <w:marLeft w:val="0"/>
                  <w:marRight w:val="0"/>
                  <w:marTop w:val="0"/>
                  <w:marBottom w:val="0"/>
                  <w:divBdr>
                    <w:top w:val="none" w:sz="0" w:space="0" w:color="auto"/>
                    <w:left w:val="none" w:sz="0" w:space="0" w:color="auto"/>
                    <w:bottom w:val="none" w:sz="0" w:space="0" w:color="auto"/>
                    <w:right w:val="none" w:sz="0" w:space="0" w:color="auto"/>
                  </w:divBdr>
                </w:div>
                <w:div w:id="787043178">
                  <w:marLeft w:val="0"/>
                  <w:marRight w:val="0"/>
                  <w:marTop w:val="0"/>
                  <w:marBottom w:val="0"/>
                  <w:divBdr>
                    <w:top w:val="none" w:sz="0" w:space="0" w:color="auto"/>
                    <w:left w:val="none" w:sz="0" w:space="0" w:color="auto"/>
                    <w:bottom w:val="none" w:sz="0" w:space="0" w:color="auto"/>
                    <w:right w:val="none" w:sz="0" w:space="0" w:color="auto"/>
                  </w:divBdr>
                </w:div>
                <w:div w:id="791482068">
                  <w:marLeft w:val="0"/>
                  <w:marRight w:val="0"/>
                  <w:marTop w:val="0"/>
                  <w:marBottom w:val="0"/>
                  <w:divBdr>
                    <w:top w:val="none" w:sz="0" w:space="0" w:color="auto"/>
                    <w:left w:val="none" w:sz="0" w:space="0" w:color="auto"/>
                    <w:bottom w:val="none" w:sz="0" w:space="0" w:color="auto"/>
                    <w:right w:val="none" w:sz="0" w:space="0" w:color="auto"/>
                  </w:divBdr>
                </w:div>
                <w:div w:id="796803346">
                  <w:marLeft w:val="0"/>
                  <w:marRight w:val="0"/>
                  <w:marTop w:val="0"/>
                  <w:marBottom w:val="0"/>
                  <w:divBdr>
                    <w:top w:val="none" w:sz="0" w:space="0" w:color="auto"/>
                    <w:left w:val="none" w:sz="0" w:space="0" w:color="auto"/>
                    <w:bottom w:val="none" w:sz="0" w:space="0" w:color="auto"/>
                    <w:right w:val="none" w:sz="0" w:space="0" w:color="auto"/>
                  </w:divBdr>
                </w:div>
                <w:div w:id="813447963">
                  <w:marLeft w:val="0"/>
                  <w:marRight w:val="0"/>
                  <w:marTop w:val="0"/>
                  <w:marBottom w:val="0"/>
                  <w:divBdr>
                    <w:top w:val="none" w:sz="0" w:space="0" w:color="auto"/>
                    <w:left w:val="none" w:sz="0" w:space="0" w:color="auto"/>
                    <w:bottom w:val="none" w:sz="0" w:space="0" w:color="auto"/>
                    <w:right w:val="none" w:sz="0" w:space="0" w:color="auto"/>
                  </w:divBdr>
                </w:div>
                <w:div w:id="820536123">
                  <w:marLeft w:val="0"/>
                  <w:marRight w:val="0"/>
                  <w:marTop w:val="0"/>
                  <w:marBottom w:val="0"/>
                  <w:divBdr>
                    <w:top w:val="none" w:sz="0" w:space="0" w:color="auto"/>
                    <w:left w:val="none" w:sz="0" w:space="0" w:color="auto"/>
                    <w:bottom w:val="none" w:sz="0" w:space="0" w:color="auto"/>
                    <w:right w:val="none" w:sz="0" w:space="0" w:color="auto"/>
                  </w:divBdr>
                </w:div>
                <w:div w:id="821041351">
                  <w:marLeft w:val="0"/>
                  <w:marRight w:val="0"/>
                  <w:marTop w:val="0"/>
                  <w:marBottom w:val="0"/>
                  <w:divBdr>
                    <w:top w:val="none" w:sz="0" w:space="0" w:color="auto"/>
                    <w:left w:val="none" w:sz="0" w:space="0" w:color="auto"/>
                    <w:bottom w:val="none" w:sz="0" w:space="0" w:color="auto"/>
                    <w:right w:val="none" w:sz="0" w:space="0" w:color="auto"/>
                  </w:divBdr>
                </w:div>
                <w:div w:id="821432904">
                  <w:marLeft w:val="0"/>
                  <w:marRight w:val="0"/>
                  <w:marTop w:val="0"/>
                  <w:marBottom w:val="0"/>
                  <w:divBdr>
                    <w:top w:val="none" w:sz="0" w:space="0" w:color="auto"/>
                    <w:left w:val="none" w:sz="0" w:space="0" w:color="auto"/>
                    <w:bottom w:val="none" w:sz="0" w:space="0" w:color="auto"/>
                    <w:right w:val="none" w:sz="0" w:space="0" w:color="auto"/>
                  </w:divBdr>
                </w:div>
                <w:div w:id="842671291">
                  <w:marLeft w:val="0"/>
                  <w:marRight w:val="0"/>
                  <w:marTop w:val="0"/>
                  <w:marBottom w:val="0"/>
                  <w:divBdr>
                    <w:top w:val="none" w:sz="0" w:space="0" w:color="auto"/>
                    <w:left w:val="none" w:sz="0" w:space="0" w:color="auto"/>
                    <w:bottom w:val="none" w:sz="0" w:space="0" w:color="auto"/>
                    <w:right w:val="none" w:sz="0" w:space="0" w:color="auto"/>
                  </w:divBdr>
                </w:div>
                <w:div w:id="849562254">
                  <w:marLeft w:val="0"/>
                  <w:marRight w:val="0"/>
                  <w:marTop w:val="0"/>
                  <w:marBottom w:val="0"/>
                  <w:divBdr>
                    <w:top w:val="none" w:sz="0" w:space="0" w:color="auto"/>
                    <w:left w:val="none" w:sz="0" w:space="0" w:color="auto"/>
                    <w:bottom w:val="none" w:sz="0" w:space="0" w:color="auto"/>
                    <w:right w:val="none" w:sz="0" w:space="0" w:color="auto"/>
                  </w:divBdr>
                </w:div>
                <w:div w:id="850534359">
                  <w:marLeft w:val="0"/>
                  <w:marRight w:val="0"/>
                  <w:marTop w:val="0"/>
                  <w:marBottom w:val="0"/>
                  <w:divBdr>
                    <w:top w:val="none" w:sz="0" w:space="0" w:color="auto"/>
                    <w:left w:val="none" w:sz="0" w:space="0" w:color="auto"/>
                    <w:bottom w:val="none" w:sz="0" w:space="0" w:color="auto"/>
                    <w:right w:val="none" w:sz="0" w:space="0" w:color="auto"/>
                  </w:divBdr>
                </w:div>
                <w:div w:id="862134080">
                  <w:marLeft w:val="0"/>
                  <w:marRight w:val="0"/>
                  <w:marTop w:val="0"/>
                  <w:marBottom w:val="0"/>
                  <w:divBdr>
                    <w:top w:val="none" w:sz="0" w:space="0" w:color="auto"/>
                    <w:left w:val="none" w:sz="0" w:space="0" w:color="auto"/>
                    <w:bottom w:val="none" w:sz="0" w:space="0" w:color="auto"/>
                    <w:right w:val="none" w:sz="0" w:space="0" w:color="auto"/>
                  </w:divBdr>
                </w:div>
                <w:div w:id="865676630">
                  <w:marLeft w:val="0"/>
                  <w:marRight w:val="0"/>
                  <w:marTop w:val="0"/>
                  <w:marBottom w:val="0"/>
                  <w:divBdr>
                    <w:top w:val="none" w:sz="0" w:space="0" w:color="auto"/>
                    <w:left w:val="none" w:sz="0" w:space="0" w:color="auto"/>
                    <w:bottom w:val="none" w:sz="0" w:space="0" w:color="auto"/>
                    <w:right w:val="none" w:sz="0" w:space="0" w:color="auto"/>
                  </w:divBdr>
                </w:div>
                <w:div w:id="867178913">
                  <w:marLeft w:val="0"/>
                  <w:marRight w:val="0"/>
                  <w:marTop w:val="0"/>
                  <w:marBottom w:val="0"/>
                  <w:divBdr>
                    <w:top w:val="none" w:sz="0" w:space="0" w:color="auto"/>
                    <w:left w:val="none" w:sz="0" w:space="0" w:color="auto"/>
                    <w:bottom w:val="none" w:sz="0" w:space="0" w:color="auto"/>
                    <w:right w:val="none" w:sz="0" w:space="0" w:color="auto"/>
                  </w:divBdr>
                </w:div>
                <w:div w:id="905798655">
                  <w:marLeft w:val="0"/>
                  <w:marRight w:val="0"/>
                  <w:marTop w:val="0"/>
                  <w:marBottom w:val="0"/>
                  <w:divBdr>
                    <w:top w:val="none" w:sz="0" w:space="0" w:color="auto"/>
                    <w:left w:val="none" w:sz="0" w:space="0" w:color="auto"/>
                    <w:bottom w:val="none" w:sz="0" w:space="0" w:color="auto"/>
                    <w:right w:val="none" w:sz="0" w:space="0" w:color="auto"/>
                  </w:divBdr>
                </w:div>
                <w:div w:id="911506660">
                  <w:marLeft w:val="0"/>
                  <w:marRight w:val="0"/>
                  <w:marTop w:val="0"/>
                  <w:marBottom w:val="0"/>
                  <w:divBdr>
                    <w:top w:val="none" w:sz="0" w:space="0" w:color="auto"/>
                    <w:left w:val="none" w:sz="0" w:space="0" w:color="auto"/>
                    <w:bottom w:val="none" w:sz="0" w:space="0" w:color="auto"/>
                    <w:right w:val="none" w:sz="0" w:space="0" w:color="auto"/>
                  </w:divBdr>
                </w:div>
                <w:div w:id="911619788">
                  <w:marLeft w:val="0"/>
                  <w:marRight w:val="0"/>
                  <w:marTop w:val="0"/>
                  <w:marBottom w:val="0"/>
                  <w:divBdr>
                    <w:top w:val="none" w:sz="0" w:space="0" w:color="auto"/>
                    <w:left w:val="none" w:sz="0" w:space="0" w:color="auto"/>
                    <w:bottom w:val="none" w:sz="0" w:space="0" w:color="auto"/>
                    <w:right w:val="none" w:sz="0" w:space="0" w:color="auto"/>
                  </w:divBdr>
                </w:div>
                <w:div w:id="915473540">
                  <w:marLeft w:val="0"/>
                  <w:marRight w:val="0"/>
                  <w:marTop w:val="0"/>
                  <w:marBottom w:val="0"/>
                  <w:divBdr>
                    <w:top w:val="none" w:sz="0" w:space="0" w:color="auto"/>
                    <w:left w:val="none" w:sz="0" w:space="0" w:color="auto"/>
                    <w:bottom w:val="none" w:sz="0" w:space="0" w:color="auto"/>
                    <w:right w:val="none" w:sz="0" w:space="0" w:color="auto"/>
                  </w:divBdr>
                </w:div>
                <w:div w:id="926958008">
                  <w:marLeft w:val="0"/>
                  <w:marRight w:val="0"/>
                  <w:marTop w:val="0"/>
                  <w:marBottom w:val="0"/>
                  <w:divBdr>
                    <w:top w:val="none" w:sz="0" w:space="0" w:color="auto"/>
                    <w:left w:val="none" w:sz="0" w:space="0" w:color="auto"/>
                    <w:bottom w:val="none" w:sz="0" w:space="0" w:color="auto"/>
                    <w:right w:val="none" w:sz="0" w:space="0" w:color="auto"/>
                  </w:divBdr>
                </w:div>
                <w:div w:id="928389767">
                  <w:marLeft w:val="0"/>
                  <w:marRight w:val="0"/>
                  <w:marTop w:val="0"/>
                  <w:marBottom w:val="0"/>
                  <w:divBdr>
                    <w:top w:val="none" w:sz="0" w:space="0" w:color="auto"/>
                    <w:left w:val="none" w:sz="0" w:space="0" w:color="auto"/>
                    <w:bottom w:val="none" w:sz="0" w:space="0" w:color="auto"/>
                    <w:right w:val="none" w:sz="0" w:space="0" w:color="auto"/>
                  </w:divBdr>
                </w:div>
                <w:div w:id="957487162">
                  <w:marLeft w:val="0"/>
                  <w:marRight w:val="0"/>
                  <w:marTop w:val="0"/>
                  <w:marBottom w:val="0"/>
                  <w:divBdr>
                    <w:top w:val="none" w:sz="0" w:space="0" w:color="auto"/>
                    <w:left w:val="none" w:sz="0" w:space="0" w:color="auto"/>
                    <w:bottom w:val="none" w:sz="0" w:space="0" w:color="auto"/>
                    <w:right w:val="none" w:sz="0" w:space="0" w:color="auto"/>
                  </w:divBdr>
                </w:div>
                <w:div w:id="974987180">
                  <w:marLeft w:val="0"/>
                  <w:marRight w:val="0"/>
                  <w:marTop w:val="0"/>
                  <w:marBottom w:val="0"/>
                  <w:divBdr>
                    <w:top w:val="none" w:sz="0" w:space="0" w:color="auto"/>
                    <w:left w:val="none" w:sz="0" w:space="0" w:color="auto"/>
                    <w:bottom w:val="none" w:sz="0" w:space="0" w:color="auto"/>
                    <w:right w:val="none" w:sz="0" w:space="0" w:color="auto"/>
                  </w:divBdr>
                </w:div>
                <w:div w:id="979384944">
                  <w:marLeft w:val="0"/>
                  <w:marRight w:val="0"/>
                  <w:marTop w:val="0"/>
                  <w:marBottom w:val="0"/>
                  <w:divBdr>
                    <w:top w:val="none" w:sz="0" w:space="0" w:color="auto"/>
                    <w:left w:val="none" w:sz="0" w:space="0" w:color="auto"/>
                    <w:bottom w:val="none" w:sz="0" w:space="0" w:color="auto"/>
                    <w:right w:val="none" w:sz="0" w:space="0" w:color="auto"/>
                  </w:divBdr>
                </w:div>
                <w:div w:id="981159797">
                  <w:marLeft w:val="0"/>
                  <w:marRight w:val="0"/>
                  <w:marTop w:val="0"/>
                  <w:marBottom w:val="0"/>
                  <w:divBdr>
                    <w:top w:val="none" w:sz="0" w:space="0" w:color="auto"/>
                    <w:left w:val="none" w:sz="0" w:space="0" w:color="auto"/>
                    <w:bottom w:val="none" w:sz="0" w:space="0" w:color="auto"/>
                    <w:right w:val="none" w:sz="0" w:space="0" w:color="auto"/>
                  </w:divBdr>
                </w:div>
                <w:div w:id="990325460">
                  <w:marLeft w:val="0"/>
                  <w:marRight w:val="0"/>
                  <w:marTop w:val="0"/>
                  <w:marBottom w:val="0"/>
                  <w:divBdr>
                    <w:top w:val="none" w:sz="0" w:space="0" w:color="auto"/>
                    <w:left w:val="none" w:sz="0" w:space="0" w:color="auto"/>
                    <w:bottom w:val="none" w:sz="0" w:space="0" w:color="auto"/>
                    <w:right w:val="none" w:sz="0" w:space="0" w:color="auto"/>
                  </w:divBdr>
                </w:div>
                <w:div w:id="1002902515">
                  <w:marLeft w:val="0"/>
                  <w:marRight w:val="0"/>
                  <w:marTop w:val="0"/>
                  <w:marBottom w:val="0"/>
                  <w:divBdr>
                    <w:top w:val="none" w:sz="0" w:space="0" w:color="auto"/>
                    <w:left w:val="none" w:sz="0" w:space="0" w:color="auto"/>
                    <w:bottom w:val="none" w:sz="0" w:space="0" w:color="auto"/>
                    <w:right w:val="none" w:sz="0" w:space="0" w:color="auto"/>
                  </w:divBdr>
                </w:div>
                <w:div w:id="1025716390">
                  <w:marLeft w:val="0"/>
                  <w:marRight w:val="0"/>
                  <w:marTop w:val="0"/>
                  <w:marBottom w:val="0"/>
                  <w:divBdr>
                    <w:top w:val="none" w:sz="0" w:space="0" w:color="auto"/>
                    <w:left w:val="none" w:sz="0" w:space="0" w:color="auto"/>
                    <w:bottom w:val="none" w:sz="0" w:space="0" w:color="auto"/>
                    <w:right w:val="none" w:sz="0" w:space="0" w:color="auto"/>
                  </w:divBdr>
                </w:div>
                <w:div w:id="1032462843">
                  <w:marLeft w:val="0"/>
                  <w:marRight w:val="0"/>
                  <w:marTop w:val="0"/>
                  <w:marBottom w:val="0"/>
                  <w:divBdr>
                    <w:top w:val="none" w:sz="0" w:space="0" w:color="auto"/>
                    <w:left w:val="none" w:sz="0" w:space="0" w:color="auto"/>
                    <w:bottom w:val="none" w:sz="0" w:space="0" w:color="auto"/>
                    <w:right w:val="none" w:sz="0" w:space="0" w:color="auto"/>
                  </w:divBdr>
                </w:div>
                <w:div w:id="1032535220">
                  <w:marLeft w:val="0"/>
                  <w:marRight w:val="0"/>
                  <w:marTop w:val="0"/>
                  <w:marBottom w:val="0"/>
                  <w:divBdr>
                    <w:top w:val="none" w:sz="0" w:space="0" w:color="auto"/>
                    <w:left w:val="none" w:sz="0" w:space="0" w:color="auto"/>
                    <w:bottom w:val="none" w:sz="0" w:space="0" w:color="auto"/>
                    <w:right w:val="none" w:sz="0" w:space="0" w:color="auto"/>
                  </w:divBdr>
                </w:div>
                <w:div w:id="1042290931">
                  <w:marLeft w:val="0"/>
                  <w:marRight w:val="0"/>
                  <w:marTop w:val="0"/>
                  <w:marBottom w:val="0"/>
                  <w:divBdr>
                    <w:top w:val="none" w:sz="0" w:space="0" w:color="auto"/>
                    <w:left w:val="none" w:sz="0" w:space="0" w:color="auto"/>
                    <w:bottom w:val="none" w:sz="0" w:space="0" w:color="auto"/>
                    <w:right w:val="none" w:sz="0" w:space="0" w:color="auto"/>
                  </w:divBdr>
                </w:div>
                <w:div w:id="1055543192">
                  <w:marLeft w:val="0"/>
                  <w:marRight w:val="0"/>
                  <w:marTop w:val="0"/>
                  <w:marBottom w:val="0"/>
                  <w:divBdr>
                    <w:top w:val="none" w:sz="0" w:space="0" w:color="auto"/>
                    <w:left w:val="none" w:sz="0" w:space="0" w:color="auto"/>
                    <w:bottom w:val="none" w:sz="0" w:space="0" w:color="auto"/>
                    <w:right w:val="none" w:sz="0" w:space="0" w:color="auto"/>
                  </w:divBdr>
                </w:div>
                <w:div w:id="1078016858">
                  <w:marLeft w:val="0"/>
                  <w:marRight w:val="0"/>
                  <w:marTop w:val="0"/>
                  <w:marBottom w:val="0"/>
                  <w:divBdr>
                    <w:top w:val="none" w:sz="0" w:space="0" w:color="auto"/>
                    <w:left w:val="none" w:sz="0" w:space="0" w:color="auto"/>
                    <w:bottom w:val="none" w:sz="0" w:space="0" w:color="auto"/>
                    <w:right w:val="none" w:sz="0" w:space="0" w:color="auto"/>
                  </w:divBdr>
                </w:div>
                <w:div w:id="1084036009">
                  <w:marLeft w:val="0"/>
                  <w:marRight w:val="0"/>
                  <w:marTop w:val="0"/>
                  <w:marBottom w:val="0"/>
                  <w:divBdr>
                    <w:top w:val="none" w:sz="0" w:space="0" w:color="auto"/>
                    <w:left w:val="none" w:sz="0" w:space="0" w:color="auto"/>
                    <w:bottom w:val="none" w:sz="0" w:space="0" w:color="auto"/>
                    <w:right w:val="none" w:sz="0" w:space="0" w:color="auto"/>
                  </w:divBdr>
                </w:div>
                <w:div w:id="1097098565">
                  <w:marLeft w:val="0"/>
                  <w:marRight w:val="0"/>
                  <w:marTop w:val="0"/>
                  <w:marBottom w:val="0"/>
                  <w:divBdr>
                    <w:top w:val="none" w:sz="0" w:space="0" w:color="auto"/>
                    <w:left w:val="none" w:sz="0" w:space="0" w:color="auto"/>
                    <w:bottom w:val="none" w:sz="0" w:space="0" w:color="auto"/>
                    <w:right w:val="none" w:sz="0" w:space="0" w:color="auto"/>
                  </w:divBdr>
                </w:div>
                <w:div w:id="1101415667">
                  <w:marLeft w:val="0"/>
                  <w:marRight w:val="0"/>
                  <w:marTop w:val="0"/>
                  <w:marBottom w:val="0"/>
                  <w:divBdr>
                    <w:top w:val="none" w:sz="0" w:space="0" w:color="auto"/>
                    <w:left w:val="none" w:sz="0" w:space="0" w:color="auto"/>
                    <w:bottom w:val="none" w:sz="0" w:space="0" w:color="auto"/>
                    <w:right w:val="none" w:sz="0" w:space="0" w:color="auto"/>
                  </w:divBdr>
                </w:div>
                <w:div w:id="1109082087">
                  <w:marLeft w:val="0"/>
                  <w:marRight w:val="0"/>
                  <w:marTop w:val="0"/>
                  <w:marBottom w:val="0"/>
                  <w:divBdr>
                    <w:top w:val="none" w:sz="0" w:space="0" w:color="auto"/>
                    <w:left w:val="none" w:sz="0" w:space="0" w:color="auto"/>
                    <w:bottom w:val="none" w:sz="0" w:space="0" w:color="auto"/>
                    <w:right w:val="none" w:sz="0" w:space="0" w:color="auto"/>
                  </w:divBdr>
                </w:div>
                <w:div w:id="1137917431">
                  <w:marLeft w:val="0"/>
                  <w:marRight w:val="0"/>
                  <w:marTop w:val="0"/>
                  <w:marBottom w:val="0"/>
                  <w:divBdr>
                    <w:top w:val="none" w:sz="0" w:space="0" w:color="auto"/>
                    <w:left w:val="none" w:sz="0" w:space="0" w:color="auto"/>
                    <w:bottom w:val="none" w:sz="0" w:space="0" w:color="auto"/>
                    <w:right w:val="none" w:sz="0" w:space="0" w:color="auto"/>
                  </w:divBdr>
                </w:div>
                <w:div w:id="1144011111">
                  <w:marLeft w:val="0"/>
                  <w:marRight w:val="0"/>
                  <w:marTop w:val="0"/>
                  <w:marBottom w:val="0"/>
                  <w:divBdr>
                    <w:top w:val="none" w:sz="0" w:space="0" w:color="auto"/>
                    <w:left w:val="none" w:sz="0" w:space="0" w:color="auto"/>
                    <w:bottom w:val="none" w:sz="0" w:space="0" w:color="auto"/>
                    <w:right w:val="none" w:sz="0" w:space="0" w:color="auto"/>
                  </w:divBdr>
                </w:div>
                <w:div w:id="1187447812">
                  <w:marLeft w:val="0"/>
                  <w:marRight w:val="0"/>
                  <w:marTop w:val="0"/>
                  <w:marBottom w:val="0"/>
                  <w:divBdr>
                    <w:top w:val="none" w:sz="0" w:space="0" w:color="auto"/>
                    <w:left w:val="none" w:sz="0" w:space="0" w:color="auto"/>
                    <w:bottom w:val="none" w:sz="0" w:space="0" w:color="auto"/>
                    <w:right w:val="none" w:sz="0" w:space="0" w:color="auto"/>
                  </w:divBdr>
                </w:div>
                <w:div w:id="1191989192">
                  <w:marLeft w:val="0"/>
                  <w:marRight w:val="0"/>
                  <w:marTop w:val="0"/>
                  <w:marBottom w:val="0"/>
                  <w:divBdr>
                    <w:top w:val="none" w:sz="0" w:space="0" w:color="auto"/>
                    <w:left w:val="none" w:sz="0" w:space="0" w:color="auto"/>
                    <w:bottom w:val="none" w:sz="0" w:space="0" w:color="auto"/>
                    <w:right w:val="none" w:sz="0" w:space="0" w:color="auto"/>
                  </w:divBdr>
                </w:div>
                <w:div w:id="1207109995">
                  <w:marLeft w:val="0"/>
                  <w:marRight w:val="0"/>
                  <w:marTop w:val="0"/>
                  <w:marBottom w:val="0"/>
                  <w:divBdr>
                    <w:top w:val="none" w:sz="0" w:space="0" w:color="auto"/>
                    <w:left w:val="none" w:sz="0" w:space="0" w:color="auto"/>
                    <w:bottom w:val="none" w:sz="0" w:space="0" w:color="auto"/>
                    <w:right w:val="none" w:sz="0" w:space="0" w:color="auto"/>
                  </w:divBdr>
                </w:div>
                <w:div w:id="1225526600">
                  <w:marLeft w:val="0"/>
                  <w:marRight w:val="0"/>
                  <w:marTop w:val="0"/>
                  <w:marBottom w:val="0"/>
                  <w:divBdr>
                    <w:top w:val="none" w:sz="0" w:space="0" w:color="auto"/>
                    <w:left w:val="none" w:sz="0" w:space="0" w:color="auto"/>
                    <w:bottom w:val="none" w:sz="0" w:space="0" w:color="auto"/>
                    <w:right w:val="none" w:sz="0" w:space="0" w:color="auto"/>
                  </w:divBdr>
                </w:div>
                <w:div w:id="1290474407">
                  <w:marLeft w:val="0"/>
                  <w:marRight w:val="0"/>
                  <w:marTop w:val="0"/>
                  <w:marBottom w:val="0"/>
                  <w:divBdr>
                    <w:top w:val="none" w:sz="0" w:space="0" w:color="auto"/>
                    <w:left w:val="none" w:sz="0" w:space="0" w:color="auto"/>
                    <w:bottom w:val="none" w:sz="0" w:space="0" w:color="auto"/>
                    <w:right w:val="none" w:sz="0" w:space="0" w:color="auto"/>
                  </w:divBdr>
                </w:div>
                <w:div w:id="1296058185">
                  <w:marLeft w:val="0"/>
                  <w:marRight w:val="0"/>
                  <w:marTop w:val="0"/>
                  <w:marBottom w:val="0"/>
                  <w:divBdr>
                    <w:top w:val="none" w:sz="0" w:space="0" w:color="auto"/>
                    <w:left w:val="none" w:sz="0" w:space="0" w:color="auto"/>
                    <w:bottom w:val="none" w:sz="0" w:space="0" w:color="auto"/>
                    <w:right w:val="none" w:sz="0" w:space="0" w:color="auto"/>
                  </w:divBdr>
                </w:div>
                <w:div w:id="1348755862">
                  <w:marLeft w:val="0"/>
                  <w:marRight w:val="0"/>
                  <w:marTop w:val="0"/>
                  <w:marBottom w:val="0"/>
                  <w:divBdr>
                    <w:top w:val="none" w:sz="0" w:space="0" w:color="auto"/>
                    <w:left w:val="none" w:sz="0" w:space="0" w:color="auto"/>
                    <w:bottom w:val="none" w:sz="0" w:space="0" w:color="auto"/>
                    <w:right w:val="none" w:sz="0" w:space="0" w:color="auto"/>
                  </w:divBdr>
                </w:div>
                <w:div w:id="1355110576">
                  <w:marLeft w:val="0"/>
                  <w:marRight w:val="0"/>
                  <w:marTop w:val="0"/>
                  <w:marBottom w:val="0"/>
                  <w:divBdr>
                    <w:top w:val="none" w:sz="0" w:space="0" w:color="auto"/>
                    <w:left w:val="none" w:sz="0" w:space="0" w:color="auto"/>
                    <w:bottom w:val="none" w:sz="0" w:space="0" w:color="auto"/>
                    <w:right w:val="none" w:sz="0" w:space="0" w:color="auto"/>
                  </w:divBdr>
                </w:div>
                <w:div w:id="1358697881">
                  <w:marLeft w:val="0"/>
                  <w:marRight w:val="0"/>
                  <w:marTop w:val="0"/>
                  <w:marBottom w:val="0"/>
                  <w:divBdr>
                    <w:top w:val="none" w:sz="0" w:space="0" w:color="auto"/>
                    <w:left w:val="none" w:sz="0" w:space="0" w:color="auto"/>
                    <w:bottom w:val="none" w:sz="0" w:space="0" w:color="auto"/>
                    <w:right w:val="none" w:sz="0" w:space="0" w:color="auto"/>
                  </w:divBdr>
                </w:div>
                <w:div w:id="1373847250">
                  <w:marLeft w:val="0"/>
                  <w:marRight w:val="0"/>
                  <w:marTop w:val="0"/>
                  <w:marBottom w:val="0"/>
                  <w:divBdr>
                    <w:top w:val="none" w:sz="0" w:space="0" w:color="auto"/>
                    <w:left w:val="none" w:sz="0" w:space="0" w:color="auto"/>
                    <w:bottom w:val="none" w:sz="0" w:space="0" w:color="auto"/>
                    <w:right w:val="none" w:sz="0" w:space="0" w:color="auto"/>
                  </w:divBdr>
                </w:div>
                <w:div w:id="1399012501">
                  <w:marLeft w:val="0"/>
                  <w:marRight w:val="0"/>
                  <w:marTop w:val="0"/>
                  <w:marBottom w:val="0"/>
                  <w:divBdr>
                    <w:top w:val="none" w:sz="0" w:space="0" w:color="auto"/>
                    <w:left w:val="none" w:sz="0" w:space="0" w:color="auto"/>
                    <w:bottom w:val="none" w:sz="0" w:space="0" w:color="auto"/>
                    <w:right w:val="none" w:sz="0" w:space="0" w:color="auto"/>
                  </w:divBdr>
                </w:div>
                <w:div w:id="1440679717">
                  <w:marLeft w:val="0"/>
                  <w:marRight w:val="0"/>
                  <w:marTop w:val="0"/>
                  <w:marBottom w:val="0"/>
                  <w:divBdr>
                    <w:top w:val="none" w:sz="0" w:space="0" w:color="auto"/>
                    <w:left w:val="none" w:sz="0" w:space="0" w:color="auto"/>
                    <w:bottom w:val="none" w:sz="0" w:space="0" w:color="auto"/>
                    <w:right w:val="none" w:sz="0" w:space="0" w:color="auto"/>
                  </w:divBdr>
                </w:div>
                <w:div w:id="1453593313">
                  <w:marLeft w:val="0"/>
                  <w:marRight w:val="0"/>
                  <w:marTop w:val="0"/>
                  <w:marBottom w:val="0"/>
                  <w:divBdr>
                    <w:top w:val="none" w:sz="0" w:space="0" w:color="auto"/>
                    <w:left w:val="none" w:sz="0" w:space="0" w:color="auto"/>
                    <w:bottom w:val="none" w:sz="0" w:space="0" w:color="auto"/>
                    <w:right w:val="none" w:sz="0" w:space="0" w:color="auto"/>
                  </w:divBdr>
                </w:div>
                <w:div w:id="1469593815">
                  <w:marLeft w:val="0"/>
                  <w:marRight w:val="0"/>
                  <w:marTop w:val="0"/>
                  <w:marBottom w:val="0"/>
                  <w:divBdr>
                    <w:top w:val="none" w:sz="0" w:space="0" w:color="auto"/>
                    <w:left w:val="none" w:sz="0" w:space="0" w:color="auto"/>
                    <w:bottom w:val="none" w:sz="0" w:space="0" w:color="auto"/>
                    <w:right w:val="none" w:sz="0" w:space="0" w:color="auto"/>
                  </w:divBdr>
                </w:div>
                <w:div w:id="1472555320">
                  <w:marLeft w:val="0"/>
                  <w:marRight w:val="0"/>
                  <w:marTop w:val="0"/>
                  <w:marBottom w:val="0"/>
                  <w:divBdr>
                    <w:top w:val="none" w:sz="0" w:space="0" w:color="auto"/>
                    <w:left w:val="none" w:sz="0" w:space="0" w:color="auto"/>
                    <w:bottom w:val="none" w:sz="0" w:space="0" w:color="auto"/>
                    <w:right w:val="none" w:sz="0" w:space="0" w:color="auto"/>
                  </w:divBdr>
                </w:div>
                <w:div w:id="1500464332">
                  <w:marLeft w:val="0"/>
                  <w:marRight w:val="0"/>
                  <w:marTop w:val="0"/>
                  <w:marBottom w:val="0"/>
                  <w:divBdr>
                    <w:top w:val="none" w:sz="0" w:space="0" w:color="auto"/>
                    <w:left w:val="none" w:sz="0" w:space="0" w:color="auto"/>
                    <w:bottom w:val="none" w:sz="0" w:space="0" w:color="auto"/>
                    <w:right w:val="none" w:sz="0" w:space="0" w:color="auto"/>
                  </w:divBdr>
                </w:div>
                <w:div w:id="1533375498">
                  <w:marLeft w:val="0"/>
                  <w:marRight w:val="0"/>
                  <w:marTop w:val="0"/>
                  <w:marBottom w:val="0"/>
                  <w:divBdr>
                    <w:top w:val="none" w:sz="0" w:space="0" w:color="auto"/>
                    <w:left w:val="none" w:sz="0" w:space="0" w:color="auto"/>
                    <w:bottom w:val="none" w:sz="0" w:space="0" w:color="auto"/>
                    <w:right w:val="none" w:sz="0" w:space="0" w:color="auto"/>
                  </w:divBdr>
                </w:div>
                <w:div w:id="1534148075">
                  <w:marLeft w:val="0"/>
                  <w:marRight w:val="0"/>
                  <w:marTop w:val="0"/>
                  <w:marBottom w:val="0"/>
                  <w:divBdr>
                    <w:top w:val="none" w:sz="0" w:space="0" w:color="auto"/>
                    <w:left w:val="none" w:sz="0" w:space="0" w:color="auto"/>
                    <w:bottom w:val="none" w:sz="0" w:space="0" w:color="auto"/>
                    <w:right w:val="none" w:sz="0" w:space="0" w:color="auto"/>
                  </w:divBdr>
                </w:div>
                <w:div w:id="1541018112">
                  <w:marLeft w:val="0"/>
                  <w:marRight w:val="0"/>
                  <w:marTop w:val="0"/>
                  <w:marBottom w:val="0"/>
                  <w:divBdr>
                    <w:top w:val="none" w:sz="0" w:space="0" w:color="auto"/>
                    <w:left w:val="none" w:sz="0" w:space="0" w:color="auto"/>
                    <w:bottom w:val="none" w:sz="0" w:space="0" w:color="auto"/>
                    <w:right w:val="none" w:sz="0" w:space="0" w:color="auto"/>
                  </w:divBdr>
                </w:div>
                <w:div w:id="1558668960">
                  <w:marLeft w:val="0"/>
                  <w:marRight w:val="0"/>
                  <w:marTop w:val="0"/>
                  <w:marBottom w:val="0"/>
                  <w:divBdr>
                    <w:top w:val="none" w:sz="0" w:space="0" w:color="auto"/>
                    <w:left w:val="none" w:sz="0" w:space="0" w:color="auto"/>
                    <w:bottom w:val="none" w:sz="0" w:space="0" w:color="auto"/>
                    <w:right w:val="none" w:sz="0" w:space="0" w:color="auto"/>
                  </w:divBdr>
                </w:div>
                <w:div w:id="1559634379">
                  <w:marLeft w:val="0"/>
                  <w:marRight w:val="0"/>
                  <w:marTop w:val="0"/>
                  <w:marBottom w:val="0"/>
                  <w:divBdr>
                    <w:top w:val="none" w:sz="0" w:space="0" w:color="auto"/>
                    <w:left w:val="none" w:sz="0" w:space="0" w:color="auto"/>
                    <w:bottom w:val="none" w:sz="0" w:space="0" w:color="auto"/>
                    <w:right w:val="none" w:sz="0" w:space="0" w:color="auto"/>
                  </w:divBdr>
                </w:div>
                <w:div w:id="1573348211">
                  <w:marLeft w:val="0"/>
                  <w:marRight w:val="0"/>
                  <w:marTop w:val="0"/>
                  <w:marBottom w:val="0"/>
                  <w:divBdr>
                    <w:top w:val="none" w:sz="0" w:space="0" w:color="auto"/>
                    <w:left w:val="none" w:sz="0" w:space="0" w:color="auto"/>
                    <w:bottom w:val="none" w:sz="0" w:space="0" w:color="auto"/>
                    <w:right w:val="none" w:sz="0" w:space="0" w:color="auto"/>
                  </w:divBdr>
                </w:div>
                <w:div w:id="1590697193">
                  <w:marLeft w:val="0"/>
                  <w:marRight w:val="0"/>
                  <w:marTop w:val="0"/>
                  <w:marBottom w:val="0"/>
                  <w:divBdr>
                    <w:top w:val="none" w:sz="0" w:space="0" w:color="auto"/>
                    <w:left w:val="none" w:sz="0" w:space="0" w:color="auto"/>
                    <w:bottom w:val="none" w:sz="0" w:space="0" w:color="auto"/>
                    <w:right w:val="none" w:sz="0" w:space="0" w:color="auto"/>
                  </w:divBdr>
                </w:div>
                <w:div w:id="1591507598">
                  <w:marLeft w:val="0"/>
                  <w:marRight w:val="0"/>
                  <w:marTop w:val="0"/>
                  <w:marBottom w:val="0"/>
                  <w:divBdr>
                    <w:top w:val="none" w:sz="0" w:space="0" w:color="auto"/>
                    <w:left w:val="none" w:sz="0" w:space="0" w:color="auto"/>
                    <w:bottom w:val="none" w:sz="0" w:space="0" w:color="auto"/>
                    <w:right w:val="none" w:sz="0" w:space="0" w:color="auto"/>
                  </w:divBdr>
                </w:div>
                <w:div w:id="1600217612">
                  <w:marLeft w:val="0"/>
                  <w:marRight w:val="0"/>
                  <w:marTop w:val="0"/>
                  <w:marBottom w:val="0"/>
                  <w:divBdr>
                    <w:top w:val="none" w:sz="0" w:space="0" w:color="auto"/>
                    <w:left w:val="none" w:sz="0" w:space="0" w:color="auto"/>
                    <w:bottom w:val="none" w:sz="0" w:space="0" w:color="auto"/>
                    <w:right w:val="none" w:sz="0" w:space="0" w:color="auto"/>
                  </w:divBdr>
                </w:div>
                <w:div w:id="1608149554">
                  <w:marLeft w:val="0"/>
                  <w:marRight w:val="0"/>
                  <w:marTop w:val="0"/>
                  <w:marBottom w:val="0"/>
                  <w:divBdr>
                    <w:top w:val="none" w:sz="0" w:space="0" w:color="auto"/>
                    <w:left w:val="none" w:sz="0" w:space="0" w:color="auto"/>
                    <w:bottom w:val="none" w:sz="0" w:space="0" w:color="auto"/>
                    <w:right w:val="none" w:sz="0" w:space="0" w:color="auto"/>
                  </w:divBdr>
                </w:div>
                <w:div w:id="1616133356">
                  <w:marLeft w:val="0"/>
                  <w:marRight w:val="0"/>
                  <w:marTop w:val="0"/>
                  <w:marBottom w:val="0"/>
                  <w:divBdr>
                    <w:top w:val="none" w:sz="0" w:space="0" w:color="auto"/>
                    <w:left w:val="none" w:sz="0" w:space="0" w:color="auto"/>
                    <w:bottom w:val="none" w:sz="0" w:space="0" w:color="auto"/>
                    <w:right w:val="none" w:sz="0" w:space="0" w:color="auto"/>
                  </w:divBdr>
                </w:div>
                <w:div w:id="1623607120">
                  <w:marLeft w:val="0"/>
                  <w:marRight w:val="0"/>
                  <w:marTop w:val="0"/>
                  <w:marBottom w:val="0"/>
                  <w:divBdr>
                    <w:top w:val="none" w:sz="0" w:space="0" w:color="auto"/>
                    <w:left w:val="none" w:sz="0" w:space="0" w:color="auto"/>
                    <w:bottom w:val="none" w:sz="0" w:space="0" w:color="auto"/>
                    <w:right w:val="none" w:sz="0" w:space="0" w:color="auto"/>
                  </w:divBdr>
                </w:div>
                <w:div w:id="1641302161">
                  <w:marLeft w:val="0"/>
                  <w:marRight w:val="0"/>
                  <w:marTop w:val="0"/>
                  <w:marBottom w:val="0"/>
                  <w:divBdr>
                    <w:top w:val="none" w:sz="0" w:space="0" w:color="auto"/>
                    <w:left w:val="none" w:sz="0" w:space="0" w:color="auto"/>
                    <w:bottom w:val="none" w:sz="0" w:space="0" w:color="auto"/>
                    <w:right w:val="none" w:sz="0" w:space="0" w:color="auto"/>
                  </w:divBdr>
                </w:div>
                <w:div w:id="1647859572">
                  <w:marLeft w:val="0"/>
                  <w:marRight w:val="0"/>
                  <w:marTop w:val="0"/>
                  <w:marBottom w:val="0"/>
                  <w:divBdr>
                    <w:top w:val="none" w:sz="0" w:space="0" w:color="auto"/>
                    <w:left w:val="none" w:sz="0" w:space="0" w:color="auto"/>
                    <w:bottom w:val="none" w:sz="0" w:space="0" w:color="auto"/>
                    <w:right w:val="none" w:sz="0" w:space="0" w:color="auto"/>
                  </w:divBdr>
                </w:div>
                <w:div w:id="1661890039">
                  <w:marLeft w:val="0"/>
                  <w:marRight w:val="0"/>
                  <w:marTop w:val="0"/>
                  <w:marBottom w:val="0"/>
                  <w:divBdr>
                    <w:top w:val="none" w:sz="0" w:space="0" w:color="auto"/>
                    <w:left w:val="none" w:sz="0" w:space="0" w:color="auto"/>
                    <w:bottom w:val="none" w:sz="0" w:space="0" w:color="auto"/>
                    <w:right w:val="none" w:sz="0" w:space="0" w:color="auto"/>
                  </w:divBdr>
                </w:div>
                <w:div w:id="1694115584">
                  <w:marLeft w:val="0"/>
                  <w:marRight w:val="0"/>
                  <w:marTop w:val="0"/>
                  <w:marBottom w:val="0"/>
                  <w:divBdr>
                    <w:top w:val="none" w:sz="0" w:space="0" w:color="auto"/>
                    <w:left w:val="none" w:sz="0" w:space="0" w:color="auto"/>
                    <w:bottom w:val="none" w:sz="0" w:space="0" w:color="auto"/>
                    <w:right w:val="none" w:sz="0" w:space="0" w:color="auto"/>
                  </w:divBdr>
                </w:div>
                <w:div w:id="1718700801">
                  <w:marLeft w:val="0"/>
                  <w:marRight w:val="0"/>
                  <w:marTop w:val="0"/>
                  <w:marBottom w:val="0"/>
                  <w:divBdr>
                    <w:top w:val="none" w:sz="0" w:space="0" w:color="auto"/>
                    <w:left w:val="none" w:sz="0" w:space="0" w:color="auto"/>
                    <w:bottom w:val="none" w:sz="0" w:space="0" w:color="auto"/>
                    <w:right w:val="none" w:sz="0" w:space="0" w:color="auto"/>
                  </w:divBdr>
                </w:div>
                <w:div w:id="1741904057">
                  <w:marLeft w:val="0"/>
                  <w:marRight w:val="0"/>
                  <w:marTop w:val="0"/>
                  <w:marBottom w:val="0"/>
                  <w:divBdr>
                    <w:top w:val="none" w:sz="0" w:space="0" w:color="auto"/>
                    <w:left w:val="none" w:sz="0" w:space="0" w:color="auto"/>
                    <w:bottom w:val="none" w:sz="0" w:space="0" w:color="auto"/>
                    <w:right w:val="none" w:sz="0" w:space="0" w:color="auto"/>
                  </w:divBdr>
                </w:div>
                <w:div w:id="1742099741">
                  <w:marLeft w:val="0"/>
                  <w:marRight w:val="0"/>
                  <w:marTop w:val="0"/>
                  <w:marBottom w:val="0"/>
                  <w:divBdr>
                    <w:top w:val="none" w:sz="0" w:space="0" w:color="auto"/>
                    <w:left w:val="none" w:sz="0" w:space="0" w:color="auto"/>
                    <w:bottom w:val="none" w:sz="0" w:space="0" w:color="auto"/>
                    <w:right w:val="none" w:sz="0" w:space="0" w:color="auto"/>
                  </w:divBdr>
                </w:div>
                <w:div w:id="1765110112">
                  <w:marLeft w:val="0"/>
                  <w:marRight w:val="0"/>
                  <w:marTop w:val="0"/>
                  <w:marBottom w:val="0"/>
                  <w:divBdr>
                    <w:top w:val="none" w:sz="0" w:space="0" w:color="auto"/>
                    <w:left w:val="none" w:sz="0" w:space="0" w:color="auto"/>
                    <w:bottom w:val="none" w:sz="0" w:space="0" w:color="auto"/>
                    <w:right w:val="none" w:sz="0" w:space="0" w:color="auto"/>
                  </w:divBdr>
                </w:div>
                <w:div w:id="1766537176">
                  <w:marLeft w:val="0"/>
                  <w:marRight w:val="0"/>
                  <w:marTop w:val="0"/>
                  <w:marBottom w:val="0"/>
                  <w:divBdr>
                    <w:top w:val="none" w:sz="0" w:space="0" w:color="auto"/>
                    <w:left w:val="none" w:sz="0" w:space="0" w:color="auto"/>
                    <w:bottom w:val="none" w:sz="0" w:space="0" w:color="auto"/>
                    <w:right w:val="none" w:sz="0" w:space="0" w:color="auto"/>
                  </w:divBdr>
                </w:div>
                <w:div w:id="1766878531">
                  <w:marLeft w:val="0"/>
                  <w:marRight w:val="0"/>
                  <w:marTop w:val="0"/>
                  <w:marBottom w:val="0"/>
                  <w:divBdr>
                    <w:top w:val="none" w:sz="0" w:space="0" w:color="auto"/>
                    <w:left w:val="none" w:sz="0" w:space="0" w:color="auto"/>
                    <w:bottom w:val="none" w:sz="0" w:space="0" w:color="auto"/>
                    <w:right w:val="none" w:sz="0" w:space="0" w:color="auto"/>
                  </w:divBdr>
                </w:div>
                <w:div w:id="1768845354">
                  <w:marLeft w:val="0"/>
                  <w:marRight w:val="0"/>
                  <w:marTop w:val="0"/>
                  <w:marBottom w:val="0"/>
                  <w:divBdr>
                    <w:top w:val="none" w:sz="0" w:space="0" w:color="auto"/>
                    <w:left w:val="none" w:sz="0" w:space="0" w:color="auto"/>
                    <w:bottom w:val="none" w:sz="0" w:space="0" w:color="auto"/>
                    <w:right w:val="none" w:sz="0" w:space="0" w:color="auto"/>
                  </w:divBdr>
                </w:div>
                <w:div w:id="1783066140">
                  <w:marLeft w:val="0"/>
                  <w:marRight w:val="0"/>
                  <w:marTop w:val="0"/>
                  <w:marBottom w:val="0"/>
                  <w:divBdr>
                    <w:top w:val="none" w:sz="0" w:space="0" w:color="auto"/>
                    <w:left w:val="none" w:sz="0" w:space="0" w:color="auto"/>
                    <w:bottom w:val="none" w:sz="0" w:space="0" w:color="auto"/>
                    <w:right w:val="none" w:sz="0" w:space="0" w:color="auto"/>
                  </w:divBdr>
                </w:div>
                <w:div w:id="1784642989">
                  <w:marLeft w:val="0"/>
                  <w:marRight w:val="0"/>
                  <w:marTop w:val="0"/>
                  <w:marBottom w:val="0"/>
                  <w:divBdr>
                    <w:top w:val="none" w:sz="0" w:space="0" w:color="auto"/>
                    <w:left w:val="none" w:sz="0" w:space="0" w:color="auto"/>
                    <w:bottom w:val="none" w:sz="0" w:space="0" w:color="auto"/>
                    <w:right w:val="none" w:sz="0" w:space="0" w:color="auto"/>
                  </w:divBdr>
                </w:div>
                <w:div w:id="1801799959">
                  <w:marLeft w:val="0"/>
                  <w:marRight w:val="0"/>
                  <w:marTop w:val="0"/>
                  <w:marBottom w:val="0"/>
                  <w:divBdr>
                    <w:top w:val="none" w:sz="0" w:space="0" w:color="auto"/>
                    <w:left w:val="none" w:sz="0" w:space="0" w:color="auto"/>
                    <w:bottom w:val="none" w:sz="0" w:space="0" w:color="auto"/>
                    <w:right w:val="none" w:sz="0" w:space="0" w:color="auto"/>
                  </w:divBdr>
                </w:div>
                <w:div w:id="1810854529">
                  <w:marLeft w:val="0"/>
                  <w:marRight w:val="0"/>
                  <w:marTop w:val="0"/>
                  <w:marBottom w:val="0"/>
                  <w:divBdr>
                    <w:top w:val="none" w:sz="0" w:space="0" w:color="auto"/>
                    <w:left w:val="none" w:sz="0" w:space="0" w:color="auto"/>
                    <w:bottom w:val="none" w:sz="0" w:space="0" w:color="auto"/>
                    <w:right w:val="none" w:sz="0" w:space="0" w:color="auto"/>
                  </w:divBdr>
                </w:div>
                <w:div w:id="1825660999">
                  <w:marLeft w:val="0"/>
                  <w:marRight w:val="0"/>
                  <w:marTop w:val="0"/>
                  <w:marBottom w:val="0"/>
                  <w:divBdr>
                    <w:top w:val="none" w:sz="0" w:space="0" w:color="auto"/>
                    <w:left w:val="none" w:sz="0" w:space="0" w:color="auto"/>
                    <w:bottom w:val="none" w:sz="0" w:space="0" w:color="auto"/>
                    <w:right w:val="none" w:sz="0" w:space="0" w:color="auto"/>
                  </w:divBdr>
                </w:div>
                <w:div w:id="1827746405">
                  <w:marLeft w:val="0"/>
                  <w:marRight w:val="0"/>
                  <w:marTop w:val="0"/>
                  <w:marBottom w:val="0"/>
                  <w:divBdr>
                    <w:top w:val="none" w:sz="0" w:space="0" w:color="auto"/>
                    <w:left w:val="none" w:sz="0" w:space="0" w:color="auto"/>
                    <w:bottom w:val="none" w:sz="0" w:space="0" w:color="auto"/>
                    <w:right w:val="none" w:sz="0" w:space="0" w:color="auto"/>
                  </w:divBdr>
                </w:div>
                <w:div w:id="1836341969">
                  <w:marLeft w:val="0"/>
                  <w:marRight w:val="0"/>
                  <w:marTop w:val="0"/>
                  <w:marBottom w:val="0"/>
                  <w:divBdr>
                    <w:top w:val="none" w:sz="0" w:space="0" w:color="auto"/>
                    <w:left w:val="none" w:sz="0" w:space="0" w:color="auto"/>
                    <w:bottom w:val="none" w:sz="0" w:space="0" w:color="auto"/>
                    <w:right w:val="none" w:sz="0" w:space="0" w:color="auto"/>
                  </w:divBdr>
                </w:div>
                <w:div w:id="1846355208">
                  <w:marLeft w:val="0"/>
                  <w:marRight w:val="0"/>
                  <w:marTop w:val="0"/>
                  <w:marBottom w:val="0"/>
                  <w:divBdr>
                    <w:top w:val="none" w:sz="0" w:space="0" w:color="auto"/>
                    <w:left w:val="none" w:sz="0" w:space="0" w:color="auto"/>
                    <w:bottom w:val="none" w:sz="0" w:space="0" w:color="auto"/>
                    <w:right w:val="none" w:sz="0" w:space="0" w:color="auto"/>
                  </w:divBdr>
                </w:div>
                <w:div w:id="1871142975">
                  <w:marLeft w:val="0"/>
                  <w:marRight w:val="0"/>
                  <w:marTop w:val="0"/>
                  <w:marBottom w:val="0"/>
                  <w:divBdr>
                    <w:top w:val="none" w:sz="0" w:space="0" w:color="auto"/>
                    <w:left w:val="none" w:sz="0" w:space="0" w:color="auto"/>
                    <w:bottom w:val="none" w:sz="0" w:space="0" w:color="auto"/>
                    <w:right w:val="none" w:sz="0" w:space="0" w:color="auto"/>
                  </w:divBdr>
                </w:div>
                <w:div w:id="1875533301">
                  <w:marLeft w:val="0"/>
                  <w:marRight w:val="0"/>
                  <w:marTop w:val="0"/>
                  <w:marBottom w:val="0"/>
                  <w:divBdr>
                    <w:top w:val="none" w:sz="0" w:space="0" w:color="auto"/>
                    <w:left w:val="none" w:sz="0" w:space="0" w:color="auto"/>
                    <w:bottom w:val="none" w:sz="0" w:space="0" w:color="auto"/>
                    <w:right w:val="none" w:sz="0" w:space="0" w:color="auto"/>
                  </w:divBdr>
                </w:div>
                <w:div w:id="1877812564">
                  <w:marLeft w:val="0"/>
                  <w:marRight w:val="0"/>
                  <w:marTop w:val="0"/>
                  <w:marBottom w:val="0"/>
                  <w:divBdr>
                    <w:top w:val="none" w:sz="0" w:space="0" w:color="auto"/>
                    <w:left w:val="none" w:sz="0" w:space="0" w:color="auto"/>
                    <w:bottom w:val="none" w:sz="0" w:space="0" w:color="auto"/>
                    <w:right w:val="none" w:sz="0" w:space="0" w:color="auto"/>
                  </w:divBdr>
                </w:div>
                <w:div w:id="1879511426">
                  <w:marLeft w:val="0"/>
                  <w:marRight w:val="0"/>
                  <w:marTop w:val="0"/>
                  <w:marBottom w:val="0"/>
                  <w:divBdr>
                    <w:top w:val="none" w:sz="0" w:space="0" w:color="auto"/>
                    <w:left w:val="none" w:sz="0" w:space="0" w:color="auto"/>
                    <w:bottom w:val="none" w:sz="0" w:space="0" w:color="auto"/>
                    <w:right w:val="none" w:sz="0" w:space="0" w:color="auto"/>
                  </w:divBdr>
                </w:div>
                <w:div w:id="1888490047">
                  <w:marLeft w:val="0"/>
                  <w:marRight w:val="0"/>
                  <w:marTop w:val="0"/>
                  <w:marBottom w:val="0"/>
                  <w:divBdr>
                    <w:top w:val="none" w:sz="0" w:space="0" w:color="auto"/>
                    <w:left w:val="none" w:sz="0" w:space="0" w:color="auto"/>
                    <w:bottom w:val="none" w:sz="0" w:space="0" w:color="auto"/>
                    <w:right w:val="none" w:sz="0" w:space="0" w:color="auto"/>
                  </w:divBdr>
                </w:div>
                <w:div w:id="1910113209">
                  <w:marLeft w:val="0"/>
                  <w:marRight w:val="0"/>
                  <w:marTop w:val="0"/>
                  <w:marBottom w:val="0"/>
                  <w:divBdr>
                    <w:top w:val="none" w:sz="0" w:space="0" w:color="auto"/>
                    <w:left w:val="none" w:sz="0" w:space="0" w:color="auto"/>
                    <w:bottom w:val="none" w:sz="0" w:space="0" w:color="auto"/>
                    <w:right w:val="none" w:sz="0" w:space="0" w:color="auto"/>
                  </w:divBdr>
                </w:div>
                <w:div w:id="1931505419">
                  <w:marLeft w:val="0"/>
                  <w:marRight w:val="0"/>
                  <w:marTop w:val="0"/>
                  <w:marBottom w:val="0"/>
                  <w:divBdr>
                    <w:top w:val="none" w:sz="0" w:space="0" w:color="auto"/>
                    <w:left w:val="none" w:sz="0" w:space="0" w:color="auto"/>
                    <w:bottom w:val="none" w:sz="0" w:space="0" w:color="auto"/>
                    <w:right w:val="none" w:sz="0" w:space="0" w:color="auto"/>
                  </w:divBdr>
                </w:div>
                <w:div w:id="1937400392">
                  <w:marLeft w:val="0"/>
                  <w:marRight w:val="0"/>
                  <w:marTop w:val="0"/>
                  <w:marBottom w:val="0"/>
                  <w:divBdr>
                    <w:top w:val="none" w:sz="0" w:space="0" w:color="auto"/>
                    <w:left w:val="none" w:sz="0" w:space="0" w:color="auto"/>
                    <w:bottom w:val="none" w:sz="0" w:space="0" w:color="auto"/>
                    <w:right w:val="none" w:sz="0" w:space="0" w:color="auto"/>
                  </w:divBdr>
                </w:div>
                <w:div w:id="1956256550">
                  <w:marLeft w:val="0"/>
                  <w:marRight w:val="0"/>
                  <w:marTop w:val="0"/>
                  <w:marBottom w:val="0"/>
                  <w:divBdr>
                    <w:top w:val="none" w:sz="0" w:space="0" w:color="auto"/>
                    <w:left w:val="none" w:sz="0" w:space="0" w:color="auto"/>
                    <w:bottom w:val="none" w:sz="0" w:space="0" w:color="auto"/>
                    <w:right w:val="none" w:sz="0" w:space="0" w:color="auto"/>
                  </w:divBdr>
                </w:div>
                <w:div w:id="1966814896">
                  <w:marLeft w:val="0"/>
                  <w:marRight w:val="0"/>
                  <w:marTop w:val="0"/>
                  <w:marBottom w:val="0"/>
                  <w:divBdr>
                    <w:top w:val="none" w:sz="0" w:space="0" w:color="auto"/>
                    <w:left w:val="none" w:sz="0" w:space="0" w:color="auto"/>
                    <w:bottom w:val="none" w:sz="0" w:space="0" w:color="auto"/>
                    <w:right w:val="none" w:sz="0" w:space="0" w:color="auto"/>
                  </w:divBdr>
                </w:div>
                <w:div w:id="1967930797">
                  <w:marLeft w:val="0"/>
                  <w:marRight w:val="0"/>
                  <w:marTop w:val="0"/>
                  <w:marBottom w:val="0"/>
                  <w:divBdr>
                    <w:top w:val="none" w:sz="0" w:space="0" w:color="auto"/>
                    <w:left w:val="none" w:sz="0" w:space="0" w:color="auto"/>
                    <w:bottom w:val="none" w:sz="0" w:space="0" w:color="auto"/>
                    <w:right w:val="none" w:sz="0" w:space="0" w:color="auto"/>
                  </w:divBdr>
                </w:div>
                <w:div w:id="1978146099">
                  <w:marLeft w:val="0"/>
                  <w:marRight w:val="0"/>
                  <w:marTop w:val="0"/>
                  <w:marBottom w:val="0"/>
                  <w:divBdr>
                    <w:top w:val="none" w:sz="0" w:space="0" w:color="auto"/>
                    <w:left w:val="none" w:sz="0" w:space="0" w:color="auto"/>
                    <w:bottom w:val="none" w:sz="0" w:space="0" w:color="auto"/>
                    <w:right w:val="none" w:sz="0" w:space="0" w:color="auto"/>
                  </w:divBdr>
                </w:div>
                <w:div w:id="1982071724">
                  <w:marLeft w:val="0"/>
                  <w:marRight w:val="0"/>
                  <w:marTop w:val="0"/>
                  <w:marBottom w:val="0"/>
                  <w:divBdr>
                    <w:top w:val="none" w:sz="0" w:space="0" w:color="auto"/>
                    <w:left w:val="none" w:sz="0" w:space="0" w:color="auto"/>
                    <w:bottom w:val="none" w:sz="0" w:space="0" w:color="auto"/>
                    <w:right w:val="none" w:sz="0" w:space="0" w:color="auto"/>
                  </w:divBdr>
                </w:div>
                <w:div w:id="1995067847">
                  <w:marLeft w:val="0"/>
                  <w:marRight w:val="0"/>
                  <w:marTop w:val="0"/>
                  <w:marBottom w:val="0"/>
                  <w:divBdr>
                    <w:top w:val="none" w:sz="0" w:space="0" w:color="auto"/>
                    <w:left w:val="none" w:sz="0" w:space="0" w:color="auto"/>
                    <w:bottom w:val="none" w:sz="0" w:space="0" w:color="auto"/>
                    <w:right w:val="none" w:sz="0" w:space="0" w:color="auto"/>
                  </w:divBdr>
                </w:div>
                <w:div w:id="1999650317">
                  <w:marLeft w:val="0"/>
                  <w:marRight w:val="0"/>
                  <w:marTop w:val="0"/>
                  <w:marBottom w:val="0"/>
                  <w:divBdr>
                    <w:top w:val="none" w:sz="0" w:space="0" w:color="auto"/>
                    <w:left w:val="none" w:sz="0" w:space="0" w:color="auto"/>
                    <w:bottom w:val="none" w:sz="0" w:space="0" w:color="auto"/>
                    <w:right w:val="none" w:sz="0" w:space="0" w:color="auto"/>
                  </w:divBdr>
                </w:div>
                <w:div w:id="2011105371">
                  <w:marLeft w:val="0"/>
                  <w:marRight w:val="0"/>
                  <w:marTop w:val="0"/>
                  <w:marBottom w:val="0"/>
                  <w:divBdr>
                    <w:top w:val="none" w:sz="0" w:space="0" w:color="auto"/>
                    <w:left w:val="none" w:sz="0" w:space="0" w:color="auto"/>
                    <w:bottom w:val="none" w:sz="0" w:space="0" w:color="auto"/>
                    <w:right w:val="none" w:sz="0" w:space="0" w:color="auto"/>
                  </w:divBdr>
                </w:div>
                <w:div w:id="2020692459">
                  <w:marLeft w:val="0"/>
                  <w:marRight w:val="0"/>
                  <w:marTop w:val="0"/>
                  <w:marBottom w:val="0"/>
                  <w:divBdr>
                    <w:top w:val="none" w:sz="0" w:space="0" w:color="auto"/>
                    <w:left w:val="none" w:sz="0" w:space="0" w:color="auto"/>
                    <w:bottom w:val="none" w:sz="0" w:space="0" w:color="auto"/>
                    <w:right w:val="none" w:sz="0" w:space="0" w:color="auto"/>
                  </w:divBdr>
                </w:div>
                <w:div w:id="2034262935">
                  <w:marLeft w:val="0"/>
                  <w:marRight w:val="0"/>
                  <w:marTop w:val="0"/>
                  <w:marBottom w:val="0"/>
                  <w:divBdr>
                    <w:top w:val="none" w:sz="0" w:space="0" w:color="auto"/>
                    <w:left w:val="none" w:sz="0" w:space="0" w:color="auto"/>
                    <w:bottom w:val="none" w:sz="0" w:space="0" w:color="auto"/>
                    <w:right w:val="none" w:sz="0" w:space="0" w:color="auto"/>
                  </w:divBdr>
                </w:div>
                <w:div w:id="2045251323">
                  <w:marLeft w:val="0"/>
                  <w:marRight w:val="0"/>
                  <w:marTop w:val="0"/>
                  <w:marBottom w:val="0"/>
                  <w:divBdr>
                    <w:top w:val="none" w:sz="0" w:space="0" w:color="auto"/>
                    <w:left w:val="none" w:sz="0" w:space="0" w:color="auto"/>
                    <w:bottom w:val="none" w:sz="0" w:space="0" w:color="auto"/>
                    <w:right w:val="none" w:sz="0" w:space="0" w:color="auto"/>
                  </w:divBdr>
                </w:div>
                <w:div w:id="2046633230">
                  <w:marLeft w:val="0"/>
                  <w:marRight w:val="0"/>
                  <w:marTop w:val="0"/>
                  <w:marBottom w:val="0"/>
                  <w:divBdr>
                    <w:top w:val="none" w:sz="0" w:space="0" w:color="auto"/>
                    <w:left w:val="none" w:sz="0" w:space="0" w:color="auto"/>
                    <w:bottom w:val="none" w:sz="0" w:space="0" w:color="auto"/>
                    <w:right w:val="none" w:sz="0" w:space="0" w:color="auto"/>
                  </w:divBdr>
                </w:div>
                <w:div w:id="2052263819">
                  <w:marLeft w:val="0"/>
                  <w:marRight w:val="0"/>
                  <w:marTop w:val="0"/>
                  <w:marBottom w:val="0"/>
                  <w:divBdr>
                    <w:top w:val="none" w:sz="0" w:space="0" w:color="auto"/>
                    <w:left w:val="none" w:sz="0" w:space="0" w:color="auto"/>
                    <w:bottom w:val="none" w:sz="0" w:space="0" w:color="auto"/>
                    <w:right w:val="none" w:sz="0" w:space="0" w:color="auto"/>
                  </w:divBdr>
                </w:div>
                <w:div w:id="2069913045">
                  <w:marLeft w:val="0"/>
                  <w:marRight w:val="0"/>
                  <w:marTop w:val="0"/>
                  <w:marBottom w:val="0"/>
                  <w:divBdr>
                    <w:top w:val="none" w:sz="0" w:space="0" w:color="auto"/>
                    <w:left w:val="none" w:sz="0" w:space="0" w:color="auto"/>
                    <w:bottom w:val="none" w:sz="0" w:space="0" w:color="auto"/>
                    <w:right w:val="none" w:sz="0" w:space="0" w:color="auto"/>
                  </w:divBdr>
                </w:div>
                <w:div w:id="2073771565">
                  <w:marLeft w:val="0"/>
                  <w:marRight w:val="0"/>
                  <w:marTop w:val="0"/>
                  <w:marBottom w:val="0"/>
                  <w:divBdr>
                    <w:top w:val="none" w:sz="0" w:space="0" w:color="auto"/>
                    <w:left w:val="none" w:sz="0" w:space="0" w:color="auto"/>
                    <w:bottom w:val="none" w:sz="0" w:space="0" w:color="auto"/>
                    <w:right w:val="none" w:sz="0" w:space="0" w:color="auto"/>
                  </w:divBdr>
                </w:div>
                <w:div w:id="2116242983">
                  <w:marLeft w:val="0"/>
                  <w:marRight w:val="0"/>
                  <w:marTop w:val="0"/>
                  <w:marBottom w:val="0"/>
                  <w:divBdr>
                    <w:top w:val="none" w:sz="0" w:space="0" w:color="auto"/>
                    <w:left w:val="none" w:sz="0" w:space="0" w:color="auto"/>
                    <w:bottom w:val="none" w:sz="0" w:space="0" w:color="auto"/>
                    <w:right w:val="none" w:sz="0" w:space="0" w:color="auto"/>
                  </w:divBdr>
                </w:div>
                <w:div w:id="212534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87300">
          <w:marLeft w:val="0"/>
          <w:marRight w:val="0"/>
          <w:marTop w:val="0"/>
          <w:marBottom w:val="0"/>
          <w:divBdr>
            <w:top w:val="none" w:sz="0" w:space="0" w:color="auto"/>
            <w:left w:val="none" w:sz="0" w:space="0" w:color="auto"/>
            <w:bottom w:val="none" w:sz="0" w:space="0" w:color="auto"/>
            <w:right w:val="none" w:sz="0" w:space="0" w:color="auto"/>
          </w:divBdr>
          <w:divsChild>
            <w:div w:id="796989407">
              <w:marLeft w:val="0"/>
              <w:marRight w:val="0"/>
              <w:marTop w:val="0"/>
              <w:marBottom w:val="0"/>
              <w:divBdr>
                <w:top w:val="none" w:sz="0" w:space="0" w:color="auto"/>
                <w:left w:val="none" w:sz="0" w:space="0" w:color="auto"/>
                <w:bottom w:val="none" w:sz="0" w:space="0" w:color="auto"/>
                <w:right w:val="none" w:sz="0" w:space="0" w:color="auto"/>
              </w:divBdr>
              <w:divsChild>
                <w:div w:id="4987393">
                  <w:marLeft w:val="0"/>
                  <w:marRight w:val="0"/>
                  <w:marTop w:val="0"/>
                  <w:marBottom w:val="0"/>
                  <w:divBdr>
                    <w:top w:val="none" w:sz="0" w:space="0" w:color="auto"/>
                    <w:left w:val="none" w:sz="0" w:space="0" w:color="auto"/>
                    <w:bottom w:val="none" w:sz="0" w:space="0" w:color="auto"/>
                    <w:right w:val="none" w:sz="0" w:space="0" w:color="auto"/>
                  </w:divBdr>
                </w:div>
                <w:div w:id="16465149">
                  <w:marLeft w:val="0"/>
                  <w:marRight w:val="0"/>
                  <w:marTop w:val="0"/>
                  <w:marBottom w:val="0"/>
                  <w:divBdr>
                    <w:top w:val="none" w:sz="0" w:space="0" w:color="auto"/>
                    <w:left w:val="none" w:sz="0" w:space="0" w:color="auto"/>
                    <w:bottom w:val="none" w:sz="0" w:space="0" w:color="auto"/>
                    <w:right w:val="none" w:sz="0" w:space="0" w:color="auto"/>
                  </w:divBdr>
                </w:div>
                <w:div w:id="17897756">
                  <w:marLeft w:val="0"/>
                  <w:marRight w:val="0"/>
                  <w:marTop w:val="0"/>
                  <w:marBottom w:val="0"/>
                  <w:divBdr>
                    <w:top w:val="none" w:sz="0" w:space="0" w:color="auto"/>
                    <w:left w:val="none" w:sz="0" w:space="0" w:color="auto"/>
                    <w:bottom w:val="none" w:sz="0" w:space="0" w:color="auto"/>
                    <w:right w:val="none" w:sz="0" w:space="0" w:color="auto"/>
                  </w:divBdr>
                </w:div>
                <w:div w:id="18892401">
                  <w:marLeft w:val="0"/>
                  <w:marRight w:val="0"/>
                  <w:marTop w:val="0"/>
                  <w:marBottom w:val="0"/>
                  <w:divBdr>
                    <w:top w:val="none" w:sz="0" w:space="0" w:color="auto"/>
                    <w:left w:val="none" w:sz="0" w:space="0" w:color="auto"/>
                    <w:bottom w:val="none" w:sz="0" w:space="0" w:color="auto"/>
                    <w:right w:val="none" w:sz="0" w:space="0" w:color="auto"/>
                  </w:divBdr>
                </w:div>
                <w:div w:id="20472890">
                  <w:marLeft w:val="0"/>
                  <w:marRight w:val="0"/>
                  <w:marTop w:val="0"/>
                  <w:marBottom w:val="0"/>
                  <w:divBdr>
                    <w:top w:val="none" w:sz="0" w:space="0" w:color="auto"/>
                    <w:left w:val="none" w:sz="0" w:space="0" w:color="auto"/>
                    <w:bottom w:val="none" w:sz="0" w:space="0" w:color="auto"/>
                    <w:right w:val="none" w:sz="0" w:space="0" w:color="auto"/>
                  </w:divBdr>
                </w:div>
                <w:div w:id="22950383">
                  <w:marLeft w:val="0"/>
                  <w:marRight w:val="0"/>
                  <w:marTop w:val="0"/>
                  <w:marBottom w:val="0"/>
                  <w:divBdr>
                    <w:top w:val="none" w:sz="0" w:space="0" w:color="auto"/>
                    <w:left w:val="none" w:sz="0" w:space="0" w:color="auto"/>
                    <w:bottom w:val="none" w:sz="0" w:space="0" w:color="auto"/>
                    <w:right w:val="none" w:sz="0" w:space="0" w:color="auto"/>
                  </w:divBdr>
                </w:div>
                <w:div w:id="28652696">
                  <w:marLeft w:val="0"/>
                  <w:marRight w:val="0"/>
                  <w:marTop w:val="0"/>
                  <w:marBottom w:val="0"/>
                  <w:divBdr>
                    <w:top w:val="none" w:sz="0" w:space="0" w:color="auto"/>
                    <w:left w:val="none" w:sz="0" w:space="0" w:color="auto"/>
                    <w:bottom w:val="none" w:sz="0" w:space="0" w:color="auto"/>
                    <w:right w:val="none" w:sz="0" w:space="0" w:color="auto"/>
                  </w:divBdr>
                </w:div>
                <w:div w:id="29841066">
                  <w:marLeft w:val="0"/>
                  <w:marRight w:val="0"/>
                  <w:marTop w:val="0"/>
                  <w:marBottom w:val="0"/>
                  <w:divBdr>
                    <w:top w:val="none" w:sz="0" w:space="0" w:color="auto"/>
                    <w:left w:val="none" w:sz="0" w:space="0" w:color="auto"/>
                    <w:bottom w:val="none" w:sz="0" w:space="0" w:color="auto"/>
                    <w:right w:val="none" w:sz="0" w:space="0" w:color="auto"/>
                  </w:divBdr>
                </w:div>
                <w:div w:id="30497874">
                  <w:marLeft w:val="0"/>
                  <w:marRight w:val="0"/>
                  <w:marTop w:val="0"/>
                  <w:marBottom w:val="0"/>
                  <w:divBdr>
                    <w:top w:val="none" w:sz="0" w:space="0" w:color="auto"/>
                    <w:left w:val="none" w:sz="0" w:space="0" w:color="auto"/>
                    <w:bottom w:val="none" w:sz="0" w:space="0" w:color="auto"/>
                    <w:right w:val="none" w:sz="0" w:space="0" w:color="auto"/>
                  </w:divBdr>
                </w:div>
                <w:div w:id="31654108">
                  <w:marLeft w:val="0"/>
                  <w:marRight w:val="0"/>
                  <w:marTop w:val="0"/>
                  <w:marBottom w:val="0"/>
                  <w:divBdr>
                    <w:top w:val="none" w:sz="0" w:space="0" w:color="auto"/>
                    <w:left w:val="none" w:sz="0" w:space="0" w:color="auto"/>
                    <w:bottom w:val="none" w:sz="0" w:space="0" w:color="auto"/>
                    <w:right w:val="none" w:sz="0" w:space="0" w:color="auto"/>
                  </w:divBdr>
                </w:div>
                <w:div w:id="34742984">
                  <w:marLeft w:val="0"/>
                  <w:marRight w:val="0"/>
                  <w:marTop w:val="0"/>
                  <w:marBottom w:val="0"/>
                  <w:divBdr>
                    <w:top w:val="none" w:sz="0" w:space="0" w:color="auto"/>
                    <w:left w:val="none" w:sz="0" w:space="0" w:color="auto"/>
                    <w:bottom w:val="none" w:sz="0" w:space="0" w:color="auto"/>
                    <w:right w:val="none" w:sz="0" w:space="0" w:color="auto"/>
                  </w:divBdr>
                </w:div>
                <w:div w:id="35086453">
                  <w:marLeft w:val="0"/>
                  <w:marRight w:val="0"/>
                  <w:marTop w:val="0"/>
                  <w:marBottom w:val="0"/>
                  <w:divBdr>
                    <w:top w:val="none" w:sz="0" w:space="0" w:color="auto"/>
                    <w:left w:val="none" w:sz="0" w:space="0" w:color="auto"/>
                    <w:bottom w:val="none" w:sz="0" w:space="0" w:color="auto"/>
                    <w:right w:val="none" w:sz="0" w:space="0" w:color="auto"/>
                  </w:divBdr>
                </w:div>
                <w:div w:id="36466690">
                  <w:marLeft w:val="0"/>
                  <w:marRight w:val="0"/>
                  <w:marTop w:val="0"/>
                  <w:marBottom w:val="0"/>
                  <w:divBdr>
                    <w:top w:val="none" w:sz="0" w:space="0" w:color="auto"/>
                    <w:left w:val="none" w:sz="0" w:space="0" w:color="auto"/>
                    <w:bottom w:val="none" w:sz="0" w:space="0" w:color="auto"/>
                    <w:right w:val="none" w:sz="0" w:space="0" w:color="auto"/>
                  </w:divBdr>
                </w:div>
                <w:div w:id="36898525">
                  <w:marLeft w:val="0"/>
                  <w:marRight w:val="0"/>
                  <w:marTop w:val="0"/>
                  <w:marBottom w:val="0"/>
                  <w:divBdr>
                    <w:top w:val="none" w:sz="0" w:space="0" w:color="auto"/>
                    <w:left w:val="none" w:sz="0" w:space="0" w:color="auto"/>
                    <w:bottom w:val="none" w:sz="0" w:space="0" w:color="auto"/>
                    <w:right w:val="none" w:sz="0" w:space="0" w:color="auto"/>
                  </w:divBdr>
                </w:div>
                <w:div w:id="46805349">
                  <w:marLeft w:val="0"/>
                  <w:marRight w:val="0"/>
                  <w:marTop w:val="0"/>
                  <w:marBottom w:val="0"/>
                  <w:divBdr>
                    <w:top w:val="none" w:sz="0" w:space="0" w:color="auto"/>
                    <w:left w:val="none" w:sz="0" w:space="0" w:color="auto"/>
                    <w:bottom w:val="none" w:sz="0" w:space="0" w:color="auto"/>
                    <w:right w:val="none" w:sz="0" w:space="0" w:color="auto"/>
                  </w:divBdr>
                </w:div>
                <w:div w:id="46952799">
                  <w:marLeft w:val="0"/>
                  <w:marRight w:val="0"/>
                  <w:marTop w:val="0"/>
                  <w:marBottom w:val="0"/>
                  <w:divBdr>
                    <w:top w:val="none" w:sz="0" w:space="0" w:color="auto"/>
                    <w:left w:val="none" w:sz="0" w:space="0" w:color="auto"/>
                    <w:bottom w:val="none" w:sz="0" w:space="0" w:color="auto"/>
                    <w:right w:val="none" w:sz="0" w:space="0" w:color="auto"/>
                  </w:divBdr>
                </w:div>
                <w:div w:id="52967930">
                  <w:marLeft w:val="0"/>
                  <w:marRight w:val="0"/>
                  <w:marTop w:val="0"/>
                  <w:marBottom w:val="0"/>
                  <w:divBdr>
                    <w:top w:val="none" w:sz="0" w:space="0" w:color="auto"/>
                    <w:left w:val="none" w:sz="0" w:space="0" w:color="auto"/>
                    <w:bottom w:val="none" w:sz="0" w:space="0" w:color="auto"/>
                    <w:right w:val="none" w:sz="0" w:space="0" w:color="auto"/>
                  </w:divBdr>
                </w:div>
                <w:div w:id="62875239">
                  <w:marLeft w:val="0"/>
                  <w:marRight w:val="0"/>
                  <w:marTop w:val="0"/>
                  <w:marBottom w:val="0"/>
                  <w:divBdr>
                    <w:top w:val="none" w:sz="0" w:space="0" w:color="auto"/>
                    <w:left w:val="none" w:sz="0" w:space="0" w:color="auto"/>
                    <w:bottom w:val="none" w:sz="0" w:space="0" w:color="auto"/>
                    <w:right w:val="none" w:sz="0" w:space="0" w:color="auto"/>
                  </w:divBdr>
                </w:div>
                <w:div w:id="64307146">
                  <w:marLeft w:val="0"/>
                  <w:marRight w:val="0"/>
                  <w:marTop w:val="0"/>
                  <w:marBottom w:val="0"/>
                  <w:divBdr>
                    <w:top w:val="none" w:sz="0" w:space="0" w:color="auto"/>
                    <w:left w:val="none" w:sz="0" w:space="0" w:color="auto"/>
                    <w:bottom w:val="none" w:sz="0" w:space="0" w:color="auto"/>
                    <w:right w:val="none" w:sz="0" w:space="0" w:color="auto"/>
                  </w:divBdr>
                </w:div>
                <w:div w:id="67577515">
                  <w:marLeft w:val="0"/>
                  <w:marRight w:val="0"/>
                  <w:marTop w:val="0"/>
                  <w:marBottom w:val="0"/>
                  <w:divBdr>
                    <w:top w:val="none" w:sz="0" w:space="0" w:color="auto"/>
                    <w:left w:val="none" w:sz="0" w:space="0" w:color="auto"/>
                    <w:bottom w:val="none" w:sz="0" w:space="0" w:color="auto"/>
                    <w:right w:val="none" w:sz="0" w:space="0" w:color="auto"/>
                  </w:divBdr>
                </w:div>
                <w:div w:id="67729613">
                  <w:marLeft w:val="0"/>
                  <w:marRight w:val="0"/>
                  <w:marTop w:val="0"/>
                  <w:marBottom w:val="0"/>
                  <w:divBdr>
                    <w:top w:val="none" w:sz="0" w:space="0" w:color="auto"/>
                    <w:left w:val="none" w:sz="0" w:space="0" w:color="auto"/>
                    <w:bottom w:val="none" w:sz="0" w:space="0" w:color="auto"/>
                    <w:right w:val="none" w:sz="0" w:space="0" w:color="auto"/>
                  </w:divBdr>
                </w:div>
                <w:div w:id="68355032">
                  <w:marLeft w:val="0"/>
                  <w:marRight w:val="0"/>
                  <w:marTop w:val="0"/>
                  <w:marBottom w:val="0"/>
                  <w:divBdr>
                    <w:top w:val="none" w:sz="0" w:space="0" w:color="auto"/>
                    <w:left w:val="none" w:sz="0" w:space="0" w:color="auto"/>
                    <w:bottom w:val="none" w:sz="0" w:space="0" w:color="auto"/>
                    <w:right w:val="none" w:sz="0" w:space="0" w:color="auto"/>
                  </w:divBdr>
                </w:div>
                <w:div w:id="72552804">
                  <w:marLeft w:val="0"/>
                  <w:marRight w:val="0"/>
                  <w:marTop w:val="0"/>
                  <w:marBottom w:val="0"/>
                  <w:divBdr>
                    <w:top w:val="none" w:sz="0" w:space="0" w:color="auto"/>
                    <w:left w:val="none" w:sz="0" w:space="0" w:color="auto"/>
                    <w:bottom w:val="none" w:sz="0" w:space="0" w:color="auto"/>
                    <w:right w:val="none" w:sz="0" w:space="0" w:color="auto"/>
                  </w:divBdr>
                </w:div>
                <w:div w:id="73862390">
                  <w:marLeft w:val="0"/>
                  <w:marRight w:val="0"/>
                  <w:marTop w:val="0"/>
                  <w:marBottom w:val="0"/>
                  <w:divBdr>
                    <w:top w:val="none" w:sz="0" w:space="0" w:color="auto"/>
                    <w:left w:val="none" w:sz="0" w:space="0" w:color="auto"/>
                    <w:bottom w:val="none" w:sz="0" w:space="0" w:color="auto"/>
                    <w:right w:val="none" w:sz="0" w:space="0" w:color="auto"/>
                  </w:divBdr>
                </w:div>
                <w:div w:id="76248823">
                  <w:marLeft w:val="0"/>
                  <w:marRight w:val="0"/>
                  <w:marTop w:val="0"/>
                  <w:marBottom w:val="0"/>
                  <w:divBdr>
                    <w:top w:val="none" w:sz="0" w:space="0" w:color="auto"/>
                    <w:left w:val="none" w:sz="0" w:space="0" w:color="auto"/>
                    <w:bottom w:val="none" w:sz="0" w:space="0" w:color="auto"/>
                    <w:right w:val="none" w:sz="0" w:space="0" w:color="auto"/>
                  </w:divBdr>
                </w:div>
                <w:div w:id="76438860">
                  <w:marLeft w:val="0"/>
                  <w:marRight w:val="0"/>
                  <w:marTop w:val="0"/>
                  <w:marBottom w:val="0"/>
                  <w:divBdr>
                    <w:top w:val="none" w:sz="0" w:space="0" w:color="auto"/>
                    <w:left w:val="none" w:sz="0" w:space="0" w:color="auto"/>
                    <w:bottom w:val="none" w:sz="0" w:space="0" w:color="auto"/>
                    <w:right w:val="none" w:sz="0" w:space="0" w:color="auto"/>
                  </w:divBdr>
                </w:div>
                <w:div w:id="77334944">
                  <w:marLeft w:val="0"/>
                  <w:marRight w:val="0"/>
                  <w:marTop w:val="0"/>
                  <w:marBottom w:val="0"/>
                  <w:divBdr>
                    <w:top w:val="none" w:sz="0" w:space="0" w:color="auto"/>
                    <w:left w:val="none" w:sz="0" w:space="0" w:color="auto"/>
                    <w:bottom w:val="none" w:sz="0" w:space="0" w:color="auto"/>
                    <w:right w:val="none" w:sz="0" w:space="0" w:color="auto"/>
                  </w:divBdr>
                </w:div>
                <w:div w:id="81493772">
                  <w:marLeft w:val="0"/>
                  <w:marRight w:val="0"/>
                  <w:marTop w:val="0"/>
                  <w:marBottom w:val="0"/>
                  <w:divBdr>
                    <w:top w:val="none" w:sz="0" w:space="0" w:color="auto"/>
                    <w:left w:val="none" w:sz="0" w:space="0" w:color="auto"/>
                    <w:bottom w:val="none" w:sz="0" w:space="0" w:color="auto"/>
                    <w:right w:val="none" w:sz="0" w:space="0" w:color="auto"/>
                  </w:divBdr>
                </w:div>
                <w:div w:id="92289787">
                  <w:marLeft w:val="0"/>
                  <w:marRight w:val="0"/>
                  <w:marTop w:val="0"/>
                  <w:marBottom w:val="0"/>
                  <w:divBdr>
                    <w:top w:val="none" w:sz="0" w:space="0" w:color="auto"/>
                    <w:left w:val="none" w:sz="0" w:space="0" w:color="auto"/>
                    <w:bottom w:val="none" w:sz="0" w:space="0" w:color="auto"/>
                    <w:right w:val="none" w:sz="0" w:space="0" w:color="auto"/>
                  </w:divBdr>
                </w:div>
                <w:div w:id="98986968">
                  <w:marLeft w:val="0"/>
                  <w:marRight w:val="0"/>
                  <w:marTop w:val="0"/>
                  <w:marBottom w:val="0"/>
                  <w:divBdr>
                    <w:top w:val="none" w:sz="0" w:space="0" w:color="auto"/>
                    <w:left w:val="none" w:sz="0" w:space="0" w:color="auto"/>
                    <w:bottom w:val="none" w:sz="0" w:space="0" w:color="auto"/>
                    <w:right w:val="none" w:sz="0" w:space="0" w:color="auto"/>
                  </w:divBdr>
                </w:div>
                <w:div w:id="101073183">
                  <w:marLeft w:val="0"/>
                  <w:marRight w:val="0"/>
                  <w:marTop w:val="0"/>
                  <w:marBottom w:val="0"/>
                  <w:divBdr>
                    <w:top w:val="none" w:sz="0" w:space="0" w:color="auto"/>
                    <w:left w:val="none" w:sz="0" w:space="0" w:color="auto"/>
                    <w:bottom w:val="none" w:sz="0" w:space="0" w:color="auto"/>
                    <w:right w:val="none" w:sz="0" w:space="0" w:color="auto"/>
                  </w:divBdr>
                </w:div>
                <w:div w:id="104420878">
                  <w:marLeft w:val="0"/>
                  <w:marRight w:val="0"/>
                  <w:marTop w:val="0"/>
                  <w:marBottom w:val="0"/>
                  <w:divBdr>
                    <w:top w:val="none" w:sz="0" w:space="0" w:color="auto"/>
                    <w:left w:val="none" w:sz="0" w:space="0" w:color="auto"/>
                    <w:bottom w:val="none" w:sz="0" w:space="0" w:color="auto"/>
                    <w:right w:val="none" w:sz="0" w:space="0" w:color="auto"/>
                  </w:divBdr>
                </w:div>
                <w:div w:id="104425497">
                  <w:marLeft w:val="0"/>
                  <w:marRight w:val="0"/>
                  <w:marTop w:val="0"/>
                  <w:marBottom w:val="0"/>
                  <w:divBdr>
                    <w:top w:val="none" w:sz="0" w:space="0" w:color="auto"/>
                    <w:left w:val="none" w:sz="0" w:space="0" w:color="auto"/>
                    <w:bottom w:val="none" w:sz="0" w:space="0" w:color="auto"/>
                    <w:right w:val="none" w:sz="0" w:space="0" w:color="auto"/>
                  </w:divBdr>
                </w:div>
                <w:div w:id="106198065">
                  <w:marLeft w:val="0"/>
                  <w:marRight w:val="0"/>
                  <w:marTop w:val="0"/>
                  <w:marBottom w:val="0"/>
                  <w:divBdr>
                    <w:top w:val="none" w:sz="0" w:space="0" w:color="auto"/>
                    <w:left w:val="none" w:sz="0" w:space="0" w:color="auto"/>
                    <w:bottom w:val="none" w:sz="0" w:space="0" w:color="auto"/>
                    <w:right w:val="none" w:sz="0" w:space="0" w:color="auto"/>
                  </w:divBdr>
                </w:div>
                <w:div w:id="107968585">
                  <w:marLeft w:val="0"/>
                  <w:marRight w:val="0"/>
                  <w:marTop w:val="0"/>
                  <w:marBottom w:val="0"/>
                  <w:divBdr>
                    <w:top w:val="none" w:sz="0" w:space="0" w:color="auto"/>
                    <w:left w:val="none" w:sz="0" w:space="0" w:color="auto"/>
                    <w:bottom w:val="none" w:sz="0" w:space="0" w:color="auto"/>
                    <w:right w:val="none" w:sz="0" w:space="0" w:color="auto"/>
                  </w:divBdr>
                </w:div>
                <w:div w:id="108938616">
                  <w:marLeft w:val="0"/>
                  <w:marRight w:val="0"/>
                  <w:marTop w:val="0"/>
                  <w:marBottom w:val="0"/>
                  <w:divBdr>
                    <w:top w:val="none" w:sz="0" w:space="0" w:color="auto"/>
                    <w:left w:val="none" w:sz="0" w:space="0" w:color="auto"/>
                    <w:bottom w:val="none" w:sz="0" w:space="0" w:color="auto"/>
                    <w:right w:val="none" w:sz="0" w:space="0" w:color="auto"/>
                  </w:divBdr>
                </w:div>
                <w:div w:id="110829220">
                  <w:marLeft w:val="0"/>
                  <w:marRight w:val="0"/>
                  <w:marTop w:val="0"/>
                  <w:marBottom w:val="0"/>
                  <w:divBdr>
                    <w:top w:val="none" w:sz="0" w:space="0" w:color="auto"/>
                    <w:left w:val="none" w:sz="0" w:space="0" w:color="auto"/>
                    <w:bottom w:val="none" w:sz="0" w:space="0" w:color="auto"/>
                    <w:right w:val="none" w:sz="0" w:space="0" w:color="auto"/>
                  </w:divBdr>
                </w:div>
                <w:div w:id="122164108">
                  <w:marLeft w:val="0"/>
                  <w:marRight w:val="0"/>
                  <w:marTop w:val="0"/>
                  <w:marBottom w:val="0"/>
                  <w:divBdr>
                    <w:top w:val="none" w:sz="0" w:space="0" w:color="auto"/>
                    <w:left w:val="none" w:sz="0" w:space="0" w:color="auto"/>
                    <w:bottom w:val="none" w:sz="0" w:space="0" w:color="auto"/>
                    <w:right w:val="none" w:sz="0" w:space="0" w:color="auto"/>
                  </w:divBdr>
                </w:div>
                <w:div w:id="132799910">
                  <w:marLeft w:val="0"/>
                  <w:marRight w:val="0"/>
                  <w:marTop w:val="0"/>
                  <w:marBottom w:val="0"/>
                  <w:divBdr>
                    <w:top w:val="none" w:sz="0" w:space="0" w:color="auto"/>
                    <w:left w:val="none" w:sz="0" w:space="0" w:color="auto"/>
                    <w:bottom w:val="none" w:sz="0" w:space="0" w:color="auto"/>
                    <w:right w:val="none" w:sz="0" w:space="0" w:color="auto"/>
                  </w:divBdr>
                </w:div>
                <w:div w:id="132842180">
                  <w:marLeft w:val="0"/>
                  <w:marRight w:val="0"/>
                  <w:marTop w:val="0"/>
                  <w:marBottom w:val="0"/>
                  <w:divBdr>
                    <w:top w:val="none" w:sz="0" w:space="0" w:color="auto"/>
                    <w:left w:val="none" w:sz="0" w:space="0" w:color="auto"/>
                    <w:bottom w:val="none" w:sz="0" w:space="0" w:color="auto"/>
                    <w:right w:val="none" w:sz="0" w:space="0" w:color="auto"/>
                  </w:divBdr>
                </w:div>
                <w:div w:id="133184399">
                  <w:marLeft w:val="0"/>
                  <w:marRight w:val="0"/>
                  <w:marTop w:val="0"/>
                  <w:marBottom w:val="0"/>
                  <w:divBdr>
                    <w:top w:val="none" w:sz="0" w:space="0" w:color="auto"/>
                    <w:left w:val="none" w:sz="0" w:space="0" w:color="auto"/>
                    <w:bottom w:val="none" w:sz="0" w:space="0" w:color="auto"/>
                    <w:right w:val="none" w:sz="0" w:space="0" w:color="auto"/>
                  </w:divBdr>
                </w:div>
                <w:div w:id="133790953">
                  <w:marLeft w:val="0"/>
                  <w:marRight w:val="0"/>
                  <w:marTop w:val="0"/>
                  <w:marBottom w:val="0"/>
                  <w:divBdr>
                    <w:top w:val="none" w:sz="0" w:space="0" w:color="auto"/>
                    <w:left w:val="none" w:sz="0" w:space="0" w:color="auto"/>
                    <w:bottom w:val="none" w:sz="0" w:space="0" w:color="auto"/>
                    <w:right w:val="none" w:sz="0" w:space="0" w:color="auto"/>
                  </w:divBdr>
                </w:div>
                <w:div w:id="136537011">
                  <w:marLeft w:val="0"/>
                  <w:marRight w:val="0"/>
                  <w:marTop w:val="0"/>
                  <w:marBottom w:val="0"/>
                  <w:divBdr>
                    <w:top w:val="none" w:sz="0" w:space="0" w:color="auto"/>
                    <w:left w:val="none" w:sz="0" w:space="0" w:color="auto"/>
                    <w:bottom w:val="none" w:sz="0" w:space="0" w:color="auto"/>
                    <w:right w:val="none" w:sz="0" w:space="0" w:color="auto"/>
                  </w:divBdr>
                </w:div>
                <w:div w:id="140122312">
                  <w:marLeft w:val="0"/>
                  <w:marRight w:val="0"/>
                  <w:marTop w:val="0"/>
                  <w:marBottom w:val="0"/>
                  <w:divBdr>
                    <w:top w:val="none" w:sz="0" w:space="0" w:color="auto"/>
                    <w:left w:val="none" w:sz="0" w:space="0" w:color="auto"/>
                    <w:bottom w:val="none" w:sz="0" w:space="0" w:color="auto"/>
                    <w:right w:val="none" w:sz="0" w:space="0" w:color="auto"/>
                  </w:divBdr>
                </w:div>
                <w:div w:id="140462680">
                  <w:marLeft w:val="0"/>
                  <w:marRight w:val="0"/>
                  <w:marTop w:val="0"/>
                  <w:marBottom w:val="0"/>
                  <w:divBdr>
                    <w:top w:val="none" w:sz="0" w:space="0" w:color="auto"/>
                    <w:left w:val="none" w:sz="0" w:space="0" w:color="auto"/>
                    <w:bottom w:val="none" w:sz="0" w:space="0" w:color="auto"/>
                    <w:right w:val="none" w:sz="0" w:space="0" w:color="auto"/>
                  </w:divBdr>
                </w:div>
                <w:div w:id="140466450">
                  <w:marLeft w:val="0"/>
                  <w:marRight w:val="0"/>
                  <w:marTop w:val="0"/>
                  <w:marBottom w:val="0"/>
                  <w:divBdr>
                    <w:top w:val="none" w:sz="0" w:space="0" w:color="auto"/>
                    <w:left w:val="none" w:sz="0" w:space="0" w:color="auto"/>
                    <w:bottom w:val="none" w:sz="0" w:space="0" w:color="auto"/>
                    <w:right w:val="none" w:sz="0" w:space="0" w:color="auto"/>
                  </w:divBdr>
                </w:div>
                <w:div w:id="143090488">
                  <w:marLeft w:val="0"/>
                  <w:marRight w:val="0"/>
                  <w:marTop w:val="0"/>
                  <w:marBottom w:val="0"/>
                  <w:divBdr>
                    <w:top w:val="none" w:sz="0" w:space="0" w:color="auto"/>
                    <w:left w:val="none" w:sz="0" w:space="0" w:color="auto"/>
                    <w:bottom w:val="none" w:sz="0" w:space="0" w:color="auto"/>
                    <w:right w:val="none" w:sz="0" w:space="0" w:color="auto"/>
                  </w:divBdr>
                </w:div>
                <w:div w:id="146093219">
                  <w:marLeft w:val="0"/>
                  <w:marRight w:val="0"/>
                  <w:marTop w:val="0"/>
                  <w:marBottom w:val="0"/>
                  <w:divBdr>
                    <w:top w:val="none" w:sz="0" w:space="0" w:color="auto"/>
                    <w:left w:val="none" w:sz="0" w:space="0" w:color="auto"/>
                    <w:bottom w:val="none" w:sz="0" w:space="0" w:color="auto"/>
                    <w:right w:val="none" w:sz="0" w:space="0" w:color="auto"/>
                  </w:divBdr>
                </w:div>
                <w:div w:id="151410262">
                  <w:marLeft w:val="0"/>
                  <w:marRight w:val="0"/>
                  <w:marTop w:val="0"/>
                  <w:marBottom w:val="0"/>
                  <w:divBdr>
                    <w:top w:val="none" w:sz="0" w:space="0" w:color="auto"/>
                    <w:left w:val="none" w:sz="0" w:space="0" w:color="auto"/>
                    <w:bottom w:val="none" w:sz="0" w:space="0" w:color="auto"/>
                    <w:right w:val="none" w:sz="0" w:space="0" w:color="auto"/>
                  </w:divBdr>
                </w:div>
                <w:div w:id="152452069">
                  <w:marLeft w:val="0"/>
                  <w:marRight w:val="0"/>
                  <w:marTop w:val="0"/>
                  <w:marBottom w:val="0"/>
                  <w:divBdr>
                    <w:top w:val="none" w:sz="0" w:space="0" w:color="auto"/>
                    <w:left w:val="none" w:sz="0" w:space="0" w:color="auto"/>
                    <w:bottom w:val="none" w:sz="0" w:space="0" w:color="auto"/>
                    <w:right w:val="none" w:sz="0" w:space="0" w:color="auto"/>
                  </w:divBdr>
                </w:div>
                <w:div w:id="152838462">
                  <w:marLeft w:val="0"/>
                  <w:marRight w:val="0"/>
                  <w:marTop w:val="0"/>
                  <w:marBottom w:val="0"/>
                  <w:divBdr>
                    <w:top w:val="none" w:sz="0" w:space="0" w:color="auto"/>
                    <w:left w:val="none" w:sz="0" w:space="0" w:color="auto"/>
                    <w:bottom w:val="none" w:sz="0" w:space="0" w:color="auto"/>
                    <w:right w:val="none" w:sz="0" w:space="0" w:color="auto"/>
                  </w:divBdr>
                </w:div>
                <w:div w:id="155346859">
                  <w:marLeft w:val="0"/>
                  <w:marRight w:val="0"/>
                  <w:marTop w:val="0"/>
                  <w:marBottom w:val="0"/>
                  <w:divBdr>
                    <w:top w:val="none" w:sz="0" w:space="0" w:color="auto"/>
                    <w:left w:val="none" w:sz="0" w:space="0" w:color="auto"/>
                    <w:bottom w:val="none" w:sz="0" w:space="0" w:color="auto"/>
                    <w:right w:val="none" w:sz="0" w:space="0" w:color="auto"/>
                  </w:divBdr>
                </w:div>
                <w:div w:id="155920570">
                  <w:marLeft w:val="0"/>
                  <w:marRight w:val="0"/>
                  <w:marTop w:val="0"/>
                  <w:marBottom w:val="0"/>
                  <w:divBdr>
                    <w:top w:val="none" w:sz="0" w:space="0" w:color="auto"/>
                    <w:left w:val="none" w:sz="0" w:space="0" w:color="auto"/>
                    <w:bottom w:val="none" w:sz="0" w:space="0" w:color="auto"/>
                    <w:right w:val="none" w:sz="0" w:space="0" w:color="auto"/>
                  </w:divBdr>
                </w:div>
                <w:div w:id="156848598">
                  <w:marLeft w:val="0"/>
                  <w:marRight w:val="0"/>
                  <w:marTop w:val="0"/>
                  <w:marBottom w:val="0"/>
                  <w:divBdr>
                    <w:top w:val="none" w:sz="0" w:space="0" w:color="auto"/>
                    <w:left w:val="none" w:sz="0" w:space="0" w:color="auto"/>
                    <w:bottom w:val="none" w:sz="0" w:space="0" w:color="auto"/>
                    <w:right w:val="none" w:sz="0" w:space="0" w:color="auto"/>
                  </w:divBdr>
                </w:div>
                <w:div w:id="160438044">
                  <w:marLeft w:val="0"/>
                  <w:marRight w:val="0"/>
                  <w:marTop w:val="0"/>
                  <w:marBottom w:val="0"/>
                  <w:divBdr>
                    <w:top w:val="none" w:sz="0" w:space="0" w:color="auto"/>
                    <w:left w:val="none" w:sz="0" w:space="0" w:color="auto"/>
                    <w:bottom w:val="none" w:sz="0" w:space="0" w:color="auto"/>
                    <w:right w:val="none" w:sz="0" w:space="0" w:color="auto"/>
                  </w:divBdr>
                </w:div>
                <w:div w:id="162818005">
                  <w:marLeft w:val="0"/>
                  <w:marRight w:val="0"/>
                  <w:marTop w:val="0"/>
                  <w:marBottom w:val="0"/>
                  <w:divBdr>
                    <w:top w:val="none" w:sz="0" w:space="0" w:color="auto"/>
                    <w:left w:val="none" w:sz="0" w:space="0" w:color="auto"/>
                    <w:bottom w:val="none" w:sz="0" w:space="0" w:color="auto"/>
                    <w:right w:val="none" w:sz="0" w:space="0" w:color="auto"/>
                  </w:divBdr>
                </w:div>
                <w:div w:id="166756034">
                  <w:marLeft w:val="0"/>
                  <w:marRight w:val="0"/>
                  <w:marTop w:val="0"/>
                  <w:marBottom w:val="0"/>
                  <w:divBdr>
                    <w:top w:val="none" w:sz="0" w:space="0" w:color="auto"/>
                    <w:left w:val="none" w:sz="0" w:space="0" w:color="auto"/>
                    <w:bottom w:val="none" w:sz="0" w:space="0" w:color="auto"/>
                    <w:right w:val="none" w:sz="0" w:space="0" w:color="auto"/>
                  </w:divBdr>
                </w:div>
                <w:div w:id="168377108">
                  <w:marLeft w:val="0"/>
                  <w:marRight w:val="0"/>
                  <w:marTop w:val="0"/>
                  <w:marBottom w:val="0"/>
                  <w:divBdr>
                    <w:top w:val="none" w:sz="0" w:space="0" w:color="auto"/>
                    <w:left w:val="none" w:sz="0" w:space="0" w:color="auto"/>
                    <w:bottom w:val="none" w:sz="0" w:space="0" w:color="auto"/>
                    <w:right w:val="none" w:sz="0" w:space="0" w:color="auto"/>
                  </w:divBdr>
                </w:div>
                <w:div w:id="172499956">
                  <w:marLeft w:val="0"/>
                  <w:marRight w:val="0"/>
                  <w:marTop w:val="0"/>
                  <w:marBottom w:val="0"/>
                  <w:divBdr>
                    <w:top w:val="none" w:sz="0" w:space="0" w:color="auto"/>
                    <w:left w:val="none" w:sz="0" w:space="0" w:color="auto"/>
                    <w:bottom w:val="none" w:sz="0" w:space="0" w:color="auto"/>
                    <w:right w:val="none" w:sz="0" w:space="0" w:color="auto"/>
                  </w:divBdr>
                </w:div>
                <w:div w:id="173880620">
                  <w:marLeft w:val="0"/>
                  <w:marRight w:val="0"/>
                  <w:marTop w:val="0"/>
                  <w:marBottom w:val="0"/>
                  <w:divBdr>
                    <w:top w:val="none" w:sz="0" w:space="0" w:color="auto"/>
                    <w:left w:val="none" w:sz="0" w:space="0" w:color="auto"/>
                    <w:bottom w:val="none" w:sz="0" w:space="0" w:color="auto"/>
                    <w:right w:val="none" w:sz="0" w:space="0" w:color="auto"/>
                  </w:divBdr>
                </w:div>
                <w:div w:id="182940131">
                  <w:marLeft w:val="0"/>
                  <w:marRight w:val="0"/>
                  <w:marTop w:val="0"/>
                  <w:marBottom w:val="0"/>
                  <w:divBdr>
                    <w:top w:val="none" w:sz="0" w:space="0" w:color="auto"/>
                    <w:left w:val="none" w:sz="0" w:space="0" w:color="auto"/>
                    <w:bottom w:val="none" w:sz="0" w:space="0" w:color="auto"/>
                    <w:right w:val="none" w:sz="0" w:space="0" w:color="auto"/>
                  </w:divBdr>
                </w:div>
                <w:div w:id="183903261">
                  <w:marLeft w:val="0"/>
                  <w:marRight w:val="0"/>
                  <w:marTop w:val="0"/>
                  <w:marBottom w:val="0"/>
                  <w:divBdr>
                    <w:top w:val="none" w:sz="0" w:space="0" w:color="auto"/>
                    <w:left w:val="none" w:sz="0" w:space="0" w:color="auto"/>
                    <w:bottom w:val="none" w:sz="0" w:space="0" w:color="auto"/>
                    <w:right w:val="none" w:sz="0" w:space="0" w:color="auto"/>
                  </w:divBdr>
                </w:div>
                <w:div w:id="188376557">
                  <w:marLeft w:val="0"/>
                  <w:marRight w:val="0"/>
                  <w:marTop w:val="0"/>
                  <w:marBottom w:val="0"/>
                  <w:divBdr>
                    <w:top w:val="none" w:sz="0" w:space="0" w:color="auto"/>
                    <w:left w:val="none" w:sz="0" w:space="0" w:color="auto"/>
                    <w:bottom w:val="none" w:sz="0" w:space="0" w:color="auto"/>
                    <w:right w:val="none" w:sz="0" w:space="0" w:color="auto"/>
                  </w:divBdr>
                </w:div>
                <w:div w:id="189805096">
                  <w:marLeft w:val="0"/>
                  <w:marRight w:val="0"/>
                  <w:marTop w:val="0"/>
                  <w:marBottom w:val="0"/>
                  <w:divBdr>
                    <w:top w:val="none" w:sz="0" w:space="0" w:color="auto"/>
                    <w:left w:val="none" w:sz="0" w:space="0" w:color="auto"/>
                    <w:bottom w:val="none" w:sz="0" w:space="0" w:color="auto"/>
                    <w:right w:val="none" w:sz="0" w:space="0" w:color="auto"/>
                  </w:divBdr>
                </w:div>
                <w:div w:id="193271524">
                  <w:marLeft w:val="0"/>
                  <w:marRight w:val="0"/>
                  <w:marTop w:val="0"/>
                  <w:marBottom w:val="0"/>
                  <w:divBdr>
                    <w:top w:val="none" w:sz="0" w:space="0" w:color="auto"/>
                    <w:left w:val="none" w:sz="0" w:space="0" w:color="auto"/>
                    <w:bottom w:val="none" w:sz="0" w:space="0" w:color="auto"/>
                    <w:right w:val="none" w:sz="0" w:space="0" w:color="auto"/>
                  </w:divBdr>
                </w:div>
                <w:div w:id="196940917">
                  <w:marLeft w:val="0"/>
                  <w:marRight w:val="0"/>
                  <w:marTop w:val="0"/>
                  <w:marBottom w:val="0"/>
                  <w:divBdr>
                    <w:top w:val="none" w:sz="0" w:space="0" w:color="auto"/>
                    <w:left w:val="none" w:sz="0" w:space="0" w:color="auto"/>
                    <w:bottom w:val="none" w:sz="0" w:space="0" w:color="auto"/>
                    <w:right w:val="none" w:sz="0" w:space="0" w:color="auto"/>
                  </w:divBdr>
                </w:div>
                <w:div w:id="200628090">
                  <w:marLeft w:val="0"/>
                  <w:marRight w:val="0"/>
                  <w:marTop w:val="0"/>
                  <w:marBottom w:val="0"/>
                  <w:divBdr>
                    <w:top w:val="none" w:sz="0" w:space="0" w:color="auto"/>
                    <w:left w:val="none" w:sz="0" w:space="0" w:color="auto"/>
                    <w:bottom w:val="none" w:sz="0" w:space="0" w:color="auto"/>
                    <w:right w:val="none" w:sz="0" w:space="0" w:color="auto"/>
                  </w:divBdr>
                </w:div>
                <w:div w:id="202906770">
                  <w:marLeft w:val="0"/>
                  <w:marRight w:val="0"/>
                  <w:marTop w:val="0"/>
                  <w:marBottom w:val="0"/>
                  <w:divBdr>
                    <w:top w:val="none" w:sz="0" w:space="0" w:color="auto"/>
                    <w:left w:val="none" w:sz="0" w:space="0" w:color="auto"/>
                    <w:bottom w:val="none" w:sz="0" w:space="0" w:color="auto"/>
                    <w:right w:val="none" w:sz="0" w:space="0" w:color="auto"/>
                  </w:divBdr>
                </w:div>
                <w:div w:id="203442244">
                  <w:marLeft w:val="0"/>
                  <w:marRight w:val="0"/>
                  <w:marTop w:val="0"/>
                  <w:marBottom w:val="0"/>
                  <w:divBdr>
                    <w:top w:val="none" w:sz="0" w:space="0" w:color="auto"/>
                    <w:left w:val="none" w:sz="0" w:space="0" w:color="auto"/>
                    <w:bottom w:val="none" w:sz="0" w:space="0" w:color="auto"/>
                    <w:right w:val="none" w:sz="0" w:space="0" w:color="auto"/>
                  </w:divBdr>
                </w:div>
                <w:div w:id="204173765">
                  <w:marLeft w:val="0"/>
                  <w:marRight w:val="0"/>
                  <w:marTop w:val="0"/>
                  <w:marBottom w:val="0"/>
                  <w:divBdr>
                    <w:top w:val="none" w:sz="0" w:space="0" w:color="auto"/>
                    <w:left w:val="none" w:sz="0" w:space="0" w:color="auto"/>
                    <w:bottom w:val="none" w:sz="0" w:space="0" w:color="auto"/>
                    <w:right w:val="none" w:sz="0" w:space="0" w:color="auto"/>
                  </w:divBdr>
                </w:div>
                <w:div w:id="210263219">
                  <w:marLeft w:val="0"/>
                  <w:marRight w:val="0"/>
                  <w:marTop w:val="0"/>
                  <w:marBottom w:val="0"/>
                  <w:divBdr>
                    <w:top w:val="none" w:sz="0" w:space="0" w:color="auto"/>
                    <w:left w:val="none" w:sz="0" w:space="0" w:color="auto"/>
                    <w:bottom w:val="none" w:sz="0" w:space="0" w:color="auto"/>
                    <w:right w:val="none" w:sz="0" w:space="0" w:color="auto"/>
                  </w:divBdr>
                </w:div>
                <w:div w:id="211819228">
                  <w:marLeft w:val="0"/>
                  <w:marRight w:val="0"/>
                  <w:marTop w:val="0"/>
                  <w:marBottom w:val="0"/>
                  <w:divBdr>
                    <w:top w:val="none" w:sz="0" w:space="0" w:color="auto"/>
                    <w:left w:val="none" w:sz="0" w:space="0" w:color="auto"/>
                    <w:bottom w:val="none" w:sz="0" w:space="0" w:color="auto"/>
                    <w:right w:val="none" w:sz="0" w:space="0" w:color="auto"/>
                  </w:divBdr>
                </w:div>
                <w:div w:id="214051580">
                  <w:marLeft w:val="0"/>
                  <w:marRight w:val="0"/>
                  <w:marTop w:val="0"/>
                  <w:marBottom w:val="0"/>
                  <w:divBdr>
                    <w:top w:val="none" w:sz="0" w:space="0" w:color="auto"/>
                    <w:left w:val="none" w:sz="0" w:space="0" w:color="auto"/>
                    <w:bottom w:val="none" w:sz="0" w:space="0" w:color="auto"/>
                    <w:right w:val="none" w:sz="0" w:space="0" w:color="auto"/>
                  </w:divBdr>
                </w:div>
                <w:div w:id="215166091">
                  <w:marLeft w:val="0"/>
                  <w:marRight w:val="0"/>
                  <w:marTop w:val="0"/>
                  <w:marBottom w:val="0"/>
                  <w:divBdr>
                    <w:top w:val="none" w:sz="0" w:space="0" w:color="auto"/>
                    <w:left w:val="none" w:sz="0" w:space="0" w:color="auto"/>
                    <w:bottom w:val="none" w:sz="0" w:space="0" w:color="auto"/>
                    <w:right w:val="none" w:sz="0" w:space="0" w:color="auto"/>
                  </w:divBdr>
                </w:div>
                <w:div w:id="218397461">
                  <w:marLeft w:val="0"/>
                  <w:marRight w:val="0"/>
                  <w:marTop w:val="0"/>
                  <w:marBottom w:val="0"/>
                  <w:divBdr>
                    <w:top w:val="none" w:sz="0" w:space="0" w:color="auto"/>
                    <w:left w:val="none" w:sz="0" w:space="0" w:color="auto"/>
                    <w:bottom w:val="none" w:sz="0" w:space="0" w:color="auto"/>
                    <w:right w:val="none" w:sz="0" w:space="0" w:color="auto"/>
                  </w:divBdr>
                </w:div>
                <w:div w:id="218981219">
                  <w:marLeft w:val="0"/>
                  <w:marRight w:val="0"/>
                  <w:marTop w:val="0"/>
                  <w:marBottom w:val="0"/>
                  <w:divBdr>
                    <w:top w:val="none" w:sz="0" w:space="0" w:color="auto"/>
                    <w:left w:val="none" w:sz="0" w:space="0" w:color="auto"/>
                    <w:bottom w:val="none" w:sz="0" w:space="0" w:color="auto"/>
                    <w:right w:val="none" w:sz="0" w:space="0" w:color="auto"/>
                  </w:divBdr>
                </w:div>
                <w:div w:id="224729156">
                  <w:marLeft w:val="0"/>
                  <w:marRight w:val="0"/>
                  <w:marTop w:val="0"/>
                  <w:marBottom w:val="0"/>
                  <w:divBdr>
                    <w:top w:val="none" w:sz="0" w:space="0" w:color="auto"/>
                    <w:left w:val="none" w:sz="0" w:space="0" w:color="auto"/>
                    <w:bottom w:val="none" w:sz="0" w:space="0" w:color="auto"/>
                    <w:right w:val="none" w:sz="0" w:space="0" w:color="auto"/>
                  </w:divBdr>
                </w:div>
                <w:div w:id="234823709">
                  <w:marLeft w:val="0"/>
                  <w:marRight w:val="0"/>
                  <w:marTop w:val="0"/>
                  <w:marBottom w:val="0"/>
                  <w:divBdr>
                    <w:top w:val="none" w:sz="0" w:space="0" w:color="auto"/>
                    <w:left w:val="none" w:sz="0" w:space="0" w:color="auto"/>
                    <w:bottom w:val="none" w:sz="0" w:space="0" w:color="auto"/>
                    <w:right w:val="none" w:sz="0" w:space="0" w:color="auto"/>
                  </w:divBdr>
                </w:div>
                <w:div w:id="236206560">
                  <w:marLeft w:val="0"/>
                  <w:marRight w:val="0"/>
                  <w:marTop w:val="0"/>
                  <w:marBottom w:val="0"/>
                  <w:divBdr>
                    <w:top w:val="none" w:sz="0" w:space="0" w:color="auto"/>
                    <w:left w:val="none" w:sz="0" w:space="0" w:color="auto"/>
                    <w:bottom w:val="none" w:sz="0" w:space="0" w:color="auto"/>
                    <w:right w:val="none" w:sz="0" w:space="0" w:color="auto"/>
                  </w:divBdr>
                </w:div>
                <w:div w:id="239682693">
                  <w:marLeft w:val="0"/>
                  <w:marRight w:val="0"/>
                  <w:marTop w:val="0"/>
                  <w:marBottom w:val="0"/>
                  <w:divBdr>
                    <w:top w:val="none" w:sz="0" w:space="0" w:color="auto"/>
                    <w:left w:val="none" w:sz="0" w:space="0" w:color="auto"/>
                    <w:bottom w:val="none" w:sz="0" w:space="0" w:color="auto"/>
                    <w:right w:val="none" w:sz="0" w:space="0" w:color="auto"/>
                  </w:divBdr>
                </w:div>
                <w:div w:id="240868667">
                  <w:marLeft w:val="0"/>
                  <w:marRight w:val="0"/>
                  <w:marTop w:val="0"/>
                  <w:marBottom w:val="0"/>
                  <w:divBdr>
                    <w:top w:val="none" w:sz="0" w:space="0" w:color="auto"/>
                    <w:left w:val="none" w:sz="0" w:space="0" w:color="auto"/>
                    <w:bottom w:val="none" w:sz="0" w:space="0" w:color="auto"/>
                    <w:right w:val="none" w:sz="0" w:space="0" w:color="auto"/>
                  </w:divBdr>
                </w:div>
                <w:div w:id="241066241">
                  <w:marLeft w:val="0"/>
                  <w:marRight w:val="0"/>
                  <w:marTop w:val="0"/>
                  <w:marBottom w:val="0"/>
                  <w:divBdr>
                    <w:top w:val="none" w:sz="0" w:space="0" w:color="auto"/>
                    <w:left w:val="none" w:sz="0" w:space="0" w:color="auto"/>
                    <w:bottom w:val="none" w:sz="0" w:space="0" w:color="auto"/>
                    <w:right w:val="none" w:sz="0" w:space="0" w:color="auto"/>
                  </w:divBdr>
                </w:div>
                <w:div w:id="241380792">
                  <w:marLeft w:val="0"/>
                  <w:marRight w:val="0"/>
                  <w:marTop w:val="0"/>
                  <w:marBottom w:val="0"/>
                  <w:divBdr>
                    <w:top w:val="none" w:sz="0" w:space="0" w:color="auto"/>
                    <w:left w:val="none" w:sz="0" w:space="0" w:color="auto"/>
                    <w:bottom w:val="none" w:sz="0" w:space="0" w:color="auto"/>
                    <w:right w:val="none" w:sz="0" w:space="0" w:color="auto"/>
                  </w:divBdr>
                </w:div>
                <w:div w:id="241650054">
                  <w:marLeft w:val="0"/>
                  <w:marRight w:val="0"/>
                  <w:marTop w:val="0"/>
                  <w:marBottom w:val="0"/>
                  <w:divBdr>
                    <w:top w:val="none" w:sz="0" w:space="0" w:color="auto"/>
                    <w:left w:val="none" w:sz="0" w:space="0" w:color="auto"/>
                    <w:bottom w:val="none" w:sz="0" w:space="0" w:color="auto"/>
                    <w:right w:val="none" w:sz="0" w:space="0" w:color="auto"/>
                  </w:divBdr>
                </w:div>
                <w:div w:id="242692242">
                  <w:marLeft w:val="0"/>
                  <w:marRight w:val="0"/>
                  <w:marTop w:val="0"/>
                  <w:marBottom w:val="0"/>
                  <w:divBdr>
                    <w:top w:val="none" w:sz="0" w:space="0" w:color="auto"/>
                    <w:left w:val="none" w:sz="0" w:space="0" w:color="auto"/>
                    <w:bottom w:val="none" w:sz="0" w:space="0" w:color="auto"/>
                    <w:right w:val="none" w:sz="0" w:space="0" w:color="auto"/>
                  </w:divBdr>
                </w:div>
                <w:div w:id="245111678">
                  <w:marLeft w:val="0"/>
                  <w:marRight w:val="0"/>
                  <w:marTop w:val="0"/>
                  <w:marBottom w:val="0"/>
                  <w:divBdr>
                    <w:top w:val="none" w:sz="0" w:space="0" w:color="auto"/>
                    <w:left w:val="none" w:sz="0" w:space="0" w:color="auto"/>
                    <w:bottom w:val="none" w:sz="0" w:space="0" w:color="auto"/>
                    <w:right w:val="none" w:sz="0" w:space="0" w:color="auto"/>
                  </w:divBdr>
                </w:div>
                <w:div w:id="245386844">
                  <w:marLeft w:val="0"/>
                  <w:marRight w:val="0"/>
                  <w:marTop w:val="0"/>
                  <w:marBottom w:val="0"/>
                  <w:divBdr>
                    <w:top w:val="none" w:sz="0" w:space="0" w:color="auto"/>
                    <w:left w:val="none" w:sz="0" w:space="0" w:color="auto"/>
                    <w:bottom w:val="none" w:sz="0" w:space="0" w:color="auto"/>
                    <w:right w:val="none" w:sz="0" w:space="0" w:color="auto"/>
                  </w:divBdr>
                </w:div>
                <w:div w:id="249195843">
                  <w:marLeft w:val="0"/>
                  <w:marRight w:val="0"/>
                  <w:marTop w:val="0"/>
                  <w:marBottom w:val="0"/>
                  <w:divBdr>
                    <w:top w:val="none" w:sz="0" w:space="0" w:color="auto"/>
                    <w:left w:val="none" w:sz="0" w:space="0" w:color="auto"/>
                    <w:bottom w:val="none" w:sz="0" w:space="0" w:color="auto"/>
                    <w:right w:val="none" w:sz="0" w:space="0" w:color="auto"/>
                  </w:divBdr>
                </w:div>
                <w:div w:id="252128632">
                  <w:marLeft w:val="0"/>
                  <w:marRight w:val="0"/>
                  <w:marTop w:val="0"/>
                  <w:marBottom w:val="0"/>
                  <w:divBdr>
                    <w:top w:val="none" w:sz="0" w:space="0" w:color="auto"/>
                    <w:left w:val="none" w:sz="0" w:space="0" w:color="auto"/>
                    <w:bottom w:val="none" w:sz="0" w:space="0" w:color="auto"/>
                    <w:right w:val="none" w:sz="0" w:space="0" w:color="auto"/>
                  </w:divBdr>
                </w:div>
                <w:div w:id="258412050">
                  <w:marLeft w:val="0"/>
                  <w:marRight w:val="0"/>
                  <w:marTop w:val="0"/>
                  <w:marBottom w:val="0"/>
                  <w:divBdr>
                    <w:top w:val="none" w:sz="0" w:space="0" w:color="auto"/>
                    <w:left w:val="none" w:sz="0" w:space="0" w:color="auto"/>
                    <w:bottom w:val="none" w:sz="0" w:space="0" w:color="auto"/>
                    <w:right w:val="none" w:sz="0" w:space="0" w:color="auto"/>
                  </w:divBdr>
                </w:div>
                <w:div w:id="263610100">
                  <w:marLeft w:val="0"/>
                  <w:marRight w:val="0"/>
                  <w:marTop w:val="0"/>
                  <w:marBottom w:val="0"/>
                  <w:divBdr>
                    <w:top w:val="none" w:sz="0" w:space="0" w:color="auto"/>
                    <w:left w:val="none" w:sz="0" w:space="0" w:color="auto"/>
                    <w:bottom w:val="none" w:sz="0" w:space="0" w:color="auto"/>
                    <w:right w:val="none" w:sz="0" w:space="0" w:color="auto"/>
                  </w:divBdr>
                </w:div>
                <w:div w:id="266353341">
                  <w:marLeft w:val="0"/>
                  <w:marRight w:val="0"/>
                  <w:marTop w:val="0"/>
                  <w:marBottom w:val="0"/>
                  <w:divBdr>
                    <w:top w:val="none" w:sz="0" w:space="0" w:color="auto"/>
                    <w:left w:val="none" w:sz="0" w:space="0" w:color="auto"/>
                    <w:bottom w:val="none" w:sz="0" w:space="0" w:color="auto"/>
                    <w:right w:val="none" w:sz="0" w:space="0" w:color="auto"/>
                  </w:divBdr>
                </w:div>
                <w:div w:id="275253089">
                  <w:marLeft w:val="0"/>
                  <w:marRight w:val="0"/>
                  <w:marTop w:val="0"/>
                  <w:marBottom w:val="0"/>
                  <w:divBdr>
                    <w:top w:val="none" w:sz="0" w:space="0" w:color="auto"/>
                    <w:left w:val="none" w:sz="0" w:space="0" w:color="auto"/>
                    <w:bottom w:val="none" w:sz="0" w:space="0" w:color="auto"/>
                    <w:right w:val="none" w:sz="0" w:space="0" w:color="auto"/>
                  </w:divBdr>
                </w:div>
                <w:div w:id="279994567">
                  <w:marLeft w:val="0"/>
                  <w:marRight w:val="0"/>
                  <w:marTop w:val="0"/>
                  <w:marBottom w:val="0"/>
                  <w:divBdr>
                    <w:top w:val="none" w:sz="0" w:space="0" w:color="auto"/>
                    <w:left w:val="none" w:sz="0" w:space="0" w:color="auto"/>
                    <w:bottom w:val="none" w:sz="0" w:space="0" w:color="auto"/>
                    <w:right w:val="none" w:sz="0" w:space="0" w:color="auto"/>
                  </w:divBdr>
                </w:div>
                <w:div w:id="280307190">
                  <w:marLeft w:val="0"/>
                  <w:marRight w:val="0"/>
                  <w:marTop w:val="0"/>
                  <w:marBottom w:val="0"/>
                  <w:divBdr>
                    <w:top w:val="none" w:sz="0" w:space="0" w:color="auto"/>
                    <w:left w:val="none" w:sz="0" w:space="0" w:color="auto"/>
                    <w:bottom w:val="none" w:sz="0" w:space="0" w:color="auto"/>
                    <w:right w:val="none" w:sz="0" w:space="0" w:color="auto"/>
                  </w:divBdr>
                </w:div>
                <w:div w:id="280919474">
                  <w:marLeft w:val="0"/>
                  <w:marRight w:val="0"/>
                  <w:marTop w:val="0"/>
                  <w:marBottom w:val="0"/>
                  <w:divBdr>
                    <w:top w:val="none" w:sz="0" w:space="0" w:color="auto"/>
                    <w:left w:val="none" w:sz="0" w:space="0" w:color="auto"/>
                    <w:bottom w:val="none" w:sz="0" w:space="0" w:color="auto"/>
                    <w:right w:val="none" w:sz="0" w:space="0" w:color="auto"/>
                  </w:divBdr>
                </w:div>
                <w:div w:id="281885513">
                  <w:marLeft w:val="0"/>
                  <w:marRight w:val="0"/>
                  <w:marTop w:val="0"/>
                  <w:marBottom w:val="0"/>
                  <w:divBdr>
                    <w:top w:val="none" w:sz="0" w:space="0" w:color="auto"/>
                    <w:left w:val="none" w:sz="0" w:space="0" w:color="auto"/>
                    <w:bottom w:val="none" w:sz="0" w:space="0" w:color="auto"/>
                    <w:right w:val="none" w:sz="0" w:space="0" w:color="auto"/>
                  </w:divBdr>
                </w:div>
                <w:div w:id="285697858">
                  <w:marLeft w:val="0"/>
                  <w:marRight w:val="0"/>
                  <w:marTop w:val="0"/>
                  <w:marBottom w:val="0"/>
                  <w:divBdr>
                    <w:top w:val="none" w:sz="0" w:space="0" w:color="auto"/>
                    <w:left w:val="none" w:sz="0" w:space="0" w:color="auto"/>
                    <w:bottom w:val="none" w:sz="0" w:space="0" w:color="auto"/>
                    <w:right w:val="none" w:sz="0" w:space="0" w:color="auto"/>
                  </w:divBdr>
                </w:div>
                <w:div w:id="295917395">
                  <w:marLeft w:val="0"/>
                  <w:marRight w:val="0"/>
                  <w:marTop w:val="0"/>
                  <w:marBottom w:val="0"/>
                  <w:divBdr>
                    <w:top w:val="none" w:sz="0" w:space="0" w:color="auto"/>
                    <w:left w:val="none" w:sz="0" w:space="0" w:color="auto"/>
                    <w:bottom w:val="none" w:sz="0" w:space="0" w:color="auto"/>
                    <w:right w:val="none" w:sz="0" w:space="0" w:color="auto"/>
                  </w:divBdr>
                </w:div>
                <w:div w:id="297035696">
                  <w:marLeft w:val="0"/>
                  <w:marRight w:val="0"/>
                  <w:marTop w:val="0"/>
                  <w:marBottom w:val="0"/>
                  <w:divBdr>
                    <w:top w:val="none" w:sz="0" w:space="0" w:color="auto"/>
                    <w:left w:val="none" w:sz="0" w:space="0" w:color="auto"/>
                    <w:bottom w:val="none" w:sz="0" w:space="0" w:color="auto"/>
                    <w:right w:val="none" w:sz="0" w:space="0" w:color="auto"/>
                  </w:divBdr>
                </w:div>
                <w:div w:id="304243269">
                  <w:marLeft w:val="0"/>
                  <w:marRight w:val="0"/>
                  <w:marTop w:val="0"/>
                  <w:marBottom w:val="0"/>
                  <w:divBdr>
                    <w:top w:val="none" w:sz="0" w:space="0" w:color="auto"/>
                    <w:left w:val="none" w:sz="0" w:space="0" w:color="auto"/>
                    <w:bottom w:val="none" w:sz="0" w:space="0" w:color="auto"/>
                    <w:right w:val="none" w:sz="0" w:space="0" w:color="auto"/>
                  </w:divBdr>
                </w:div>
                <w:div w:id="305672399">
                  <w:marLeft w:val="0"/>
                  <w:marRight w:val="0"/>
                  <w:marTop w:val="0"/>
                  <w:marBottom w:val="0"/>
                  <w:divBdr>
                    <w:top w:val="none" w:sz="0" w:space="0" w:color="auto"/>
                    <w:left w:val="none" w:sz="0" w:space="0" w:color="auto"/>
                    <w:bottom w:val="none" w:sz="0" w:space="0" w:color="auto"/>
                    <w:right w:val="none" w:sz="0" w:space="0" w:color="auto"/>
                  </w:divBdr>
                </w:div>
                <w:div w:id="308557521">
                  <w:marLeft w:val="0"/>
                  <w:marRight w:val="0"/>
                  <w:marTop w:val="0"/>
                  <w:marBottom w:val="0"/>
                  <w:divBdr>
                    <w:top w:val="none" w:sz="0" w:space="0" w:color="auto"/>
                    <w:left w:val="none" w:sz="0" w:space="0" w:color="auto"/>
                    <w:bottom w:val="none" w:sz="0" w:space="0" w:color="auto"/>
                    <w:right w:val="none" w:sz="0" w:space="0" w:color="auto"/>
                  </w:divBdr>
                </w:div>
                <w:div w:id="311838038">
                  <w:marLeft w:val="0"/>
                  <w:marRight w:val="0"/>
                  <w:marTop w:val="0"/>
                  <w:marBottom w:val="0"/>
                  <w:divBdr>
                    <w:top w:val="none" w:sz="0" w:space="0" w:color="auto"/>
                    <w:left w:val="none" w:sz="0" w:space="0" w:color="auto"/>
                    <w:bottom w:val="none" w:sz="0" w:space="0" w:color="auto"/>
                    <w:right w:val="none" w:sz="0" w:space="0" w:color="auto"/>
                  </w:divBdr>
                </w:div>
                <w:div w:id="322660655">
                  <w:marLeft w:val="0"/>
                  <w:marRight w:val="0"/>
                  <w:marTop w:val="0"/>
                  <w:marBottom w:val="0"/>
                  <w:divBdr>
                    <w:top w:val="none" w:sz="0" w:space="0" w:color="auto"/>
                    <w:left w:val="none" w:sz="0" w:space="0" w:color="auto"/>
                    <w:bottom w:val="none" w:sz="0" w:space="0" w:color="auto"/>
                    <w:right w:val="none" w:sz="0" w:space="0" w:color="auto"/>
                  </w:divBdr>
                </w:div>
                <w:div w:id="323247032">
                  <w:marLeft w:val="0"/>
                  <w:marRight w:val="0"/>
                  <w:marTop w:val="0"/>
                  <w:marBottom w:val="0"/>
                  <w:divBdr>
                    <w:top w:val="none" w:sz="0" w:space="0" w:color="auto"/>
                    <w:left w:val="none" w:sz="0" w:space="0" w:color="auto"/>
                    <w:bottom w:val="none" w:sz="0" w:space="0" w:color="auto"/>
                    <w:right w:val="none" w:sz="0" w:space="0" w:color="auto"/>
                  </w:divBdr>
                </w:div>
                <w:div w:id="331877474">
                  <w:marLeft w:val="0"/>
                  <w:marRight w:val="0"/>
                  <w:marTop w:val="0"/>
                  <w:marBottom w:val="0"/>
                  <w:divBdr>
                    <w:top w:val="none" w:sz="0" w:space="0" w:color="auto"/>
                    <w:left w:val="none" w:sz="0" w:space="0" w:color="auto"/>
                    <w:bottom w:val="none" w:sz="0" w:space="0" w:color="auto"/>
                    <w:right w:val="none" w:sz="0" w:space="0" w:color="auto"/>
                  </w:divBdr>
                </w:div>
                <w:div w:id="331881501">
                  <w:marLeft w:val="0"/>
                  <w:marRight w:val="0"/>
                  <w:marTop w:val="0"/>
                  <w:marBottom w:val="0"/>
                  <w:divBdr>
                    <w:top w:val="none" w:sz="0" w:space="0" w:color="auto"/>
                    <w:left w:val="none" w:sz="0" w:space="0" w:color="auto"/>
                    <w:bottom w:val="none" w:sz="0" w:space="0" w:color="auto"/>
                    <w:right w:val="none" w:sz="0" w:space="0" w:color="auto"/>
                  </w:divBdr>
                </w:div>
                <w:div w:id="332491651">
                  <w:marLeft w:val="0"/>
                  <w:marRight w:val="0"/>
                  <w:marTop w:val="0"/>
                  <w:marBottom w:val="0"/>
                  <w:divBdr>
                    <w:top w:val="none" w:sz="0" w:space="0" w:color="auto"/>
                    <w:left w:val="none" w:sz="0" w:space="0" w:color="auto"/>
                    <w:bottom w:val="none" w:sz="0" w:space="0" w:color="auto"/>
                    <w:right w:val="none" w:sz="0" w:space="0" w:color="auto"/>
                  </w:divBdr>
                </w:div>
                <w:div w:id="336349722">
                  <w:marLeft w:val="0"/>
                  <w:marRight w:val="0"/>
                  <w:marTop w:val="0"/>
                  <w:marBottom w:val="0"/>
                  <w:divBdr>
                    <w:top w:val="none" w:sz="0" w:space="0" w:color="auto"/>
                    <w:left w:val="none" w:sz="0" w:space="0" w:color="auto"/>
                    <w:bottom w:val="none" w:sz="0" w:space="0" w:color="auto"/>
                    <w:right w:val="none" w:sz="0" w:space="0" w:color="auto"/>
                  </w:divBdr>
                </w:div>
                <w:div w:id="336857102">
                  <w:marLeft w:val="0"/>
                  <w:marRight w:val="0"/>
                  <w:marTop w:val="0"/>
                  <w:marBottom w:val="0"/>
                  <w:divBdr>
                    <w:top w:val="none" w:sz="0" w:space="0" w:color="auto"/>
                    <w:left w:val="none" w:sz="0" w:space="0" w:color="auto"/>
                    <w:bottom w:val="none" w:sz="0" w:space="0" w:color="auto"/>
                    <w:right w:val="none" w:sz="0" w:space="0" w:color="auto"/>
                  </w:divBdr>
                </w:div>
                <w:div w:id="338239748">
                  <w:marLeft w:val="0"/>
                  <w:marRight w:val="0"/>
                  <w:marTop w:val="0"/>
                  <w:marBottom w:val="0"/>
                  <w:divBdr>
                    <w:top w:val="none" w:sz="0" w:space="0" w:color="auto"/>
                    <w:left w:val="none" w:sz="0" w:space="0" w:color="auto"/>
                    <w:bottom w:val="none" w:sz="0" w:space="0" w:color="auto"/>
                    <w:right w:val="none" w:sz="0" w:space="0" w:color="auto"/>
                  </w:divBdr>
                </w:div>
                <w:div w:id="341319476">
                  <w:marLeft w:val="0"/>
                  <w:marRight w:val="0"/>
                  <w:marTop w:val="0"/>
                  <w:marBottom w:val="0"/>
                  <w:divBdr>
                    <w:top w:val="none" w:sz="0" w:space="0" w:color="auto"/>
                    <w:left w:val="none" w:sz="0" w:space="0" w:color="auto"/>
                    <w:bottom w:val="none" w:sz="0" w:space="0" w:color="auto"/>
                    <w:right w:val="none" w:sz="0" w:space="0" w:color="auto"/>
                  </w:divBdr>
                </w:div>
                <w:div w:id="346174378">
                  <w:marLeft w:val="0"/>
                  <w:marRight w:val="0"/>
                  <w:marTop w:val="0"/>
                  <w:marBottom w:val="0"/>
                  <w:divBdr>
                    <w:top w:val="none" w:sz="0" w:space="0" w:color="auto"/>
                    <w:left w:val="none" w:sz="0" w:space="0" w:color="auto"/>
                    <w:bottom w:val="none" w:sz="0" w:space="0" w:color="auto"/>
                    <w:right w:val="none" w:sz="0" w:space="0" w:color="auto"/>
                  </w:divBdr>
                </w:div>
                <w:div w:id="346250092">
                  <w:marLeft w:val="0"/>
                  <w:marRight w:val="0"/>
                  <w:marTop w:val="0"/>
                  <w:marBottom w:val="0"/>
                  <w:divBdr>
                    <w:top w:val="none" w:sz="0" w:space="0" w:color="auto"/>
                    <w:left w:val="none" w:sz="0" w:space="0" w:color="auto"/>
                    <w:bottom w:val="none" w:sz="0" w:space="0" w:color="auto"/>
                    <w:right w:val="none" w:sz="0" w:space="0" w:color="auto"/>
                  </w:divBdr>
                </w:div>
                <w:div w:id="347214371">
                  <w:marLeft w:val="0"/>
                  <w:marRight w:val="0"/>
                  <w:marTop w:val="0"/>
                  <w:marBottom w:val="0"/>
                  <w:divBdr>
                    <w:top w:val="none" w:sz="0" w:space="0" w:color="auto"/>
                    <w:left w:val="none" w:sz="0" w:space="0" w:color="auto"/>
                    <w:bottom w:val="none" w:sz="0" w:space="0" w:color="auto"/>
                    <w:right w:val="none" w:sz="0" w:space="0" w:color="auto"/>
                  </w:divBdr>
                </w:div>
                <w:div w:id="350498698">
                  <w:marLeft w:val="0"/>
                  <w:marRight w:val="0"/>
                  <w:marTop w:val="0"/>
                  <w:marBottom w:val="0"/>
                  <w:divBdr>
                    <w:top w:val="none" w:sz="0" w:space="0" w:color="auto"/>
                    <w:left w:val="none" w:sz="0" w:space="0" w:color="auto"/>
                    <w:bottom w:val="none" w:sz="0" w:space="0" w:color="auto"/>
                    <w:right w:val="none" w:sz="0" w:space="0" w:color="auto"/>
                  </w:divBdr>
                </w:div>
                <w:div w:id="360980201">
                  <w:marLeft w:val="0"/>
                  <w:marRight w:val="0"/>
                  <w:marTop w:val="0"/>
                  <w:marBottom w:val="0"/>
                  <w:divBdr>
                    <w:top w:val="none" w:sz="0" w:space="0" w:color="auto"/>
                    <w:left w:val="none" w:sz="0" w:space="0" w:color="auto"/>
                    <w:bottom w:val="none" w:sz="0" w:space="0" w:color="auto"/>
                    <w:right w:val="none" w:sz="0" w:space="0" w:color="auto"/>
                  </w:divBdr>
                </w:div>
                <w:div w:id="364066345">
                  <w:marLeft w:val="0"/>
                  <w:marRight w:val="0"/>
                  <w:marTop w:val="0"/>
                  <w:marBottom w:val="0"/>
                  <w:divBdr>
                    <w:top w:val="none" w:sz="0" w:space="0" w:color="auto"/>
                    <w:left w:val="none" w:sz="0" w:space="0" w:color="auto"/>
                    <w:bottom w:val="none" w:sz="0" w:space="0" w:color="auto"/>
                    <w:right w:val="none" w:sz="0" w:space="0" w:color="auto"/>
                  </w:divBdr>
                </w:div>
                <w:div w:id="369261197">
                  <w:marLeft w:val="0"/>
                  <w:marRight w:val="0"/>
                  <w:marTop w:val="0"/>
                  <w:marBottom w:val="0"/>
                  <w:divBdr>
                    <w:top w:val="none" w:sz="0" w:space="0" w:color="auto"/>
                    <w:left w:val="none" w:sz="0" w:space="0" w:color="auto"/>
                    <w:bottom w:val="none" w:sz="0" w:space="0" w:color="auto"/>
                    <w:right w:val="none" w:sz="0" w:space="0" w:color="auto"/>
                  </w:divBdr>
                </w:div>
                <w:div w:id="375591630">
                  <w:marLeft w:val="0"/>
                  <w:marRight w:val="0"/>
                  <w:marTop w:val="0"/>
                  <w:marBottom w:val="0"/>
                  <w:divBdr>
                    <w:top w:val="none" w:sz="0" w:space="0" w:color="auto"/>
                    <w:left w:val="none" w:sz="0" w:space="0" w:color="auto"/>
                    <w:bottom w:val="none" w:sz="0" w:space="0" w:color="auto"/>
                    <w:right w:val="none" w:sz="0" w:space="0" w:color="auto"/>
                  </w:divBdr>
                </w:div>
                <w:div w:id="379784707">
                  <w:marLeft w:val="0"/>
                  <w:marRight w:val="0"/>
                  <w:marTop w:val="0"/>
                  <w:marBottom w:val="0"/>
                  <w:divBdr>
                    <w:top w:val="none" w:sz="0" w:space="0" w:color="auto"/>
                    <w:left w:val="none" w:sz="0" w:space="0" w:color="auto"/>
                    <w:bottom w:val="none" w:sz="0" w:space="0" w:color="auto"/>
                    <w:right w:val="none" w:sz="0" w:space="0" w:color="auto"/>
                  </w:divBdr>
                </w:div>
                <w:div w:id="380717350">
                  <w:marLeft w:val="0"/>
                  <w:marRight w:val="0"/>
                  <w:marTop w:val="0"/>
                  <w:marBottom w:val="0"/>
                  <w:divBdr>
                    <w:top w:val="none" w:sz="0" w:space="0" w:color="auto"/>
                    <w:left w:val="none" w:sz="0" w:space="0" w:color="auto"/>
                    <w:bottom w:val="none" w:sz="0" w:space="0" w:color="auto"/>
                    <w:right w:val="none" w:sz="0" w:space="0" w:color="auto"/>
                  </w:divBdr>
                </w:div>
                <w:div w:id="381178048">
                  <w:marLeft w:val="0"/>
                  <w:marRight w:val="0"/>
                  <w:marTop w:val="0"/>
                  <w:marBottom w:val="0"/>
                  <w:divBdr>
                    <w:top w:val="none" w:sz="0" w:space="0" w:color="auto"/>
                    <w:left w:val="none" w:sz="0" w:space="0" w:color="auto"/>
                    <w:bottom w:val="none" w:sz="0" w:space="0" w:color="auto"/>
                    <w:right w:val="none" w:sz="0" w:space="0" w:color="auto"/>
                  </w:divBdr>
                </w:div>
                <w:div w:id="385182547">
                  <w:marLeft w:val="0"/>
                  <w:marRight w:val="0"/>
                  <w:marTop w:val="0"/>
                  <w:marBottom w:val="0"/>
                  <w:divBdr>
                    <w:top w:val="none" w:sz="0" w:space="0" w:color="auto"/>
                    <w:left w:val="none" w:sz="0" w:space="0" w:color="auto"/>
                    <w:bottom w:val="none" w:sz="0" w:space="0" w:color="auto"/>
                    <w:right w:val="none" w:sz="0" w:space="0" w:color="auto"/>
                  </w:divBdr>
                </w:div>
                <w:div w:id="386269983">
                  <w:marLeft w:val="0"/>
                  <w:marRight w:val="0"/>
                  <w:marTop w:val="0"/>
                  <w:marBottom w:val="0"/>
                  <w:divBdr>
                    <w:top w:val="none" w:sz="0" w:space="0" w:color="auto"/>
                    <w:left w:val="none" w:sz="0" w:space="0" w:color="auto"/>
                    <w:bottom w:val="none" w:sz="0" w:space="0" w:color="auto"/>
                    <w:right w:val="none" w:sz="0" w:space="0" w:color="auto"/>
                  </w:divBdr>
                </w:div>
                <w:div w:id="387994950">
                  <w:marLeft w:val="0"/>
                  <w:marRight w:val="0"/>
                  <w:marTop w:val="0"/>
                  <w:marBottom w:val="0"/>
                  <w:divBdr>
                    <w:top w:val="none" w:sz="0" w:space="0" w:color="auto"/>
                    <w:left w:val="none" w:sz="0" w:space="0" w:color="auto"/>
                    <w:bottom w:val="none" w:sz="0" w:space="0" w:color="auto"/>
                    <w:right w:val="none" w:sz="0" w:space="0" w:color="auto"/>
                  </w:divBdr>
                </w:div>
                <w:div w:id="389378190">
                  <w:marLeft w:val="0"/>
                  <w:marRight w:val="0"/>
                  <w:marTop w:val="0"/>
                  <w:marBottom w:val="0"/>
                  <w:divBdr>
                    <w:top w:val="none" w:sz="0" w:space="0" w:color="auto"/>
                    <w:left w:val="none" w:sz="0" w:space="0" w:color="auto"/>
                    <w:bottom w:val="none" w:sz="0" w:space="0" w:color="auto"/>
                    <w:right w:val="none" w:sz="0" w:space="0" w:color="auto"/>
                  </w:divBdr>
                </w:div>
                <w:div w:id="393823008">
                  <w:marLeft w:val="0"/>
                  <w:marRight w:val="0"/>
                  <w:marTop w:val="0"/>
                  <w:marBottom w:val="0"/>
                  <w:divBdr>
                    <w:top w:val="none" w:sz="0" w:space="0" w:color="auto"/>
                    <w:left w:val="none" w:sz="0" w:space="0" w:color="auto"/>
                    <w:bottom w:val="none" w:sz="0" w:space="0" w:color="auto"/>
                    <w:right w:val="none" w:sz="0" w:space="0" w:color="auto"/>
                  </w:divBdr>
                </w:div>
                <w:div w:id="395935093">
                  <w:marLeft w:val="0"/>
                  <w:marRight w:val="0"/>
                  <w:marTop w:val="0"/>
                  <w:marBottom w:val="0"/>
                  <w:divBdr>
                    <w:top w:val="none" w:sz="0" w:space="0" w:color="auto"/>
                    <w:left w:val="none" w:sz="0" w:space="0" w:color="auto"/>
                    <w:bottom w:val="none" w:sz="0" w:space="0" w:color="auto"/>
                    <w:right w:val="none" w:sz="0" w:space="0" w:color="auto"/>
                  </w:divBdr>
                </w:div>
                <w:div w:id="404689646">
                  <w:marLeft w:val="0"/>
                  <w:marRight w:val="0"/>
                  <w:marTop w:val="0"/>
                  <w:marBottom w:val="0"/>
                  <w:divBdr>
                    <w:top w:val="none" w:sz="0" w:space="0" w:color="auto"/>
                    <w:left w:val="none" w:sz="0" w:space="0" w:color="auto"/>
                    <w:bottom w:val="none" w:sz="0" w:space="0" w:color="auto"/>
                    <w:right w:val="none" w:sz="0" w:space="0" w:color="auto"/>
                  </w:divBdr>
                </w:div>
                <w:div w:id="406463862">
                  <w:marLeft w:val="0"/>
                  <w:marRight w:val="0"/>
                  <w:marTop w:val="0"/>
                  <w:marBottom w:val="0"/>
                  <w:divBdr>
                    <w:top w:val="none" w:sz="0" w:space="0" w:color="auto"/>
                    <w:left w:val="none" w:sz="0" w:space="0" w:color="auto"/>
                    <w:bottom w:val="none" w:sz="0" w:space="0" w:color="auto"/>
                    <w:right w:val="none" w:sz="0" w:space="0" w:color="auto"/>
                  </w:divBdr>
                </w:div>
                <w:div w:id="408843762">
                  <w:marLeft w:val="0"/>
                  <w:marRight w:val="0"/>
                  <w:marTop w:val="0"/>
                  <w:marBottom w:val="0"/>
                  <w:divBdr>
                    <w:top w:val="none" w:sz="0" w:space="0" w:color="auto"/>
                    <w:left w:val="none" w:sz="0" w:space="0" w:color="auto"/>
                    <w:bottom w:val="none" w:sz="0" w:space="0" w:color="auto"/>
                    <w:right w:val="none" w:sz="0" w:space="0" w:color="auto"/>
                  </w:divBdr>
                </w:div>
                <w:div w:id="415133125">
                  <w:marLeft w:val="0"/>
                  <w:marRight w:val="0"/>
                  <w:marTop w:val="0"/>
                  <w:marBottom w:val="0"/>
                  <w:divBdr>
                    <w:top w:val="none" w:sz="0" w:space="0" w:color="auto"/>
                    <w:left w:val="none" w:sz="0" w:space="0" w:color="auto"/>
                    <w:bottom w:val="none" w:sz="0" w:space="0" w:color="auto"/>
                    <w:right w:val="none" w:sz="0" w:space="0" w:color="auto"/>
                  </w:divBdr>
                </w:div>
                <w:div w:id="416903443">
                  <w:marLeft w:val="0"/>
                  <w:marRight w:val="0"/>
                  <w:marTop w:val="0"/>
                  <w:marBottom w:val="0"/>
                  <w:divBdr>
                    <w:top w:val="none" w:sz="0" w:space="0" w:color="auto"/>
                    <w:left w:val="none" w:sz="0" w:space="0" w:color="auto"/>
                    <w:bottom w:val="none" w:sz="0" w:space="0" w:color="auto"/>
                    <w:right w:val="none" w:sz="0" w:space="0" w:color="auto"/>
                  </w:divBdr>
                </w:div>
                <w:div w:id="420181348">
                  <w:marLeft w:val="0"/>
                  <w:marRight w:val="0"/>
                  <w:marTop w:val="0"/>
                  <w:marBottom w:val="0"/>
                  <w:divBdr>
                    <w:top w:val="none" w:sz="0" w:space="0" w:color="auto"/>
                    <w:left w:val="none" w:sz="0" w:space="0" w:color="auto"/>
                    <w:bottom w:val="none" w:sz="0" w:space="0" w:color="auto"/>
                    <w:right w:val="none" w:sz="0" w:space="0" w:color="auto"/>
                  </w:divBdr>
                </w:div>
                <w:div w:id="435101684">
                  <w:marLeft w:val="0"/>
                  <w:marRight w:val="0"/>
                  <w:marTop w:val="0"/>
                  <w:marBottom w:val="0"/>
                  <w:divBdr>
                    <w:top w:val="none" w:sz="0" w:space="0" w:color="auto"/>
                    <w:left w:val="none" w:sz="0" w:space="0" w:color="auto"/>
                    <w:bottom w:val="none" w:sz="0" w:space="0" w:color="auto"/>
                    <w:right w:val="none" w:sz="0" w:space="0" w:color="auto"/>
                  </w:divBdr>
                </w:div>
                <w:div w:id="435291811">
                  <w:marLeft w:val="0"/>
                  <w:marRight w:val="0"/>
                  <w:marTop w:val="0"/>
                  <w:marBottom w:val="0"/>
                  <w:divBdr>
                    <w:top w:val="none" w:sz="0" w:space="0" w:color="auto"/>
                    <w:left w:val="none" w:sz="0" w:space="0" w:color="auto"/>
                    <w:bottom w:val="none" w:sz="0" w:space="0" w:color="auto"/>
                    <w:right w:val="none" w:sz="0" w:space="0" w:color="auto"/>
                  </w:divBdr>
                </w:div>
                <w:div w:id="442845678">
                  <w:marLeft w:val="0"/>
                  <w:marRight w:val="0"/>
                  <w:marTop w:val="0"/>
                  <w:marBottom w:val="0"/>
                  <w:divBdr>
                    <w:top w:val="none" w:sz="0" w:space="0" w:color="auto"/>
                    <w:left w:val="none" w:sz="0" w:space="0" w:color="auto"/>
                    <w:bottom w:val="none" w:sz="0" w:space="0" w:color="auto"/>
                    <w:right w:val="none" w:sz="0" w:space="0" w:color="auto"/>
                  </w:divBdr>
                </w:div>
                <w:div w:id="444429467">
                  <w:marLeft w:val="0"/>
                  <w:marRight w:val="0"/>
                  <w:marTop w:val="0"/>
                  <w:marBottom w:val="0"/>
                  <w:divBdr>
                    <w:top w:val="none" w:sz="0" w:space="0" w:color="auto"/>
                    <w:left w:val="none" w:sz="0" w:space="0" w:color="auto"/>
                    <w:bottom w:val="none" w:sz="0" w:space="0" w:color="auto"/>
                    <w:right w:val="none" w:sz="0" w:space="0" w:color="auto"/>
                  </w:divBdr>
                </w:div>
                <w:div w:id="448554923">
                  <w:marLeft w:val="0"/>
                  <w:marRight w:val="0"/>
                  <w:marTop w:val="0"/>
                  <w:marBottom w:val="0"/>
                  <w:divBdr>
                    <w:top w:val="none" w:sz="0" w:space="0" w:color="auto"/>
                    <w:left w:val="none" w:sz="0" w:space="0" w:color="auto"/>
                    <w:bottom w:val="none" w:sz="0" w:space="0" w:color="auto"/>
                    <w:right w:val="none" w:sz="0" w:space="0" w:color="auto"/>
                  </w:divBdr>
                </w:div>
                <w:div w:id="453787951">
                  <w:marLeft w:val="0"/>
                  <w:marRight w:val="0"/>
                  <w:marTop w:val="0"/>
                  <w:marBottom w:val="0"/>
                  <w:divBdr>
                    <w:top w:val="none" w:sz="0" w:space="0" w:color="auto"/>
                    <w:left w:val="none" w:sz="0" w:space="0" w:color="auto"/>
                    <w:bottom w:val="none" w:sz="0" w:space="0" w:color="auto"/>
                    <w:right w:val="none" w:sz="0" w:space="0" w:color="auto"/>
                  </w:divBdr>
                </w:div>
                <w:div w:id="454836373">
                  <w:marLeft w:val="0"/>
                  <w:marRight w:val="0"/>
                  <w:marTop w:val="0"/>
                  <w:marBottom w:val="0"/>
                  <w:divBdr>
                    <w:top w:val="none" w:sz="0" w:space="0" w:color="auto"/>
                    <w:left w:val="none" w:sz="0" w:space="0" w:color="auto"/>
                    <w:bottom w:val="none" w:sz="0" w:space="0" w:color="auto"/>
                    <w:right w:val="none" w:sz="0" w:space="0" w:color="auto"/>
                  </w:divBdr>
                </w:div>
                <w:div w:id="456266962">
                  <w:marLeft w:val="0"/>
                  <w:marRight w:val="0"/>
                  <w:marTop w:val="0"/>
                  <w:marBottom w:val="0"/>
                  <w:divBdr>
                    <w:top w:val="none" w:sz="0" w:space="0" w:color="auto"/>
                    <w:left w:val="none" w:sz="0" w:space="0" w:color="auto"/>
                    <w:bottom w:val="none" w:sz="0" w:space="0" w:color="auto"/>
                    <w:right w:val="none" w:sz="0" w:space="0" w:color="auto"/>
                  </w:divBdr>
                </w:div>
                <w:div w:id="457453003">
                  <w:marLeft w:val="0"/>
                  <w:marRight w:val="0"/>
                  <w:marTop w:val="0"/>
                  <w:marBottom w:val="0"/>
                  <w:divBdr>
                    <w:top w:val="none" w:sz="0" w:space="0" w:color="auto"/>
                    <w:left w:val="none" w:sz="0" w:space="0" w:color="auto"/>
                    <w:bottom w:val="none" w:sz="0" w:space="0" w:color="auto"/>
                    <w:right w:val="none" w:sz="0" w:space="0" w:color="auto"/>
                  </w:divBdr>
                </w:div>
                <w:div w:id="461387288">
                  <w:marLeft w:val="0"/>
                  <w:marRight w:val="0"/>
                  <w:marTop w:val="0"/>
                  <w:marBottom w:val="0"/>
                  <w:divBdr>
                    <w:top w:val="none" w:sz="0" w:space="0" w:color="auto"/>
                    <w:left w:val="none" w:sz="0" w:space="0" w:color="auto"/>
                    <w:bottom w:val="none" w:sz="0" w:space="0" w:color="auto"/>
                    <w:right w:val="none" w:sz="0" w:space="0" w:color="auto"/>
                  </w:divBdr>
                </w:div>
                <w:div w:id="462309440">
                  <w:marLeft w:val="0"/>
                  <w:marRight w:val="0"/>
                  <w:marTop w:val="0"/>
                  <w:marBottom w:val="0"/>
                  <w:divBdr>
                    <w:top w:val="none" w:sz="0" w:space="0" w:color="auto"/>
                    <w:left w:val="none" w:sz="0" w:space="0" w:color="auto"/>
                    <w:bottom w:val="none" w:sz="0" w:space="0" w:color="auto"/>
                    <w:right w:val="none" w:sz="0" w:space="0" w:color="auto"/>
                  </w:divBdr>
                </w:div>
                <w:div w:id="468284440">
                  <w:marLeft w:val="0"/>
                  <w:marRight w:val="0"/>
                  <w:marTop w:val="0"/>
                  <w:marBottom w:val="0"/>
                  <w:divBdr>
                    <w:top w:val="none" w:sz="0" w:space="0" w:color="auto"/>
                    <w:left w:val="none" w:sz="0" w:space="0" w:color="auto"/>
                    <w:bottom w:val="none" w:sz="0" w:space="0" w:color="auto"/>
                    <w:right w:val="none" w:sz="0" w:space="0" w:color="auto"/>
                  </w:divBdr>
                </w:div>
                <w:div w:id="468598536">
                  <w:marLeft w:val="0"/>
                  <w:marRight w:val="0"/>
                  <w:marTop w:val="0"/>
                  <w:marBottom w:val="0"/>
                  <w:divBdr>
                    <w:top w:val="none" w:sz="0" w:space="0" w:color="auto"/>
                    <w:left w:val="none" w:sz="0" w:space="0" w:color="auto"/>
                    <w:bottom w:val="none" w:sz="0" w:space="0" w:color="auto"/>
                    <w:right w:val="none" w:sz="0" w:space="0" w:color="auto"/>
                  </w:divBdr>
                </w:div>
                <w:div w:id="471022179">
                  <w:marLeft w:val="0"/>
                  <w:marRight w:val="0"/>
                  <w:marTop w:val="0"/>
                  <w:marBottom w:val="0"/>
                  <w:divBdr>
                    <w:top w:val="none" w:sz="0" w:space="0" w:color="auto"/>
                    <w:left w:val="none" w:sz="0" w:space="0" w:color="auto"/>
                    <w:bottom w:val="none" w:sz="0" w:space="0" w:color="auto"/>
                    <w:right w:val="none" w:sz="0" w:space="0" w:color="auto"/>
                  </w:divBdr>
                </w:div>
                <w:div w:id="473723684">
                  <w:marLeft w:val="0"/>
                  <w:marRight w:val="0"/>
                  <w:marTop w:val="0"/>
                  <w:marBottom w:val="0"/>
                  <w:divBdr>
                    <w:top w:val="none" w:sz="0" w:space="0" w:color="auto"/>
                    <w:left w:val="none" w:sz="0" w:space="0" w:color="auto"/>
                    <w:bottom w:val="none" w:sz="0" w:space="0" w:color="auto"/>
                    <w:right w:val="none" w:sz="0" w:space="0" w:color="auto"/>
                  </w:divBdr>
                </w:div>
                <w:div w:id="477459270">
                  <w:marLeft w:val="0"/>
                  <w:marRight w:val="0"/>
                  <w:marTop w:val="0"/>
                  <w:marBottom w:val="0"/>
                  <w:divBdr>
                    <w:top w:val="none" w:sz="0" w:space="0" w:color="auto"/>
                    <w:left w:val="none" w:sz="0" w:space="0" w:color="auto"/>
                    <w:bottom w:val="none" w:sz="0" w:space="0" w:color="auto"/>
                    <w:right w:val="none" w:sz="0" w:space="0" w:color="auto"/>
                  </w:divBdr>
                </w:div>
                <w:div w:id="480581560">
                  <w:marLeft w:val="0"/>
                  <w:marRight w:val="0"/>
                  <w:marTop w:val="0"/>
                  <w:marBottom w:val="0"/>
                  <w:divBdr>
                    <w:top w:val="none" w:sz="0" w:space="0" w:color="auto"/>
                    <w:left w:val="none" w:sz="0" w:space="0" w:color="auto"/>
                    <w:bottom w:val="none" w:sz="0" w:space="0" w:color="auto"/>
                    <w:right w:val="none" w:sz="0" w:space="0" w:color="auto"/>
                  </w:divBdr>
                </w:div>
                <w:div w:id="482350928">
                  <w:marLeft w:val="0"/>
                  <w:marRight w:val="0"/>
                  <w:marTop w:val="0"/>
                  <w:marBottom w:val="0"/>
                  <w:divBdr>
                    <w:top w:val="none" w:sz="0" w:space="0" w:color="auto"/>
                    <w:left w:val="none" w:sz="0" w:space="0" w:color="auto"/>
                    <w:bottom w:val="none" w:sz="0" w:space="0" w:color="auto"/>
                    <w:right w:val="none" w:sz="0" w:space="0" w:color="auto"/>
                  </w:divBdr>
                </w:div>
                <w:div w:id="483132737">
                  <w:marLeft w:val="0"/>
                  <w:marRight w:val="0"/>
                  <w:marTop w:val="0"/>
                  <w:marBottom w:val="0"/>
                  <w:divBdr>
                    <w:top w:val="none" w:sz="0" w:space="0" w:color="auto"/>
                    <w:left w:val="none" w:sz="0" w:space="0" w:color="auto"/>
                    <w:bottom w:val="none" w:sz="0" w:space="0" w:color="auto"/>
                    <w:right w:val="none" w:sz="0" w:space="0" w:color="auto"/>
                  </w:divBdr>
                </w:div>
                <w:div w:id="485124194">
                  <w:marLeft w:val="0"/>
                  <w:marRight w:val="0"/>
                  <w:marTop w:val="0"/>
                  <w:marBottom w:val="0"/>
                  <w:divBdr>
                    <w:top w:val="none" w:sz="0" w:space="0" w:color="auto"/>
                    <w:left w:val="none" w:sz="0" w:space="0" w:color="auto"/>
                    <w:bottom w:val="none" w:sz="0" w:space="0" w:color="auto"/>
                    <w:right w:val="none" w:sz="0" w:space="0" w:color="auto"/>
                  </w:divBdr>
                </w:div>
                <w:div w:id="486215733">
                  <w:marLeft w:val="0"/>
                  <w:marRight w:val="0"/>
                  <w:marTop w:val="0"/>
                  <w:marBottom w:val="0"/>
                  <w:divBdr>
                    <w:top w:val="none" w:sz="0" w:space="0" w:color="auto"/>
                    <w:left w:val="none" w:sz="0" w:space="0" w:color="auto"/>
                    <w:bottom w:val="none" w:sz="0" w:space="0" w:color="auto"/>
                    <w:right w:val="none" w:sz="0" w:space="0" w:color="auto"/>
                  </w:divBdr>
                </w:div>
                <w:div w:id="490954065">
                  <w:marLeft w:val="0"/>
                  <w:marRight w:val="0"/>
                  <w:marTop w:val="0"/>
                  <w:marBottom w:val="0"/>
                  <w:divBdr>
                    <w:top w:val="none" w:sz="0" w:space="0" w:color="auto"/>
                    <w:left w:val="none" w:sz="0" w:space="0" w:color="auto"/>
                    <w:bottom w:val="none" w:sz="0" w:space="0" w:color="auto"/>
                    <w:right w:val="none" w:sz="0" w:space="0" w:color="auto"/>
                  </w:divBdr>
                </w:div>
                <w:div w:id="494959389">
                  <w:marLeft w:val="0"/>
                  <w:marRight w:val="0"/>
                  <w:marTop w:val="0"/>
                  <w:marBottom w:val="0"/>
                  <w:divBdr>
                    <w:top w:val="none" w:sz="0" w:space="0" w:color="auto"/>
                    <w:left w:val="none" w:sz="0" w:space="0" w:color="auto"/>
                    <w:bottom w:val="none" w:sz="0" w:space="0" w:color="auto"/>
                    <w:right w:val="none" w:sz="0" w:space="0" w:color="auto"/>
                  </w:divBdr>
                </w:div>
                <w:div w:id="498273935">
                  <w:marLeft w:val="0"/>
                  <w:marRight w:val="0"/>
                  <w:marTop w:val="0"/>
                  <w:marBottom w:val="0"/>
                  <w:divBdr>
                    <w:top w:val="none" w:sz="0" w:space="0" w:color="auto"/>
                    <w:left w:val="none" w:sz="0" w:space="0" w:color="auto"/>
                    <w:bottom w:val="none" w:sz="0" w:space="0" w:color="auto"/>
                    <w:right w:val="none" w:sz="0" w:space="0" w:color="auto"/>
                  </w:divBdr>
                </w:div>
                <w:div w:id="501311942">
                  <w:marLeft w:val="0"/>
                  <w:marRight w:val="0"/>
                  <w:marTop w:val="0"/>
                  <w:marBottom w:val="0"/>
                  <w:divBdr>
                    <w:top w:val="none" w:sz="0" w:space="0" w:color="auto"/>
                    <w:left w:val="none" w:sz="0" w:space="0" w:color="auto"/>
                    <w:bottom w:val="none" w:sz="0" w:space="0" w:color="auto"/>
                    <w:right w:val="none" w:sz="0" w:space="0" w:color="auto"/>
                  </w:divBdr>
                </w:div>
                <w:div w:id="503865523">
                  <w:marLeft w:val="0"/>
                  <w:marRight w:val="0"/>
                  <w:marTop w:val="0"/>
                  <w:marBottom w:val="0"/>
                  <w:divBdr>
                    <w:top w:val="none" w:sz="0" w:space="0" w:color="auto"/>
                    <w:left w:val="none" w:sz="0" w:space="0" w:color="auto"/>
                    <w:bottom w:val="none" w:sz="0" w:space="0" w:color="auto"/>
                    <w:right w:val="none" w:sz="0" w:space="0" w:color="auto"/>
                  </w:divBdr>
                </w:div>
                <w:div w:id="504562119">
                  <w:marLeft w:val="0"/>
                  <w:marRight w:val="0"/>
                  <w:marTop w:val="0"/>
                  <w:marBottom w:val="0"/>
                  <w:divBdr>
                    <w:top w:val="none" w:sz="0" w:space="0" w:color="auto"/>
                    <w:left w:val="none" w:sz="0" w:space="0" w:color="auto"/>
                    <w:bottom w:val="none" w:sz="0" w:space="0" w:color="auto"/>
                    <w:right w:val="none" w:sz="0" w:space="0" w:color="auto"/>
                  </w:divBdr>
                </w:div>
                <w:div w:id="506096512">
                  <w:marLeft w:val="0"/>
                  <w:marRight w:val="0"/>
                  <w:marTop w:val="0"/>
                  <w:marBottom w:val="0"/>
                  <w:divBdr>
                    <w:top w:val="none" w:sz="0" w:space="0" w:color="auto"/>
                    <w:left w:val="none" w:sz="0" w:space="0" w:color="auto"/>
                    <w:bottom w:val="none" w:sz="0" w:space="0" w:color="auto"/>
                    <w:right w:val="none" w:sz="0" w:space="0" w:color="auto"/>
                  </w:divBdr>
                </w:div>
                <w:div w:id="508178178">
                  <w:marLeft w:val="0"/>
                  <w:marRight w:val="0"/>
                  <w:marTop w:val="0"/>
                  <w:marBottom w:val="0"/>
                  <w:divBdr>
                    <w:top w:val="none" w:sz="0" w:space="0" w:color="auto"/>
                    <w:left w:val="none" w:sz="0" w:space="0" w:color="auto"/>
                    <w:bottom w:val="none" w:sz="0" w:space="0" w:color="auto"/>
                    <w:right w:val="none" w:sz="0" w:space="0" w:color="auto"/>
                  </w:divBdr>
                </w:div>
                <w:div w:id="508788685">
                  <w:marLeft w:val="0"/>
                  <w:marRight w:val="0"/>
                  <w:marTop w:val="0"/>
                  <w:marBottom w:val="0"/>
                  <w:divBdr>
                    <w:top w:val="none" w:sz="0" w:space="0" w:color="auto"/>
                    <w:left w:val="none" w:sz="0" w:space="0" w:color="auto"/>
                    <w:bottom w:val="none" w:sz="0" w:space="0" w:color="auto"/>
                    <w:right w:val="none" w:sz="0" w:space="0" w:color="auto"/>
                  </w:divBdr>
                </w:div>
                <w:div w:id="510724779">
                  <w:marLeft w:val="0"/>
                  <w:marRight w:val="0"/>
                  <w:marTop w:val="0"/>
                  <w:marBottom w:val="0"/>
                  <w:divBdr>
                    <w:top w:val="none" w:sz="0" w:space="0" w:color="auto"/>
                    <w:left w:val="none" w:sz="0" w:space="0" w:color="auto"/>
                    <w:bottom w:val="none" w:sz="0" w:space="0" w:color="auto"/>
                    <w:right w:val="none" w:sz="0" w:space="0" w:color="auto"/>
                  </w:divBdr>
                </w:div>
                <w:div w:id="517550496">
                  <w:marLeft w:val="0"/>
                  <w:marRight w:val="0"/>
                  <w:marTop w:val="0"/>
                  <w:marBottom w:val="0"/>
                  <w:divBdr>
                    <w:top w:val="none" w:sz="0" w:space="0" w:color="auto"/>
                    <w:left w:val="none" w:sz="0" w:space="0" w:color="auto"/>
                    <w:bottom w:val="none" w:sz="0" w:space="0" w:color="auto"/>
                    <w:right w:val="none" w:sz="0" w:space="0" w:color="auto"/>
                  </w:divBdr>
                </w:div>
                <w:div w:id="518812168">
                  <w:marLeft w:val="0"/>
                  <w:marRight w:val="0"/>
                  <w:marTop w:val="0"/>
                  <w:marBottom w:val="0"/>
                  <w:divBdr>
                    <w:top w:val="none" w:sz="0" w:space="0" w:color="auto"/>
                    <w:left w:val="none" w:sz="0" w:space="0" w:color="auto"/>
                    <w:bottom w:val="none" w:sz="0" w:space="0" w:color="auto"/>
                    <w:right w:val="none" w:sz="0" w:space="0" w:color="auto"/>
                  </w:divBdr>
                </w:div>
                <w:div w:id="519049279">
                  <w:marLeft w:val="0"/>
                  <w:marRight w:val="0"/>
                  <w:marTop w:val="0"/>
                  <w:marBottom w:val="0"/>
                  <w:divBdr>
                    <w:top w:val="none" w:sz="0" w:space="0" w:color="auto"/>
                    <w:left w:val="none" w:sz="0" w:space="0" w:color="auto"/>
                    <w:bottom w:val="none" w:sz="0" w:space="0" w:color="auto"/>
                    <w:right w:val="none" w:sz="0" w:space="0" w:color="auto"/>
                  </w:divBdr>
                </w:div>
                <w:div w:id="527061108">
                  <w:marLeft w:val="0"/>
                  <w:marRight w:val="0"/>
                  <w:marTop w:val="0"/>
                  <w:marBottom w:val="0"/>
                  <w:divBdr>
                    <w:top w:val="none" w:sz="0" w:space="0" w:color="auto"/>
                    <w:left w:val="none" w:sz="0" w:space="0" w:color="auto"/>
                    <w:bottom w:val="none" w:sz="0" w:space="0" w:color="auto"/>
                    <w:right w:val="none" w:sz="0" w:space="0" w:color="auto"/>
                  </w:divBdr>
                </w:div>
                <w:div w:id="531722605">
                  <w:marLeft w:val="0"/>
                  <w:marRight w:val="0"/>
                  <w:marTop w:val="0"/>
                  <w:marBottom w:val="0"/>
                  <w:divBdr>
                    <w:top w:val="none" w:sz="0" w:space="0" w:color="auto"/>
                    <w:left w:val="none" w:sz="0" w:space="0" w:color="auto"/>
                    <w:bottom w:val="none" w:sz="0" w:space="0" w:color="auto"/>
                    <w:right w:val="none" w:sz="0" w:space="0" w:color="auto"/>
                  </w:divBdr>
                </w:div>
                <w:div w:id="535120524">
                  <w:marLeft w:val="0"/>
                  <w:marRight w:val="0"/>
                  <w:marTop w:val="0"/>
                  <w:marBottom w:val="0"/>
                  <w:divBdr>
                    <w:top w:val="none" w:sz="0" w:space="0" w:color="auto"/>
                    <w:left w:val="none" w:sz="0" w:space="0" w:color="auto"/>
                    <w:bottom w:val="none" w:sz="0" w:space="0" w:color="auto"/>
                    <w:right w:val="none" w:sz="0" w:space="0" w:color="auto"/>
                  </w:divBdr>
                </w:div>
                <w:div w:id="536548116">
                  <w:marLeft w:val="0"/>
                  <w:marRight w:val="0"/>
                  <w:marTop w:val="0"/>
                  <w:marBottom w:val="0"/>
                  <w:divBdr>
                    <w:top w:val="none" w:sz="0" w:space="0" w:color="auto"/>
                    <w:left w:val="none" w:sz="0" w:space="0" w:color="auto"/>
                    <w:bottom w:val="none" w:sz="0" w:space="0" w:color="auto"/>
                    <w:right w:val="none" w:sz="0" w:space="0" w:color="auto"/>
                  </w:divBdr>
                </w:div>
                <w:div w:id="537162355">
                  <w:marLeft w:val="0"/>
                  <w:marRight w:val="0"/>
                  <w:marTop w:val="0"/>
                  <w:marBottom w:val="0"/>
                  <w:divBdr>
                    <w:top w:val="none" w:sz="0" w:space="0" w:color="auto"/>
                    <w:left w:val="none" w:sz="0" w:space="0" w:color="auto"/>
                    <w:bottom w:val="none" w:sz="0" w:space="0" w:color="auto"/>
                    <w:right w:val="none" w:sz="0" w:space="0" w:color="auto"/>
                  </w:divBdr>
                </w:div>
                <w:div w:id="539245989">
                  <w:marLeft w:val="0"/>
                  <w:marRight w:val="0"/>
                  <w:marTop w:val="0"/>
                  <w:marBottom w:val="0"/>
                  <w:divBdr>
                    <w:top w:val="none" w:sz="0" w:space="0" w:color="auto"/>
                    <w:left w:val="none" w:sz="0" w:space="0" w:color="auto"/>
                    <w:bottom w:val="none" w:sz="0" w:space="0" w:color="auto"/>
                    <w:right w:val="none" w:sz="0" w:space="0" w:color="auto"/>
                  </w:divBdr>
                </w:div>
                <w:div w:id="550962048">
                  <w:marLeft w:val="0"/>
                  <w:marRight w:val="0"/>
                  <w:marTop w:val="0"/>
                  <w:marBottom w:val="0"/>
                  <w:divBdr>
                    <w:top w:val="none" w:sz="0" w:space="0" w:color="auto"/>
                    <w:left w:val="none" w:sz="0" w:space="0" w:color="auto"/>
                    <w:bottom w:val="none" w:sz="0" w:space="0" w:color="auto"/>
                    <w:right w:val="none" w:sz="0" w:space="0" w:color="auto"/>
                  </w:divBdr>
                </w:div>
                <w:div w:id="552741811">
                  <w:marLeft w:val="0"/>
                  <w:marRight w:val="0"/>
                  <w:marTop w:val="0"/>
                  <w:marBottom w:val="0"/>
                  <w:divBdr>
                    <w:top w:val="none" w:sz="0" w:space="0" w:color="auto"/>
                    <w:left w:val="none" w:sz="0" w:space="0" w:color="auto"/>
                    <w:bottom w:val="none" w:sz="0" w:space="0" w:color="auto"/>
                    <w:right w:val="none" w:sz="0" w:space="0" w:color="auto"/>
                  </w:divBdr>
                </w:div>
                <w:div w:id="554394250">
                  <w:marLeft w:val="0"/>
                  <w:marRight w:val="0"/>
                  <w:marTop w:val="0"/>
                  <w:marBottom w:val="0"/>
                  <w:divBdr>
                    <w:top w:val="none" w:sz="0" w:space="0" w:color="auto"/>
                    <w:left w:val="none" w:sz="0" w:space="0" w:color="auto"/>
                    <w:bottom w:val="none" w:sz="0" w:space="0" w:color="auto"/>
                    <w:right w:val="none" w:sz="0" w:space="0" w:color="auto"/>
                  </w:divBdr>
                </w:div>
                <w:div w:id="555093664">
                  <w:marLeft w:val="0"/>
                  <w:marRight w:val="0"/>
                  <w:marTop w:val="0"/>
                  <w:marBottom w:val="0"/>
                  <w:divBdr>
                    <w:top w:val="none" w:sz="0" w:space="0" w:color="auto"/>
                    <w:left w:val="none" w:sz="0" w:space="0" w:color="auto"/>
                    <w:bottom w:val="none" w:sz="0" w:space="0" w:color="auto"/>
                    <w:right w:val="none" w:sz="0" w:space="0" w:color="auto"/>
                  </w:divBdr>
                </w:div>
                <w:div w:id="558245555">
                  <w:marLeft w:val="0"/>
                  <w:marRight w:val="0"/>
                  <w:marTop w:val="0"/>
                  <w:marBottom w:val="0"/>
                  <w:divBdr>
                    <w:top w:val="none" w:sz="0" w:space="0" w:color="auto"/>
                    <w:left w:val="none" w:sz="0" w:space="0" w:color="auto"/>
                    <w:bottom w:val="none" w:sz="0" w:space="0" w:color="auto"/>
                    <w:right w:val="none" w:sz="0" w:space="0" w:color="auto"/>
                  </w:divBdr>
                </w:div>
                <w:div w:id="558588647">
                  <w:marLeft w:val="0"/>
                  <w:marRight w:val="0"/>
                  <w:marTop w:val="0"/>
                  <w:marBottom w:val="0"/>
                  <w:divBdr>
                    <w:top w:val="none" w:sz="0" w:space="0" w:color="auto"/>
                    <w:left w:val="none" w:sz="0" w:space="0" w:color="auto"/>
                    <w:bottom w:val="none" w:sz="0" w:space="0" w:color="auto"/>
                    <w:right w:val="none" w:sz="0" w:space="0" w:color="auto"/>
                  </w:divBdr>
                </w:div>
                <w:div w:id="567309144">
                  <w:marLeft w:val="0"/>
                  <w:marRight w:val="0"/>
                  <w:marTop w:val="0"/>
                  <w:marBottom w:val="0"/>
                  <w:divBdr>
                    <w:top w:val="none" w:sz="0" w:space="0" w:color="auto"/>
                    <w:left w:val="none" w:sz="0" w:space="0" w:color="auto"/>
                    <w:bottom w:val="none" w:sz="0" w:space="0" w:color="auto"/>
                    <w:right w:val="none" w:sz="0" w:space="0" w:color="auto"/>
                  </w:divBdr>
                </w:div>
                <w:div w:id="569072156">
                  <w:marLeft w:val="0"/>
                  <w:marRight w:val="0"/>
                  <w:marTop w:val="0"/>
                  <w:marBottom w:val="0"/>
                  <w:divBdr>
                    <w:top w:val="none" w:sz="0" w:space="0" w:color="auto"/>
                    <w:left w:val="none" w:sz="0" w:space="0" w:color="auto"/>
                    <w:bottom w:val="none" w:sz="0" w:space="0" w:color="auto"/>
                    <w:right w:val="none" w:sz="0" w:space="0" w:color="auto"/>
                  </w:divBdr>
                </w:div>
                <w:div w:id="569313970">
                  <w:marLeft w:val="0"/>
                  <w:marRight w:val="0"/>
                  <w:marTop w:val="0"/>
                  <w:marBottom w:val="0"/>
                  <w:divBdr>
                    <w:top w:val="none" w:sz="0" w:space="0" w:color="auto"/>
                    <w:left w:val="none" w:sz="0" w:space="0" w:color="auto"/>
                    <w:bottom w:val="none" w:sz="0" w:space="0" w:color="auto"/>
                    <w:right w:val="none" w:sz="0" w:space="0" w:color="auto"/>
                  </w:divBdr>
                </w:div>
                <w:div w:id="581911437">
                  <w:marLeft w:val="0"/>
                  <w:marRight w:val="0"/>
                  <w:marTop w:val="0"/>
                  <w:marBottom w:val="0"/>
                  <w:divBdr>
                    <w:top w:val="none" w:sz="0" w:space="0" w:color="auto"/>
                    <w:left w:val="none" w:sz="0" w:space="0" w:color="auto"/>
                    <w:bottom w:val="none" w:sz="0" w:space="0" w:color="auto"/>
                    <w:right w:val="none" w:sz="0" w:space="0" w:color="auto"/>
                  </w:divBdr>
                </w:div>
                <w:div w:id="590511758">
                  <w:marLeft w:val="0"/>
                  <w:marRight w:val="0"/>
                  <w:marTop w:val="0"/>
                  <w:marBottom w:val="0"/>
                  <w:divBdr>
                    <w:top w:val="none" w:sz="0" w:space="0" w:color="auto"/>
                    <w:left w:val="none" w:sz="0" w:space="0" w:color="auto"/>
                    <w:bottom w:val="none" w:sz="0" w:space="0" w:color="auto"/>
                    <w:right w:val="none" w:sz="0" w:space="0" w:color="auto"/>
                  </w:divBdr>
                </w:div>
                <w:div w:id="591084165">
                  <w:marLeft w:val="0"/>
                  <w:marRight w:val="0"/>
                  <w:marTop w:val="0"/>
                  <w:marBottom w:val="0"/>
                  <w:divBdr>
                    <w:top w:val="none" w:sz="0" w:space="0" w:color="auto"/>
                    <w:left w:val="none" w:sz="0" w:space="0" w:color="auto"/>
                    <w:bottom w:val="none" w:sz="0" w:space="0" w:color="auto"/>
                    <w:right w:val="none" w:sz="0" w:space="0" w:color="auto"/>
                  </w:divBdr>
                </w:div>
                <w:div w:id="591742843">
                  <w:marLeft w:val="0"/>
                  <w:marRight w:val="0"/>
                  <w:marTop w:val="0"/>
                  <w:marBottom w:val="0"/>
                  <w:divBdr>
                    <w:top w:val="none" w:sz="0" w:space="0" w:color="auto"/>
                    <w:left w:val="none" w:sz="0" w:space="0" w:color="auto"/>
                    <w:bottom w:val="none" w:sz="0" w:space="0" w:color="auto"/>
                    <w:right w:val="none" w:sz="0" w:space="0" w:color="auto"/>
                  </w:divBdr>
                </w:div>
                <w:div w:id="593322851">
                  <w:marLeft w:val="0"/>
                  <w:marRight w:val="0"/>
                  <w:marTop w:val="0"/>
                  <w:marBottom w:val="0"/>
                  <w:divBdr>
                    <w:top w:val="none" w:sz="0" w:space="0" w:color="auto"/>
                    <w:left w:val="none" w:sz="0" w:space="0" w:color="auto"/>
                    <w:bottom w:val="none" w:sz="0" w:space="0" w:color="auto"/>
                    <w:right w:val="none" w:sz="0" w:space="0" w:color="auto"/>
                  </w:divBdr>
                </w:div>
                <w:div w:id="593899917">
                  <w:marLeft w:val="0"/>
                  <w:marRight w:val="0"/>
                  <w:marTop w:val="0"/>
                  <w:marBottom w:val="0"/>
                  <w:divBdr>
                    <w:top w:val="none" w:sz="0" w:space="0" w:color="auto"/>
                    <w:left w:val="none" w:sz="0" w:space="0" w:color="auto"/>
                    <w:bottom w:val="none" w:sz="0" w:space="0" w:color="auto"/>
                    <w:right w:val="none" w:sz="0" w:space="0" w:color="auto"/>
                  </w:divBdr>
                </w:div>
                <w:div w:id="594291785">
                  <w:marLeft w:val="0"/>
                  <w:marRight w:val="0"/>
                  <w:marTop w:val="0"/>
                  <w:marBottom w:val="0"/>
                  <w:divBdr>
                    <w:top w:val="none" w:sz="0" w:space="0" w:color="auto"/>
                    <w:left w:val="none" w:sz="0" w:space="0" w:color="auto"/>
                    <w:bottom w:val="none" w:sz="0" w:space="0" w:color="auto"/>
                    <w:right w:val="none" w:sz="0" w:space="0" w:color="auto"/>
                  </w:divBdr>
                </w:div>
                <w:div w:id="594560010">
                  <w:marLeft w:val="0"/>
                  <w:marRight w:val="0"/>
                  <w:marTop w:val="0"/>
                  <w:marBottom w:val="0"/>
                  <w:divBdr>
                    <w:top w:val="none" w:sz="0" w:space="0" w:color="auto"/>
                    <w:left w:val="none" w:sz="0" w:space="0" w:color="auto"/>
                    <w:bottom w:val="none" w:sz="0" w:space="0" w:color="auto"/>
                    <w:right w:val="none" w:sz="0" w:space="0" w:color="auto"/>
                  </w:divBdr>
                </w:div>
                <w:div w:id="595210064">
                  <w:marLeft w:val="0"/>
                  <w:marRight w:val="0"/>
                  <w:marTop w:val="0"/>
                  <w:marBottom w:val="0"/>
                  <w:divBdr>
                    <w:top w:val="none" w:sz="0" w:space="0" w:color="auto"/>
                    <w:left w:val="none" w:sz="0" w:space="0" w:color="auto"/>
                    <w:bottom w:val="none" w:sz="0" w:space="0" w:color="auto"/>
                    <w:right w:val="none" w:sz="0" w:space="0" w:color="auto"/>
                  </w:divBdr>
                </w:div>
                <w:div w:id="596643954">
                  <w:marLeft w:val="0"/>
                  <w:marRight w:val="0"/>
                  <w:marTop w:val="0"/>
                  <w:marBottom w:val="0"/>
                  <w:divBdr>
                    <w:top w:val="none" w:sz="0" w:space="0" w:color="auto"/>
                    <w:left w:val="none" w:sz="0" w:space="0" w:color="auto"/>
                    <w:bottom w:val="none" w:sz="0" w:space="0" w:color="auto"/>
                    <w:right w:val="none" w:sz="0" w:space="0" w:color="auto"/>
                  </w:divBdr>
                </w:div>
                <w:div w:id="596720128">
                  <w:marLeft w:val="0"/>
                  <w:marRight w:val="0"/>
                  <w:marTop w:val="0"/>
                  <w:marBottom w:val="0"/>
                  <w:divBdr>
                    <w:top w:val="none" w:sz="0" w:space="0" w:color="auto"/>
                    <w:left w:val="none" w:sz="0" w:space="0" w:color="auto"/>
                    <w:bottom w:val="none" w:sz="0" w:space="0" w:color="auto"/>
                    <w:right w:val="none" w:sz="0" w:space="0" w:color="auto"/>
                  </w:divBdr>
                </w:div>
                <w:div w:id="597912464">
                  <w:marLeft w:val="0"/>
                  <w:marRight w:val="0"/>
                  <w:marTop w:val="0"/>
                  <w:marBottom w:val="0"/>
                  <w:divBdr>
                    <w:top w:val="none" w:sz="0" w:space="0" w:color="auto"/>
                    <w:left w:val="none" w:sz="0" w:space="0" w:color="auto"/>
                    <w:bottom w:val="none" w:sz="0" w:space="0" w:color="auto"/>
                    <w:right w:val="none" w:sz="0" w:space="0" w:color="auto"/>
                  </w:divBdr>
                </w:div>
                <w:div w:id="605037876">
                  <w:marLeft w:val="0"/>
                  <w:marRight w:val="0"/>
                  <w:marTop w:val="0"/>
                  <w:marBottom w:val="0"/>
                  <w:divBdr>
                    <w:top w:val="none" w:sz="0" w:space="0" w:color="auto"/>
                    <w:left w:val="none" w:sz="0" w:space="0" w:color="auto"/>
                    <w:bottom w:val="none" w:sz="0" w:space="0" w:color="auto"/>
                    <w:right w:val="none" w:sz="0" w:space="0" w:color="auto"/>
                  </w:divBdr>
                </w:div>
                <w:div w:id="612857357">
                  <w:marLeft w:val="0"/>
                  <w:marRight w:val="0"/>
                  <w:marTop w:val="0"/>
                  <w:marBottom w:val="0"/>
                  <w:divBdr>
                    <w:top w:val="none" w:sz="0" w:space="0" w:color="auto"/>
                    <w:left w:val="none" w:sz="0" w:space="0" w:color="auto"/>
                    <w:bottom w:val="none" w:sz="0" w:space="0" w:color="auto"/>
                    <w:right w:val="none" w:sz="0" w:space="0" w:color="auto"/>
                  </w:divBdr>
                </w:div>
                <w:div w:id="614362157">
                  <w:marLeft w:val="0"/>
                  <w:marRight w:val="0"/>
                  <w:marTop w:val="0"/>
                  <w:marBottom w:val="0"/>
                  <w:divBdr>
                    <w:top w:val="none" w:sz="0" w:space="0" w:color="auto"/>
                    <w:left w:val="none" w:sz="0" w:space="0" w:color="auto"/>
                    <w:bottom w:val="none" w:sz="0" w:space="0" w:color="auto"/>
                    <w:right w:val="none" w:sz="0" w:space="0" w:color="auto"/>
                  </w:divBdr>
                </w:div>
                <w:div w:id="620037798">
                  <w:marLeft w:val="0"/>
                  <w:marRight w:val="0"/>
                  <w:marTop w:val="0"/>
                  <w:marBottom w:val="0"/>
                  <w:divBdr>
                    <w:top w:val="none" w:sz="0" w:space="0" w:color="auto"/>
                    <w:left w:val="none" w:sz="0" w:space="0" w:color="auto"/>
                    <w:bottom w:val="none" w:sz="0" w:space="0" w:color="auto"/>
                    <w:right w:val="none" w:sz="0" w:space="0" w:color="auto"/>
                  </w:divBdr>
                </w:div>
                <w:div w:id="622882023">
                  <w:marLeft w:val="0"/>
                  <w:marRight w:val="0"/>
                  <w:marTop w:val="0"/>
                  <w:marBottom w:val="0"/>
                  <w:divBdr>
                    <w:top w:val="none" w:sz="0" w:space="0" w:color="auto"/>
                    <w:left w:val="none" w:sz="0" w:space="0" w:color="auto"/>
                    <w:bottom w:val="none" w:sz="0" w:space="0" w:color="auto"/>
                    <w:right w:val="none" w:sz="0" w:space="0" w:color="auto"/>
                  </w:divBdr>
                </w:div>
                <w:div w:id="622931096">
                  <w:marLeft w:val="0"/>
                  <w:marRight w:val="0"/>
                  <w:marTop w:val="0"/>
                  <w:marBottom w:val="0"/>
                  <w:divBdr>
                    <w:top w:val="none" w:sz="0" w:space="0" w:color="auto"/>
                    <w:left w:val="none" w:sz="0" w:space="0" w:color="auto"/>
                    <w:bottom w:val="none" w:sz="0" w:space="0" w:color="auto"/>
                    <w:right w:val="none" w:sz="0" w:space="0" w:color="auto"/>
                  </w:divBdr>
                </w:div>
                <w:div w:id="624193285">
                  <w:marLeft w:val="0"/>
                  <w:marRight w:val="0"/>
                  <w:marTop w:val="0"/>
                  <w:marBottom w:val="0"/>
                  <w:divBdr>
                    <w:top w:val="none" w:sz="0" w:space="0" w:color="auto"/>
                    <w:left w:val="none" w:sz="0" w:space="0" w:color="auto"/>
                    <w:bottom w:val="none" w:sz="0" w:space="0" w:color="auto"/>
                    <w:right w:val="none" w:sz="0" w:space="0" w:color="auto"/>
                  </w:divBdr>
                </w:div>
                <w:div w:id="624316962">
                  <w:marLeft w:val="0"/>
                  <w:marRight w:val="0"/>
                  <w:marTop w:val="0"/>
                  <w:marBottom w:val="0"/>
                  <w:divBdr>
                    <w:top w:val="none" w:sz="0" w:space="0" w:color="auto"/>
                    <w:left w:val="none" w:sz="0" w:space="0" w:color="auto"/>
                    <w:bottom w:val="none" w:sz="0" w:space="0" w:color="auto"/>
                    <w:right w:val="none" w:sz="0" w:space="0" w:color="auto"/>
                  </w:divBdr>
                </w:div>
                <w:div w:id="624584627">
                  <w:marLeft w:val="0"/>
                  <w:marRight w:val="0"/>
                  <w:marTop w:val="0"/>
                  <w:marBottom w:val="0"/>
                  <w:divBdr>
                    <w:top w:val="none" w:sz="0" w:space="0" w:color="auto"/>
                    <w:left w:val="none" w:sz="0" w:space="0" w:color="auto"/>
                    <w:bottom w:val="none" w:sz="0" w:space="0" w:color="auto"/>
                    <w:right w:val="none" w:sz="0" w:space="0" w:color="auto"/>
                  </w:divBdr>
                </w:div>
                <w:div w:id="630092685">
                  <w:marLeft w:val="0"/>
                  <w:marRight w:val="0"/>
                  <w:marTop w:val="0"/>
                  <w:marBottom w:val="0"/>
                  <w:divBdr>
                    <w:top w:val="none" w:sz="0" w:space="0" w:color="auto"/>
                    <w:left w:val="none" w:sz="0" w:space="0" w:color="auto"/>
                    <w:bottom w:val="none" w:sz="0" w:space="0" w:color="auto"/>
                    <w:right w:val="none" w:sz="0" w:space="0" w:color="auto"/>
                  </w:divBdr>
                </w:div>
                <w:div w:id="631986718">
                  <w:marLeft w:val="0"/>
                  <w:marRight w:val="0"/>
                  <w:marTop w:val="0"/>
                  <w:marBottom w:val="0"/>
                  <w:divBdr>
                    <w:top w:val="none" w:sz="0" w:space="0" w:color="auto"/>
                    <w:left w:val="none" w:sz="0" w:space="0" w:color="auto"/>
                    <w:bottom w:val="none" w:sz="0" w:space="0" w:color="auto"/>
                    <w:right w:val="none" w:sz="0" w:space="0" w:color="auto"/>
                  </w:divBdr>
                </w:div>
                <w:div w:id="634335782">
                  <w:marLeft w:val="0"/>
                  <w:marRight w:val="0"/>
                  <w:marTop w:val="0"/>
                  <w:marBottom w:val="0"/>
                  <w:divBdr>
                    <w:top w:val="none" w:sz="0" w:space="0" w:color="auto"/>
                    <w:left w:val="none" w:sz="0" w:space="0" w:color="auto"/>
                    <w:bottom w:val="none" w:sz="0" w:space="0" w:color="auto"/>
                    <w:right w:val="none" w:sz="0" w:space="0" w:color="auto"/>
                  </w:divBdr>
                </w:div>
                <w:div w:id="635065840">
                  <w:marLeft w:val="0"/>
                  <w:marRight w:val="0"/>
                  <w:marTop w:val="0"/>
                  <w:marBottom w:val="0"/>
                  <w:divBdr>
                    <w:top w:val="none" w:sz="0" w:space="0" w:color="auto"/>
                    <w:left w:val="none" w:sz="0" w:space="0" w:color="auto"/>
                    <w:bottom w:val="none" w:sz="0" w:space="0" w:color="auto"/>
                    <w:right w:val="none" w:sz="0" w:space="0" w:color="auto"/>
                  </w:divBdr>
                </w:div>
                <w:div w:id="636106999">
                  <w:marLeft w:val="0"/>
                  <w:marRight w:val="0"/>
                  <w:marTop w:val="0"/>
                  <w:marBottom w:val="0"/>
                  <w:divBdr>
                    <w:top w:val="none" w:sz="0" w:space="0" w:color="auto"/>
                    <w:left w:val="none" w:sz="0" w:space="0" w:color="auto"/>
                    <w:bottom w:val="none" w:sz="0" w:space="0" w:color="auto"/>
                    <w:right w:val="none" w:sz="0" w:space="0" w:color="auto"/>
                  </w:divBdr>
                </w:div>
                <w:div w:id="637345286">
                  <w:marLeft w:val="0"/>
                  <w:marRight w:val="0"/>
                  <w:marTop w:val="0"/>
                  <w:marBottom w:val="0"/>
                  <w:divBdr>
                    <w:top w:val="none" w:sz="0" w:space="0" w:color="auto"/>
                    <w:left w:val="none" w:sz="0" w:space="0" w:color="auto"/>
                    <w:bottom w:val="none" w:sz="0" w:space="0" w:color="auto"/>
                    <w:right w:val="none" w:sz="0" w:space="0" w:color="auto"/>
                  </w:divBdr>
                </w:div>
                <w:div w:id="637612404">
                  <w:marLeft w:val="0"/>
                  <w:marRight w:val="0"/>
                  <w:marTop w:val="0"/>
                  <w:marBottom w:val="0"/>
                  <w:divBdr>
                    <w:top w:val="none" w:sz="0" w:space="0" w:color="auto"/>
                    <w:left w:val="none" w:sz="0" w:space="0" w:color="auto"/>
                    <w:bottom w:val="none" w:sz="0" w:space="0" w:color="auto"/>
                    <w:right w:val="none" w:sz="0" w:space="0" w:color="auto"/>
                  </w:divBdr>
                </w:div>
                <w:div w:id="638270370">
                  <w:marLeft w:val="0"/>
                  <w:marRight w:val="0"/>
                  <w:marTop w:val="0"/>
                  <w:marBottom w:val="0"/>
                  <w:divBdr>
                    <w:top w:val="none" w:sz="0" w:space="0" w:color="auto"/>
                    <w:left w:val="none" w:sz="0" w:space="0" w:color="auto"/>
                    <w:bottom w:val="none" w:sz="0" w:space="0" w:color="auto"/>
                    <w:right w:val="none" w:sz="0" w:space="0" w:color="auto"/>
                  </w:divBdr>
                </w:div>
                <w:div w:id="639070384">
                  <w:marLeft w:val="0"/>
                  <w:marRight w:val="0"/>
                  <w:marTop w:val="0"/>
                  <w:marBottom w:val="0"/>
                  <w:divBdr>
                    <w:top w:val="none" w:sz="0" w:space="0" w:color="auto"/>
                    <w:left w:val="none" w:sz="0" w:space="0" w:color="auto"/>
                    <w:bottom w:val="none" w:sz="0" w:space="0" w:color="auto"/>
                    <w:right w:val="none" w:sz="0" w:space="0" w:color="auto"/>
                  </w:divBdr>
                </w:div>
                <w:div w:id="640422274">
                  <w:marLeft w:val="0"/>
                  <w:marRight w:val="0"/>
                  <w:marTop w:val="0"/>
                  <w:marBottom w:val="0"/>
                  <w:divBdr>
                    <w:top w:val="none" w:sz="0" w:space="0" w:color="auto"/>
                    <w:left w:val="none" w:sz="0" w:space="0" w:color="auto"/>
                    <w:bottom w:val="none" w:sz="0" w:space="0" w:color="auto"/>
                    <w:right w:val="none" w:sz="0" w:space="0" w:color="auto"/>
                  </w:divBdr>
                </w:div>
                <w:div w:id="649406634">
                  <w:marLeft w:val="0"/>
                  <w:marRight w:val="0"/>
                  <w:marTop w:val="0"/>
                  <w:marBottom w:val="0"/>
                  <w:divBdr>
                    <w:top w:val="none" w:sz="0" w:space="0" w:color="auto"/>
                    <w:left w:val="none" w:sz="0" w:space="0" w:color="auto"/>
                    <w:bottom w:val="none" w:sz="0" w:space="0" w:color="auto"/>
                    <w:right w:val="none" w:sz="0" w:space="0" w:color="auto"/>
                  </w:divBdr>
                </w:div>
                <w:div w:id="653921481">
                  <w:marLeft w:val="0"/>
                  <w:marRight w:val="0"/>
                  <w:marTop w:val="0"/>
                  <w:marBottom w:val="0"/>
                  <w:divBdr>
                    <w:top w:val="none" w:sz="0" w:space="0" w:color="auto"/>
                    <w:left w:val="none" w:sz="0" w:space="0" w:color="auto"/>
                    <w:bottom w:val="none" w:sz="0" w:space="0" w:color="auto"/>
                    <w:right w:val="none" w:sz="0" w:space="0" w:color="auto"/>
                  </w:divBdr>
                </w:div>
                <w:div w:id="661086065">
                  <w:marLeft w:val="0"/>
                  <w:marRight w:val="0"/>
                  <w:marTop w:val="0"/>
                  <w:marBottom w:val="0"/>
                  <w:divBdr>
                    <w:top w:val="none" w:sz="0" w:space="0" w:color="auto"/>
                    <w:left w:val="none" w:sz="0" w:space="0" w:color="auto"/>
                    <w:bottom w:val="none" w:sz="0" w:space="0" w:color="auto"/>
                    <w:right w:val="none" w:sz="0" w:space="0" w:color="auto"/>
                  </w:divBdr>
                </w:div>
                <w:div w:id="666398771">
                  <w:marLeft w:val="0"/>
                  <w:marRight w:val="0"/>
                  <w:marTop w:val="0"/>
                  <w:marBottom w:val="0"/>
                  <w:divBdr>
                    <w:top w:val="none" w:sz="0" w:space="0" w:color="auto"/>
                    <w:left w:val="none" w:sz="0" w:space="0" w:color="auto"/>
                    <w:bottom w:val="none" w:sz="0" w:space="0" w:color="auto"/>
                    <w:right w:val="none" w:sz="0" w:space="0" w:color="auto"/>
                  </w:divBdr>
                </w:div>
                <w:div w:id="675183995">
                  <w:marLeft w:val="0"/>
                  <w:marRight w:val="0"/>
                  <w:marTop w:val="0"/>
                  <w:marBottom w:val="0"/>
                  <w:divBdr>
                    <w:top w:val="none" w:sz="0" w:space="0" w:color="auto"/>
                    <w:left w:val="none" w:sz="0" w:space="0" w:color="auto"/>
                    <w:bottom w:val="none" w:sz="0" w:space="0" w:color="auto"/>
                    <w:right w:val="none" w:sz="0" w:space="0" w:color="auto"/>
                  </w:divBdr>
                </w:div>
                <w:div w:id="676805848">
                  <w:marLeft w:val="0"/>
                  <w:marRight w:val="0"/>
                  <w:marTop w:val="0"/>
                  <w:marBottom w:val="0"/>
                  <w:divBdr>
                    <w:top w:val="none" w:sz="0" w:space="0" w:color="auto"/>
                    <w:left w:val="none" w:sz="0" w:space="0" w:color="auto"/>
                    <w:bottom w:val="none" w:sz="0" w:space="0" w:color="auto"/>
                    <w:right w:val="none" w:sz="0" w:space="0" w:color="auto"/>
                  </w:divBdr>
                </w:div>
                <w:div w:id="676881567">
                  <w:marLeft w:val="0"/>
                  <w:marRight w:val="0"/>
                  <w:marTop w:val="0"/>
                  <w:marBottom w:val="0"/>
                  <w:divBdr>
                    <w:top w:val="none" w:sz="0" w:space="0" w:color="auto"/>
                    <w:left w:val="none" w:sz="0" w:space="0" w:color="auto"/>
                    <w:bottom w:val="none" w:sz="0" w:space="0" w:color="auto"/>
                    <w:right w:val="none" w:sz="0" w:space="0" w:color="auto"/>
                  </w:divBdr>
                </w:div>
                <w:div w:id="681400899">
                  <w:marLeft w:val="0"/>
                  <w:marRight w:val="0"/>
                  <w:marTop w:val="0"/>
                  <w:marBottom w:val="0"/>
                  <w:divBdr>
                    <w:top w:val="none" w:sz="0" w:space="0" w:color="auto"/>
                    <w:left w:val="none" w:sz="0" w:space="0" w:color="auto"/>
                    <w:bottom w:val="none" w:sz="0" w:space="0" w:color="auto"/>
                    <w:right w:val="none" w:sz="0" w:space="0" w:color="auto"/>
                  </w:divBdr>
                </w:div>
                <w:div w:id="684987353">
                  <w:marLeft w:val="0"/>
                  <w:marRight w:val="0"/>
                  <w:marTop w:val="0"/>
                  <w:marBottom w:val="0"/>
                  <w:divBdr>
                    <w:top w:val="none" w:sz="0" w:space="0" w:color="auto"/>
                    <w:left w:val="none" w:sz="0" w:space="0" w:color="auto"/>
                    <w:bottom w:val="none" w:sz="0" w:space="0" w:color="auto"/>
                    <w:right w:val="none" w:sz="0" w:space="0" w:color="auto"/>
                  </w:divBdr>
                </w:div>
                <w:div w:id="686174594">
                  <w:marLeft w:val="0"/>
                  <w:marRight w:val="0"/>
                  <w:marTop w:val="0"/>
                  <w:marBottom w:val="0"/>
                  <w:divBdr>
                    <w:top w:val="none" w:sz="0" w:space="0" w:color="auto"/>
                    <w:left w:val="none" w:sz="0" w:space="0" w:color="auto"/>
                    <w:bottom w:val="none" w:sz="0" w:space="0" w:color="auto"/>
                    <w:right w:val="none" w:sz="0" w:space="0" w:color="auto"/>
                  </w:divBdr>
                </w:div>
                <w:div w:id="694581199">
                  <w:marLeft w:val="0"/>
                  <w:marRight w:val="0"/>
                  <w:marTop w:val="0"/>
                  <w:marBottom w:val="0"/>
                  <w:divBdr>
                    <w:top w:val="none" w:sz="0" w:space="0" w:color="auto"/>
                    <w:left w:val="none" w:sz="0" w:space="0" w:color="auto"/>
                    <w:bottom w:val="none" w:sz="0" w:space="0" w:color="auto"/>
                    <w:right w:val="none" w:sz="0" w:space="0" w:color="auto"/>
                  </w:divBdr>
                </w:div>
                <w:div w:id="698815525">
                  <w:marLeft w:val="0"/>
                  <w:marRight w:val="0"/>
                  <w:marTop w:val="0"/>
                  <w:marBottom w:val="0"/>
                  <w:divBdr>
                    <w:top w:val="none" w:sz="0" w:space="0" w:color="auto"/>
                    <w:left w:val="none" w:sz="0" w:space="0" w:color="auto"/>
                    <w:bottom w:val="none" w:sz="0" w:space="0" w:color="auto"/>
                    <w:right w:val="none" w:sz="0" w:space="0" w:color="auto"/>
                  </w:divBdr>
                </w:div>
                <w:div w:id="704868695">
                  <w:marLeft w:val="0"/>
                  <w:marRight w:val="0"/>
                  <w:marTop w:val="0"/>
                  <w:marBottom w:val="0"/>
                  <w:divBdr>
                    <w:top w:val="none" w:sz="0" w:space="0" w:color="auto"/>
                    <w:left w:val="none" w:sz="0" w:space="0" w:color="auto"/>
                    <w:bottom w:val="none" w:sz="0" w:space="0" w:color="auto"/>
                    <w:right w:val="none" w:sz="0" w:space="0" w:color="auto"/>
                  </w:divBdr>
                </w:div>
                <w:div w:id="706491294">
                  <w:marLeft w:val="0"/>
                  <w:marRight w:val="0"/>
                  <w:marTop w:val="0"/>
                  <w:marBottom w:val="0"/>
                  <w:divBdr>
                    <w:top w:val="none" w:sz="0" w:space="0" w:color="auto"/>
                    <w:left w:val="none" w:sz="0" w:space="0" w:color="auto"/>
                    <w:bottom w:val="none" w:sz="0" w:space="0" w:color="auto"/>
                    <w:right w:val="none" w:sz="0" w:space="0" w:color="auto"/>
                  </w:divBdr>
                </w:div>
                <w:div w:id="707488063">
                  <w:marLeft w:val="0"/>
                  <w:marRight w:val="0"/>
                  <w:marTop w:val="0"/>
                  <w:marBottom w:val="0"/>
                  <w:divBdr>
                    <w:top w:val="none" w:sz="0" w:space="0" w:color="auto"/>
                    <w:left w:val="none" w:sz="0" w:space="0" w:color="auto"/>
                    <w:bottom w:val="none" w:sz="0" w:space="0" w:color="auto"/>
                    <w:right w:val="none" w:sz="0" w:space="0" w:color="auto"/>
                  </w:divBdr>
                </w:div>
                <w:div w:id="707535663">
                  <w:marLeft w:val="0"/>
                  <w:marRight w:val="0"/>
                  <w:marTop w:val="0"/>
                  <w:marBottom w:val="0"/>
                  <w:divBdr>
                    <w:top w:val="none" w:sz="0" w:space="0" w:color="auto"/>
                    <w:left w:val="none" w:sz="0" w:space="0" w:color="auto"/>
                    <w:bottom w:val="none" w:sz="0" w:space="0" w:color="auto"/>
                    <w:right w:val="none" w:sz="0" w:space="0" w:color="auto"/>
                  </w:divBdr>
                </w:div>
                <w:div w:id="722100448">
                  <w:marLeft w:val="0"/>
                  <w:marRight w:val="0"/>
                  <w:marTop w:val="0"/>
                  <w:marBottom w:val="0"/>
                  <w:divBdr>
                    <w:top w:val="none" w:sz="0" w:space="0" w:color="auto"/>
                    <w:left w:val="none" w:sz="0" w:space="0" w:color="auto"/>
                    <w:bottom w:val="none" w:sz="0" w:space="0" w:color="auto"/>
                    <w:right w:val="none" w:sz="0" w:space="0" w:color="auto"/>
                  </w:divBdr>
                </w:div>
                <w:div w:id="725110754">
                  <w:marLeft w:val="0"/>
                  <w:marRight w:val="0"/>
                  <w:marTop w:val="0"/>
                  <w:marBottom w:val="0"/>
                  <w:divBdr>
                    <w:top w:val="none" w:sz="0" w:space="0" w:color="auto"/>
                    <w:left w:val="none" w:sz="0" w:space="0" w:color="auto"/>
                    <w:bottom w:val="none" w:sz="0" w:space="0" w:color="auto"/>
                    <w:right w:val="none" w:sz="0" w:space="0" w:color="auto"/>
                  </w:divBdr>
                </w:div>
                <w:div w:id="733159796">
                  <w:marLeft w:val="0"/>
                  <w:marRight w:val="0"/>
                  <w:marTop w:val="0"/>
                  <w:marBottom w:val="0"/>
                  <w:divBdr>
                    <w:top w:val="none" w:sz="0" w:space="0" w:color="auto"/>
                    <w:left w:val="none" w:sz="0" w:space="0" w:color="auto"/>
                    <w:bottom w:val="none" w:sz="0" w:space="0" w:color="auto"/>
                    <w:right w:val="none" w:sz="0" w:space="0" w:color="auto"/>
                  </w:divBdr>
                </w:div>
                <w:div w:id="736317455">
                  <w:marLeft w:val="0"/>
                  <w:marRight w:val="0"/>
                  <w:marTop w:val="0"/>
                  <w:marBottom w:val="0"/>
                  <w:divBdr>
                    <w:top w:val="none" w:sz="0" w:space="0" w:color="auto"/>
                    <w:left w:val="none" w:sz="0" w:space="0" w:color="auto"/>
                    <w:bottom w:val="none" w:sz="0" w:space="0" w:color="auto"/>
                    <w:right w:val="none" w:sz="0" w:space="0" w:color="auto"/>
                  </w:divBdr>
                </w:div>
                <w:div w:id="736784766">
                  <w:marLeft w:val="0"/>
                  <w:marRight w:val="0"/>
                  <w:marTop w:val="0"/>
                  <w:marBottom w:val="0"/>
                  <w:divBdr>
                    <w:top w:val="none" w:sz="0" w:space="0" w:color="auto"/>
                    <w:left w:val="none" w:sz="0" w:space="0" w:color="auto"/>
                    <w:bottom w:val="none" w:sz="0" w:space="0" w:color="auto"/>
                    <w:right w:val="none" w:sz="0" w:space="0" w:color="auto"/>
                  </w:divBdr>
                </w:div>
                <w:div w:id="738480116">
                  <w:marLeft w:val="0"/>
                  <w:marRight w:val="0"/>
                  <w:marTop w:val="0"/>
                  <w:marBottom w:val="0"/>
                  <w:divBdr>
                    <w:top w:val="none" w:sz="0" w:space="0" w:color="auto"/>
                    <w:left w:val="none" w:sz="0" w:space="0" w:color="auto"/>
                    <w:bottom w:val="none" w:sz="0" w:space="0" w:color="auto"/>
                    <w:right w:val="none" w:sz="0" w:space="0" w:color="auto"/>
                  </w:divBdr>
                </w:div>
                <w:div w:id="738596777">
                  <w:marLeft w:val="0"/>
                  <w:marRight w:val="0"/>
                  <w:marTop w:val="0"/>
                  <w:marBottom w:val="0"/>
                  <w:divBdr>
                    <w:top w:val="none" w:sz="0" w:space="0" w:color="auto"/>
                    <w:left w:val="none" w:sz="0" w:space="0" w:color="auto"/>
                    <w:bottom w:val="none" w:sz="0" w:space="0" w:color="auto"/>
                    <w:right w:val="none" w:sz="0" w:space="0" w:color="auto"/>
                  </w:divBdr>
                </w:div>
                <w:div w:id="738988567">
                  <w:marLeft w:val="0"/>
                  <w:marRight w:val="0"/>
                  <w:marTop w:val="0"/>
                  <w:marBottom w:val="0"/>
                  <w:divBdr>
                    <w:top w:val="none" w:sz="0" w:space="0" w:color="auto"/>
                    <w:left w:val="none" w:sz="0" w:space="0" w:color="auto"/>
                    <w:bottom w:val="none" w:sz="0" w:space="0" w:color="auto"/>
                    <w:right w:val="none" w:sz="0" w:space="0" w:color="auto"/>
                  </w:divBdr>
                </w:div>
                <w:div w:id="740446673">
                  <w:marLeft w:val="0"/>
                  <w:marRight w:val="0"/>
                  <w:marTop w:val="0"/>
                  <w:marBottom w:val="0"/>
                  <w:divBdr>
                    <w:top w:val="none" w:sz="0" w:space="0" w:color="auto"/>
                    <w:left w:val="none" w:sz="0" w:space="0" w:color="auto"/>
                    <w:bottom w:val="none" w:sz="0" w:space="0" w:color="auto"/>
                    <w:right w:val="none" w:sz="0" w:space="0" w:color="auto"/>
                  </w:divBdr>
                </w:div>
                <w:div w:id="741367871">
                  <w:marLeft w:val="0"/>
                  <w:marRight w:val="0"/>
                  <w:marTop w:val="0"/>
                  <w:marBottom w:val="0"/>
                  <w:divBdr>
                    <w:top w:val="none" w:sz="0" w:space="0" w:color="auto"/>
                    <w:left w:val="none" w:sz="0" w:space="0" w:color="auto"/>
                    <w:bottom w:val="none" w:sz="0" w:space="0" w:color="auto"/>
                    <w:right w:val="none" w:sz="0" w:space="0" w:color="auto"/>
                  </w:divBdr>
                </w:div>
                <w:div w:id="746540833">
                  <w:marLeft w:val="0"/>
                  <w:marRight w:val="0"/>
                  <w:marTop w:val="0"/>
                  <w:marBottom w:val="0"/>
                  <w:divBdr>
                    <w:top w:val="none" w:sz="0" w:space="0" w:color="auto"/>
                    <w:left w:val="none" w:sz="0" w:space="0" w:color="auto"/>
                    <w:bottom w:val="none" w:sz="0" w:space="0" w:color="auto"/>
                    <w:right w:val="none" w:sz="0" w:space="0" w:color="auto"/>
                  </w:divBdr>
                </w:div>
                <w:div w:id="747843710">
                  <w:marLeft w:val="0"/>
                  <w:marRight w:val="0"/>
                  <w:marTop w:val="0"/>
                  <w:marBottom w:val="0"/>
                  <w:divBdr>
                    <w:top w:val="none" w:sz="0" w:space="0" w:color="auto"/>
                    <w:left w:val="none" w:sz="0" w:space="0" w:color="auto"/>
                    <w:bottom w:val="none" w:sz="0" w:space="0" w:color="auto"/>
                    <w:right w:val="none" w:sz="0" w:space="0" w:color="auto"/>
                  </w:divBdr>
                </w:div>
                <w:div w:id="751968291">
                  <w:marLeft w:val="0"/>
                  <w:marRight w:val="0"/>
                  <w:marTop w:val="0"/>
                  <w:marBottom w:val="0"/>
                  <w:divBdr>
                    <w:top w:val="none" w:sz="0" w:space="0" w:color="auto"/>
                    <w:left w:val="none" w:sz="0" w:space="0" w:color="auto"/>
                    <w:bottom w:val="none" w:sz="0" w:space="0" w:color="auto"/>
                    <w:right w:val="none" w:sz="0" w:space="0" w:color="auto"/>
                  </w:divBdr>
                </w:div>
                <w:div w:id="752358689">
                  <w:marLeft w:val="0"/>
                  <w:marRight w:val="0"/>
                  <w:marTop w:val="0"/>
                  <w:marBottom w:val="0"/>
                  <w:divBdr>
                    <w:top w:val="none" w:sz="0" w:space="0" w:color="auto"/>
                    <w:left w:val="none" w:sz="0" w:space="0" w:color="auto"/>
                    <w:bottom w:val="none" w:sz="0" w:space="0" w:color="auto"/>
                    <w:right w:val="none" w:sz="0" w:space="0" w:color="auto"/>
                  </w:divBdr>
                </w:div>
                <w:div w:id="752556366">
                  <w:marLeft w:val="0"/>
                  <w:marRight w:val="0"/>
                  <w:marTop w:val="0"/>
                  <w:marBottom w:val="0"/>
                  <w:divBdr>
                    <w:top w:val="none" w:sz="0" w:space="0" w:color="auto"/>
                    <w:left w:val="none" w:sz="0" w:space="0" w:color="auto"/>
                    <w:bottom w:val="none" w:sz="0" w:space="0" w:color="auto"/>
                    <w:right w:val="none" w:sz="0" w:space="0" w:color="auto"/>
                  </w:divBdr>
                </w:div>
                <w:div w:id="759957775">
                  <w:marLeft w:val="0"/>
                  <w:marRight w:val="0"/>
                  <w:marTop w:val="0"/>
                  <w:marBottom w:val="0"/>
                  <w:divBdr>
                    <w:top w:val="none" w:sz="0" w:space="0" w:color="auto"/>
                    <w:left w:val="none" w:sz="0" w:space="0" w:color="auto"/>
                    <w:bottom w:val="none" w:sz="0" w:space="0" w:color="auto"/>
                    <w:right w:val="none" w:sz="0" w:space="0" w:color="auto"/>
                  </w:divBdr>
                </w:div>
                <w:div w:id="761221419">
                  <w:marLeft w:val="0"/>
                  <w:marRight w:val="0"/>
                  <w:marTop w:val="0"/>
                  <w:marBottom w:val="0"/>
                  <w:divBdr>
                    <w:top w:val="none" w:sz="0" w:space="0" w:color="auto"/>
                    <w:left w:val="none" w:sz="0" w:space="0" w:color="auto"/>
                    <w:bottom w:val="none" w:sz="0" w:space="0" w:color="auto"/>
                    <w:right w:val="none" w:sz="0" w:space="0" w:color="auto"/>
                  </w:divBdr>
                </w:div>
                <w:div w:id="763498526">
                  <w:marLeft w:val="0"/>
                  <w:marRight w:val="0"/>
                  <w:marTop w:val="0"/>
                  <w:marBottom w:val="0"/>
                  <w:divBdr>
                    <w:top w:val="none" w:sz="0" w:space="0" w:color="auto"/>
                    <w:left w:val="none" w:sz="0" w:space="0" w:color="auto"/>
                    <w:bottom w:val="none" w:sz="0" w:space="0" w:color="auto"/>
                    <w:right w:val="none" w:sz="0" w:space="0" w:color="auto"/>
                  </w:divBdr>
                </w:div>
                <w:div w:id="767308649">
                  <w:marLeft w:val="0"/>
                  <w:marRight w:val="0"/>
                  <w:marTop w:val="0"/>
                  <w:marBottom w:val="0"/>
                  <w:divBdr>
                    <w:top w:val="none" w:sz="0" w:space="0" w:color="auto"/>
                    <w:left w:val="none" w:sz="0" w:space="0" w:color="auto"/>
                    <w:bottom w:val="none" w:sz="0" w:space="0" w:color="auto"/>
                    <w:right w:val="none" w:sz="0" w:space="0" w:color="auto"/>
                  </w:divBdr>
                </w:div>
                <w:div w:id="768350394">
                  <w:marLeft w:val="0"/>
                  <w:marRight w:val="0"/>
                  <w:marTop w:val="0"/>
                  <w:marBottom w:val="0"/>
                  <w:divBdr>
                    <w:top w:val="none" w:sz="0" w:space="0" w:color="auto"/>
                    <w:left w:val="none" w:sz="0" w:space="0" w:color="auto"/>
                    <w:bottom w:val="none" w:sz="0" w:space="0" w:color="auto"/>
                    <w:right w:val="none" w:sz="0" w:space="0" w:color="auto"/>
                  </w:divBdr>
                </w:div>
                <w:div w:id="768430079">
                  <w:marLeft w:val="0"/>
                  <w:marRight w:val="0"/>
                  <w:marTop w:val="0"/>
                  <w:marBottom w:val="0"/>
                  <w:divBdr>
                    <w:top w:val="none" w:sz="0" w:space="0" w:color="auto"/>
                    <w:left w:val="none" w:sz="0" w:space="0" w:color="auto"/>
                    <w:bottom w:val="none" w:sz="0" w:space="0" w:color="auto"/>
                    <w:right w:val="none" w:sz="0" w:space="0" w:color="auto"/>
                  </w:divBdr>
                </w:div>
                <w:div w:id="773356953">
                  <w:marLeft w:val="0"/>
                  <w:marRight w:val="0"/>
                  <w:marTop w:val="0"/>
                  <w:marBottom w:val="0"/>
                  <w:divBdr>
                    <w:top w:val="none" w:sz="0" w:space="0" w:color="auto"/>
                    <w:left w:val="none" w:sz="0" w:space="0" w:color="auto"/>
                    <w:bottom w:val="none" w:sz="0" w:space="0" w:color="auto"/>
                    <w:right w:val="none" w:sz="0" w:space="0" w:color="auto"/>
                  </w:divBdr>
                </w:div>
                <w:div w:id="779644528">
                  <w:marLeft w:val="0"/>
                  <w:marRight w:val="0"/>
                  <w:marTop w:val="0"/>
                  <w:marBottom w:val="0"/>
                  <w:divBdr>
                    <w:top w:val="none" w:sz="0" w:space="0" w:color="auto"/>
                    <w:left w:val="none" w:sz="0" w:space="0" w:color="auto"/>
                    <w:bottom w:val="none" w:sz="0" w:space="0" w:color="auto"/>
                    <w:right w:val="none" w:sz="0" w:space="0" w:color="auto"/>
                  </w:divBdr>
                </w:div>
                <w:div w:id="786386087">
                  <w:marLeft w:val="0"/>
                  <w:marRight w:val="0"/>
                  <w:marTop w:val="0"/>
                  <w:marBottom w:val="0"/>
                  <w:divBdr>
                    <w:top w:val="none" w:sz="0" w:space="0" w:color="auto"/>
                    <w:left w:val="none" w:sz="0" w:space="0" w:color="auto"/>
                    <w:bottom w:val="none" w:sz="0" w:space="0" w:color="auto"/>
                    <w:right w:val="none" w:sz="0" w:space="0" w:color="auto"/>
                  </w:divBdr>
                </w:div>
                <w:div w:id="788938153">
                  <w:marLeft w:val="0"/>
                  <w:marRight w:val="0"/>
                  <w:marTop w:val="0"/>
                  <w:marBottom w:val="0"/>
                  <w:divBdr>
                    <w:top w:val="none" w:sz="0" w:space="0" w:color="auto"/>
                    <w:left w:val="none" w:sz="0" w:space="0" w:color="auto"/>
                    <w:bottom w:val="none" w:sz="0" w:space="0" w:color="auto"/>
                    <w:right w:val="none" w:sz="0" w:space="0" w:color="auto"/>
                  </w:divBdr>
                </w:div>
                <w:div w:id="790706033">
                  <w:marLeft w:val="0"/>
                  <w:marRight w:val="0"/>
                  <w:marTop w:val="0"/>
                  <w:marBottom w:val="0"/>
                  <w:divBdr>
                    <w:top w:val="none" w:sz="0" w:space="0" w:color="auto"/>
                    <w:left w:val="none" w:sz="0" w:space="0" w:color="auto"/>
                    <w:bottom w:val="none" w:sz="0" w:space="0" w:color="auto"/>
                    <w:right w:val="none" w:sz="0" w:space="0" w:color="auto"/>
                  </w:divBdr>
                </w:div>
                <w:div w:id="792093073">
                  <w:marLeft w:val="0"/>
                  <w:marRight w:val="0"/>
                  <w:marTop w:val="0"/>
                  <w:marBottom w:val="0"/>
                  <w:divBdr>
                    <w:top w:val="none" w:sz="0" w:space="0" w:color="auto"/>
                    <w:left w:val="none" w:sz="0" w:space="0" w:color="auto"/>
                    <w:bottom w:val="none" w:sz="0" w:space="0" w:color="auto"/>
                    <w:right w:val="none" w:sz="0" w:space="0" w:color="auto"/>
                  </w:divBdr>
                </w:div>
                <w:div w:id="793400905">
                  <w:marLeft w:val="0"/>
                  <w:marRight w:val="0"/>
                  <w:marTop w:val="0"/>
                  <w:marBottom w:val="0"/>
                  <w:divBdr>
                    <w:top w:val="none" w:sz="0" w:space="0" w:color="auto"/>
                    <w:left w:val="none" w:sz="0" w:space="0" w:color="auto"/>
                    <w:bottom w:val="none" w:sz="0" w:space="0" w:color="auto"/>
                    <w:right w:val="none" w:sz="0" w:space="0" w:color="auto"/>
                  </w:divBdr>
                </w:div>
                <w:div w:id="795834414">
                  <w:marLeft w:val="0"/>
                  <w:marRight w:val="0"/>
                  <w:marTop w:val="0"/>
                  <w:marBottom w:val="0"/>
                  <w:divBdr>
                    <w:top w:val="none" w:sz="0" w:space="0" w:color="auto"/>
                    <w:left w:val="none" w:sz="0" w:space="0" w:color="auto"/>
                    <w:bottom w:val="none" w:sz="0" w:space="0" w:color="auto"/>
                    <w:right w:val="none" w:sz="0" w:space="0" w:color="auto"/>
                  </w:divBdr>
                </w:div>
                <w:div w:id="798037175">
                  <w:marLeft w:val="0"/>
                  <w:marRight w:val="0"/>
                  <w:marTop w:val="0"/>
                  <w:marBottom w:val="0"/>
                  <w:divBdr>
                    <w:top w:val="none" w:sz="0" w:space="0" w:color="auto"/>
                    <w:left w:val="none" w:sz="0" w:space="0" w:color="auto"/>
                    <w:bottom w:val="none" w:sz="0" w:space="0" w:color="auto"/>
                    <w:right w:val="none" w:sz="0" w:space="0" w:color="auto"/>
                  </w:divBdr>
                </w:div>
                <w:div w:id="800154854">
                  <w:marLeft w:val="0"/>
                  <w:marRight w:val="0"/>
                  <w:marTop w:val="0"/>
                  <w:marBottom w:val="0"/>
                  <w:divBdr>
                    <w:top w:val="none" w:sz="0" w:space="0" w:color="auto"/>
                    <w:left w:val="none" w:sz="0" w:space="0" w:color="auto"/>
                    <w:bottom w:val="none" w:sz="0" w:space="0" w:color="auto"/>
                    <w:right w:val="none" w:sz="0" w:space="0" w:color="auto"/>
                  </w:divBdr>
                </w:div>
                <w:div w:id="803356062">
                  <w:marLeft w:val="0"/>
                  <w:marRight w:val="0"/>
                  <w:marTop w:val="0"/>
                  <w:marBottom w:val="0"/>
                  <w:divBdr>
                    <w:top w:val="none" w:sz="0" w:space="0" w:color="auto"/>
                    <w:left w:val="none" w:sz="0" w:space="0" w:color="auto"/>
                    <w:bottom w:val="none" w:sz="0" w:space="0" w:color="auto"/>
                    <w:right w:val="none" w:sz="0" w:space="0" w:color="auto"/>
                  </w:divBdr>
                </w:div>
                <w:div w:id="805047989">
                  <w:marLeft w:val="0"/>
                  <w:marRight w:val="0"/>
                  <w:marTop w:val="0"/>
                  <w:marBottom w:val="0"/>
                  <w:divBdr>
                    <w:top w:val="none" w:sz="0" w:space="0" w:color="auto"/>
                    <w:left w:val="none" w:sz="0" w:space="0" w:color="auto"/>
                    <w:bottom w:val="none" w:sz="0" w:space="0" w:color="auto"/>
                    <w:right w:val="none" w:sz="0" w:space="0" w:color="auto"/>
                  </w:divBdr>
                </w:div>
                <w:div w:id="805853508">
                  <w:marLeft w:val="0"/>
                  <w:marRight w:val="0"/>
                  <w:marTop w:val="0"/>
                  <w:marBottom w:val="0"/>
                  <w:divBdr>
                    <w:top w:val="none" w:sz="0" w:space="0" w:color="auto"/>
                    <w:left w:val="none" w:sz="0" w:space="0" w:color="auto"/>
                    <w:bottom w:val="none" w:sz="0" w:space="0" w:color="auto"/>
                    <w:right w:val="none" w:sz="0" w:space="0" w:color="auto"/>
                  </w:divBdr>
                </w:div>
                <w:div w:id="806817291">
                  <w:marLeft w:val="0"/>
                  <w:marRight w:val="0"/>
                  <w:marTop w:val="0"/>
                  <w:marBottom w:val="0"/>
                  <w:divBdr>
                    <w:top w:val="none" w:sz="0" w:space="0" w:color="auto"/>
                    <w:left w:val="none" w:sz="0" w:space="0" w:color="auto"/>
                    <w:bottom w:val="none" w:sz="0" w:space="0" w:color="auto"/>
                    <w:right w:val="none" w:sz="0" w:space="0" w:color="auto"/>
                  </w:divBdr>
                </w:div>
                <w:div w:id="807090888">
                  <w:marLeft w:val="0"/>
                  <w:marRight w:val="0"/>
                  <w:marTop w:val="0"/>
                  <w:marBottom w:val="0"/>
                  <w:divBdr>
                    <w:top w:val="none" w:sz="0" w:space="0" w:color="auto"/>
                    <w:left w:val="none" w:sz="0" w:space="0" w:color="auto"/>
                    <w:bottom w:val="none" w:sz="0" w:space="0" w:color="auto"/>
                    <w:right w:val="none" w:sz="0" w:space="0" w:color="auto"/>
                  </w:divBdr>
                </w:div>
                <w:div w:id="813595857">
                  <w:marLeft w:val="0"/>
                  <w:marRight w:val="0"/>
                  <w:marTop w:val="0"/>
                  <w:marBottom w:val="0"/>
                  <w:divBdr>
                    <w:top w:val="none" w:sz="0" w:space="0" w:color="auto"/>
                    <w:left w:val="none" w:sz="0" w:space="0" w:color="auto"/>
                    <w:bottom w:val="none" w:sz="0" w:space="0" w:color="auto"/>
                    <w:right w:val="none" w:sz="0" w:space="0" w:color="auto"/>
                  </w:divBdr>
                </w:div>
                <w:div w:id="815221363">
                  <w:marLeft w:val="0"/>
                  <w:marRight w:val="0"/>
                  <w:marTop w:val="0"/>
                  <w:marBottom w:val="0"/>
                  <w:divBdr>
                    <w:top w:val="none" w:sz="0" w:space="0" w:color="auto"/>
                    <w:left w:val="none" w:sz="0" w:space="0" w:color="auto"/>
                    <w:bottom w:val="none" w:sz="0" w:space="0" w:color="auto"/>
                    <w:right w:val="none" w:sz="0" w:space="0" w:color="auto"/>
                  </w:divBdr>
                </w:div>
                <w:div w:id="816147513">
                  <w:marLeft w:val="0"/>
                  <w:marRight w:val="0"/>
                  <w:marTop w:val="0"/>
                  <w:marBottom w:val="0"/>
                  <w:divBdr>
                    <w:top w:val="none" w:sz="0" w:space="0" w:color="auto"/>
                    <w:left w:val="none" w:sz="0" w:space="0" w:color="auto"/>
                    <w:bottom w:val="none" w:sz="0" w:space="0" w:color="auto"/>
                    <w:right w:val="none" w:sz="0" w:space="0" w:color="auto"/>
                  </w:divBdr>
                </w:div>
                <w:div w:id="818419845">
                  <w:marLeft w:val="0"/>
                  <w:marRight w:val="0"/>
                  <w:marTop w:val="0"/>
                  <w:marBottom w:val="0"/>
                  <w:divBdr>
                    <w:top w:val="none" w:sz="0" w:space="0" w:color="auto"/>
                    <w:left w:val="none" w:sz="0" w:space="0" w:color="auto"/>
                    <w:bottom w:val="none" w:sz="0" w:space="0" w:color="auto"/>
                    <w:right w:val="none" w:sz="0" w:space="0" w:color="auto"/>
                  </w:divBdr>
                </w:div>
                <w:div w:id="822115736">
                  <w:marLeft w:val="0"/>
                  <w:marRight w:val="0"/>
                  <w:marTop w:val="0"/>
                  <w:marBottom w:val="0"/>
                  <w:divBdr>
                    <w:top w:val="none" w:sz="0" w:space="0" w:color="auto"/>
                    <w:left w:val="none" w:sz="0" w:space="0" w:color="auto"/>
                    <w:bottom w:val="none" w:sz="0" w:space="0" w:color="auto"/>
                    <w:right w:val="none" w:sz="0" w:space="0" w:color="auto"/>
                  </w:divBdr>
                </w:div>
                <w:div w:id="822621506">
                  <w:marLeft w:val="0"/>
                  <w:marRight w:val="0"/>
                  <w:marTop w:val="0"/>
                  <w:marBottom w:val="0"/>
                  <w:divBdr>
                    <w:top w:val="none" w:sz="0" w:space="0" w:color="auto"/>
                    <w:left w:val="none" w:sz="0" w:space="0" w:color="auto"/>
                    <w:bottom w:val="none" w:sz="0" w:space="0" w:color="auto"/>
                    <w:right w:val="none" w:sz="0" w:space="0" w:color="auto"/>
                  </w:divBdr>
                </w:div>
                <w:div w:id="824197739">
                  <w:marLeft w:val="0"/>
                  <w:marRight w:val="0"/>
                  <w:marTop w:val="0"/>
                  <w:marBottom w:val="0"/>
                  <w:divBdr>
                    <w:top w:val="none" w:sz="0" w:space="0" w:color="auto"/>
                    <w:left w:val="none" w:sz="0" w:space="0" w:color="auto"/>
                    <w:bottom w:val="none" w:sz="0" w:space="0" w:color="auto"/>
                    <w:right w:val="none" w:sz="0" w:space="0" w:color="auto"/>
                  </w:divBdr>
                </w:div>
                <w:div w:id="830490647">
                  <w:marLeft w:val="0"/>
                  <w:marRight w:val="0"/>
                  <w:marTop w:val="0"/>
                  <w:marBottom w:val="0"/>
                  <w:divBdr>
                    <w:top w:val="none" w:sz="0" w:space="0" w:color="auto"/>
                    <w:left w:val="none" w:sz="0" w:space="0" w:color="auto"/>
                    <w:bottom w:val="none" w:sz="0" w:space="0" w:color="auto"/>
                    <w:right w:val="none" w:sz="0" w:space="0" w:color="auto"/>
                  </w:divBdr>
                </w:div>
                <w:div w:id="831021536">
                  <w:marLeft w:val="0"/>
                  <w:marRight w:val="0"/>
                  <w:marTop w:val="0"/>
                  <w:marBottom w:val="0"/>
                  <w:divBdr>
                    <w:top w:val="none" w:sz="0" w:space="0" w:color="auto"/>
                    <w:left w:val="none" w:sz="0" w:space="0" w:color="auto"/>
                    <w:bottom w:val="none" w:sz="0" w:space="0" w:color="auto"/>
                    <w:right w:val="none" w:sz="0" w:space="0" w:color="auto"/>
                  </w:divBdr>
                </w:div>
                <w:div w:id="835999855">
                  <w:marLeft w:val="0"/>
                  <w:marRight w:val="0"/>
                  <w:marTop w:val="0"/>
                  <w:marBottom w:val="0"/>
                  <w:divBdr>
                    <w:top w:val="none" w:sz="0" w:space="0" w:color="auto"/>
                    <w:left w:val="none" w:sz="0" w:space="0" w:color="auto"/>
                    <w:bottom w:val="none" w:sz="0" w:space="0" w:color="auto"/>
                    <w:right w:val="none" w:sz="0" w:space="0" w:color="auto"/>
                  </w:divBdr>
                </w:div>
                <w:div w:id="837841959">
                  <w:marLeft w:val="0"/>
                  <w:marRight w:val="0"/>
                  <w:marTop w:val="0"/>
                  <w:marBottom w:val="0"/>
                  <w:divBdr>
                    <w:top w:val="none" w:sz="0" w:space="0" w:color="auto"/>
                    <w:left w:val="none" w:sz="0" w:space="0" w:color="auto"/>
                    <w:bottom w:val="none" w:sz="0" w:space="0" w:color="auto"/>
                    <w:right w:val="none" w:sz="0" w:space="0" w:color="auto"/>
                  </w:divBdr>
                </w:div>
                <w:div w:id="838621903">
                  <w:marLeft w:val="0"/>
                  <w:marRight w:val="0"/>
                  <w:marTop w:val="0"/>
                  <w:marBottom w:val="0"/>
                  <w:divBdr>
                    <w:top w:val="none" w:sz="0" w:space="0" w:color="auto"/>
                    <w:left w:val="none" w:sz="0" w:space="0" w:color="auto"/>
                    <w:bottom w:val="none" w:sz="0" w:space="0" w:color="auto"/>
                    <w:right w:val="none" w:sz="0" w:space="0" w:color="auto"/>
                  </w:divBdr>
                </w:div>
                <w:div w:id="839663180">
                  <w:marLeft w:val="0"/>
                  <w:marRight w:val="0"/>
                  <w:marTop w:val="0"/>
                  <w:marBottom w:val="0"/>
                  <w:divBdr>
                    <w:top w:val="none" w:sz="0" w:space="0" w:color="auto"/>
                    <w:left w:val="none" w:sz="0" w:space="0" w:color="auto"/>
                    <w:bottom w:val="none" w:sz="0" w:space="0" w:color="auto"/>
                    <w:right w:val="none" w:sz="0" w:space="0" w:color="auto"/>
                  </w:divBdr>
                </w:div>
                <w:div w:id="840661432">
                  <w:marLeft w:val="0"/>
                  <w:marRight w:val="0"/>
                  <w:marTop w:val="0"/>
                  <w:marBottom w:val="0"/>
                  <w:divBdr>
                    <w:top w:val="none" w:sz="0" w:space="0" w:color="auto"/>
                    <w:left w:val="none" w:sz="0" w:space="0" w:color="auto"/>
                    <w:bottom w:val="none" w:sz="0" w:space="0" w:color="auto"/>
                    <w:right w:val="none" w:sz="0" w:space="0" w:color="auto"/>
                  </w:divBdr>
                </w:div>
                <w:div w:id="842281738">
                  <w:marLeft w:val="0"/>
                  <w:marRight w:val="0"/>
                  <w:marTop w:val="0"/>
                  <w:marBottom w:val="0"/>
                  <w:divBdr>
                    <w:top w:val="none" w:sz="0" w:space="0" w:color="auto"/>
                    <w:left w:val="none" w:sz="0" w:space="0" w:color="auto"/>
                    <w:bottom w:val="none" w:sz="0" w:space="0" w:color="auto"/>
                    <w:right w:val="none" w:sz="0" w:space="0" w:color="auto"/>
                  </w:divBdr>
                </w:div>
                <w:div w:id="846215597">
                  <w:marLeft w:val="0"/>
                  <w:marRight w:val="0"/>
                  <w:marTop w:val="0"/>
                  <w:marBottom w:val="0"/>
                  <w:divBdr>
                    <w:top w:val="none" w:sz="0" w:space="0" w:color="auto"/>
                    <w:left w:val="none" w:sz="0" w:space="0" w:color="auto"/>
                    <w:bottom w:val="none" w:sz="0" w:space="0" w:color="auto"/>
                    <w:right w:val="none" w:sz="0" w:space="0" w:color="auto"/>
                  </w:divBdr>
                </w:div>
                <w:div w:id="846555552">
                  <w:marLeft w:val="0"/>
                  <w:marRight w:val="0"/>
                  <w:marTop w:val="0"/>
                  <w:marBottom w:val="0"/>
                  <w:divBdr>
                    <w:top w:val="none" w:sz="0" w:space="0" w:color="auto"/>
                    <w:left w:val="none" w:sz="0" w:space="0" w:color="auto"/>
                    <w:bottom w:val="none" w:sz="0" w:space="0" w:color="auto"/>
                    <w:right w:val="none" w:sz="0" w:space="0" w:color="auto"/>
                  </w:divBdr>
                </w:div>
                <w:div w:id="849560703">
                  <w:marLeft w:val="0"/>
                  <w:marRight w:val="0"/>
                  <w:marTop w:val="0"/>
                  <w:marBottom w:val="0"/>
                  <w:divBdr>
                    <w:top w:val="none" w:sz="0" w:space="0" w:color="auto"/>
                    <w:left w:val="none" w:sz="0" w:space="0" w:color="auto"/>
                    <w:bottom w:val="none" w:sz="0" w:space="0" w:color="auto"/>
                    <w:right w:val="none" w:sz="0" w:space="0" w:color="auto"/>
                  </w:divBdr>
                </w:div>
                <w:div w:id="854687477">
                  <w:marLeft w:val="0"/>
                  <w:marRight w:val="0"/>
                  <w:marTop w:val="0"/>
                  <w:marBottom w:val="0"/>
                  <w:divBdr>
                    <w:top w:val="none" w:sz="0" w:space="0" w:color="auto"/>
                    <w:left w:val="none" w:sz="0" w:space="0" w:color="auto"/>
                    <w:bottom w:val="none" w:sz="0" w:space="0" w:color="auto"/>
                    <w:right w:val="none" w:sz="0" w:space="0" w:color="auto"/>
                  </w:divBdr>
                </w:div>
                <w:div w:id="855653558">
                  <w:marLeft w:val="0"/>
                  <w:marRight w:val="0"/>
                  <w:marTop w:val="0"/>
                  <w:marBottom w:val="0"/>
                  <w:divBdr>
                    <w:top w:val="none" w:sz="0" w:space="0" w:color="auto"/>
                    <w:left w:val="none" w:sz="0" w:space="0" w:color="auto"/>
                    <w:bottom w:val="none" w:sz="0" w:space="0" w:color="auto"/>
                    <w:right w:val="none" w:sz="0" w:space="0" w:color="auto"/>
                  </w:divBdr>
                </w:div>
                <w:div w:id="860245572">
                  <w:marLeft w:val="0"/>
                  <w:marRight w:val="0"/>
                  <w:marTop w:val="0"/>
                  <w:marBottom w:val="0"/>
                  <w:divBdr>
                    <w:top w:val="none" w:sz="0" w:space="0" w:color="auto"/>
                    <w:left w:val="none" w:sz="0" w:space="0" w:color="auto"/>
                    <w:bottom w:val="none" w:sz="0" w:space="0" w:color="auto"/>
                    <w:right w:val="none" w:sz="0" w:space="0" w:color="auto"/>
                  </w:divBdr>
                </w:div>
                <w:div w:id="864712572">
                  <w:marLeft w:val="0"/>
                  <w:marRight w:val="0"/>
                  <w:marTop w:val="0"/>
                  <w:marBottom w:val="0"/>
                  <w:divBdr>
                    <w:top w:val="none" w:sz="0" w:space="0" w:color="auto"/>
                    <w:left w:val="none" w:sz="0" w:space="0" w:color="auto"/>
                    <w:bottom w:val="none" w:sz="0" w:space="0" w:color="auto"/>
                    <w:right w:val="none" w:sz="0" w:space="0" w:color="auto"/>
                  </w:divBdr>
                </w:div>
                <w:div w:id="864902956">
                  <w:marLeft w:val="0"/>
                  <w:marRight w:val="0"/>
                  <w:marTop w:val="0"/>
                  <w:marBottom w:val="0"/>
                  <w:divBdr>
                    <w:top w:val="none" w:sz="0" w:space="0" w:color="auto"/>
                    <w:left w:val="none" w:sz="0" w:space="0" w:color="auto"/>
                    <w:bottom w:val="none" w:sz="0" w:space="0" w:color="auto"/>
                    <w:right w:val="none" w:sz="0" w:space="0" w:color="auto"/>
                  </w:divBdr>
                </w:div>
                <w:div w:id="871385585">
                  <w:marLeft w:val="0"/>
                  <w:marRight w:val="0"/>
                  <w:marTop w:val="0"/>
                  <w:marBottom w:val="0"/>
                  <w:divBdr>
                    <w:top w:val="none" w:sz="0" w:space="0" w:color="auto"/>
                    <w:left w:val="none" w:sz="0" w:space="0" w:color="auto"/>
                    <w:bottom w:val="none" w:sz="0" w:space="0" w:color="auto"/>
                    <w:right w:val="none" w:sz="0" w:space="0" w:color="auto"/>
                  </w:divBdr>
                </w:div>
                <w:div w:id="881939747">
                  <w:marLeft w:val="0"/>
                  <w:marRight w:val="0"/>
                  <w:marTop w:val="0"/>
                  <w:marBottom w:val="0"/>
                  <w:divBdr>
                    <w:top w:val="none" w:sz="0" w:space="0" w:color="auto"/>
                    <w:left w:val="none" w:sz="0" w:space="0" w:color="auto"/>
                    <w:bottom w:val="none" w:sz="0" w:space="0" w:color="auto"/>
                    <w:right w:val="none" w:sz="0" w:space="0" w:color="auto"/>
                  </w:divBdr>
                </w:div>
                <w:div w:id="882521192">
                  <w:marLeft w:val="0"/>
                  <w:marRight w:val="0"/>
                  <w:marTop w:val="0"/>
                  <w:marBottom w:val="0"/>
                  <w:divBdr>
                    <w:top w:val="none" w:sz="0" w:space="0" w:color="auto"/>
                    <w:left w:val="none" w:sz="0" w:space="0" w:color="auto"/>
                    <w:bottom w:val="none" w:sz="0" w:space="0" w:color="auto"/>
                    <w:right w:val="none" w:sz="0" w:space="0" w:color="auto"/>
                  </w:divBdr>
                </w:div>
                <w:div w:id="883061138">
                  <w:marLeft w:val="0"/>
                  <w:marRight w:val="0"/>
                  <w:marTop w:val="0"/>
                  <w:marBottom w:val="0"/>
                  <w:divBdr>
                    <w:top w:val="none" w:sz="0" w:space="0" w:color="auto"/>
                    <w:left w:val="none" w:sz="0" w:space="0" w:color="auto"/>
                    <w:bottom w:val="none" w:sz="0" w:space="0" w:color="auto"/>
                    <w:right w:val="none" w:sz="0" w:space="0" w:color="auto"/>
                  </w:divBdr>
                </w:div>
                <w:div w:id="886457538">
                  <w:marLeft w:val="0"/>
                  <w:marRight w:val="0"/>
                  <w:marTop w:val="0"/>
                  <w:marBottom w:val="0"/>
                  <w:divBdr>
                    <w:top w:val="none" w:sz="0" w:space="0" w:color="auto"/>
                    <w:left w:val="none" w:sz="0" w:space="0" w:color="auto"/>
                    <w:bottom w:val="none" w:sz="0" w:space="0" w:color="auto"/>
                    <w:right w:val="none" w:sz="0" w:space="0" w:color="auto"/>
                  </w:divBdr>
                </w:div>
                <w:div w:id="886532754">
                  <w:marLeft w:val="0"/>
                  <w:marRight w:val="0"/>
                  <w:marTop w:val="0"/>
                  <w:marBottom w:val="0"/>
                  <w:divBdr>
                    <w:top w:val="none" w:sz="0" w:space="0" w:color="auto"/>
                    <w:left w:val="none" w:sz="0" w:space="0" w:color="auto"/>
                    <w:bottom w:val="none" w:sz="0" w:space="0" w:color="auto"/>
                    <w:right w:val="none" w:sz="0" w:space="0" w:color="auto"/>
                  </w:divBdr>
                </w:div>
                <w:div w:id="886645343">
                  <w:marLeft w:val="0"/>
                  <w:marRight w:val="0"/>
                  <w:marTop w:val="0"/>
                  <w:marBottom w:val="0"/>
                  <w:divBdr>
                    <w:top w:val="none" w:sz="0" w:space="0" w:color="auto"/>
                    <w:left w:val="none" w:sz="0" w:space="0" w:color="auto"/>
                    <w:bottom w:val="none" w:sz="0" w:space="0" w:color="auto"/>
                    <w:right w:val="none" w:sz="0" w:space="0" w:color="auto"/>
                  </w:divBdr>
                </w:div>
                <w:div w:id="887569064">
                  <w:marLeft w:val="0"/>
                  <w:marRight w:val="0"/>
                  <w:marTop w:val="0"/>
                  <w:marBottom w:val="0"/>
                  <w:divBdr>
                    <w:top w:val="none" w:sz="0" w:space="0" w:color="auto"/>
                    <w:left w:val="none" w:sz="0" w:space="0" w:color="auto"/>
                    <w:bottom w:val="none" w:sz="0" w:space="0" w:color="auto"/>
                    <w:right w:val="none" w:sz="0" w:space="0" w:color="auto"/>
                  </w:divBdr>
                </w:div>
                <w:div w:id="888302114">
                  <w:marLeft w:val="0"/>
                  <w:marRight w:val="0"/>
                  <w:marTop w:val="0"/>
                  <w:marBottom w:val="0"/>
                  <w:divBdr>
                    <w:top w:val="none" w:sz="0" w:space="0" w:color="auto"/>
                    <w:left w:val="none" w:sz="0" w:space="0" w:color="auto"/>
                    <w:bottom w:val="none" w:sz="0" w:space="0" w:color="auto"/>
                    <w:right w:val="none" w:sz="0" w:space="0" w:color="auto"/>
                  </w:divBdr>
                </w:div>
                <w:div w:id="894240676">
                  <w:marLeft w:val="0"/>
                  <w:marRight w:val="0"/>
                  <w:marTop w:val="0"/>
                  <w:marBottom w:val="0"/>
                  <w:divBdr>
                    <w:top w:val="none" w:sz="0" w:space="0" w:color="auto"/>
                    <w:left w:val="none" w:sz="0" w:space="0" w:color="auto"/>
                    <w:bottom w:val="none" w:sz="0" w:space="0" w:color="auto"/>
                    <w:right w:val="none" w:sz="0" w:space="0" w:color="auto"/>
                  </w:divBdr>
                </w:div>
                <w:div w:id="894776831">
                  <w:marLeft w:val="0"/>
                  <w:marRight w:val="0"/>
                  <w:marTop w:val="0"/>
                  <w:marBottom w:val="0"/>
                  <w:divBdr>
                    <w:top w:val="none" w:sz="0" w:space="0" w:color="auto"/>
                    <w:left w:val="none" w:sz="0" w:space="0" w:color="auto"/>
                    <w:bottom w:val="none" w:sz="0" w:space="0" w:color="auto"/>
                    <w:right w:val="none" w:sz="0" w:space="0" w:color="auto"/>
                  </w:divBdr>
                </w:div>
                <w:div w:id="900602966">
                  <w:marLeft w:val="0"/>
                  <w:marRight w:val="0"/>
                  <w:marTop w:val="0"/>
                  <w:marBottom w:val="0"/>
                  <w:divBdr>
                    <w:top w:val="none" w:sz="0" w:space="0" w:color="auto"/>
                    <w:left w:val="none" w:sz="0" w:space="0" w:color="auto"/>
                    <w:bottom w:val="none" w:sz="0" w:space="0" w:color="auto"/>
                    <w:right w:val="none" w:sz="0" w:space="0" w:color="auto"/>
                  </w:divBdr>
                </w:div>
                <w:div w:id="905531825">
                  <w:marLeft w:val="0"/>
                  <w:marRight w:val="0"/>
                  <w:marTop w:val="0"/>
                  <w:marBottom w:val="0"/>
                  <w:divBdr>
                    <w:top w:val="none" w:sz="0" w:space="0" w:color="auto"/>
                    <w:left w:val="none" w:sz="0" w:space="0" w:color="auto"/>
                    <w:bottom w:val="none" w:sz="0" w:space="0" w:color="auto"/>
                    <w:right w:val="none" w:sz="0" w:space="0" w:color="auto"/>
                  </w:divBdr>
                </w:div>
                <w:div w:id="908881949">
                  <w:marLeft w:val="0"/>
                  <w:marRight w:val="0"/>
                  <w:marTop w:val="0"/>
                  <w:marBottom w:val="0"/>
                  <w:divBdr>
                    <w:top w:val="none" w:sz="0" w:space="0" w:color="auto"/>
                    <w:left w:val="none" w:sz="0" w:space="0" w:color="auto"/>
                    <w:bottom w:val="none" w:sz="0" w:space="0" w:color="auto"/>
                    <w:right w:val="none" w:sz="0" w:space="0" w:color="auto"/>
                  </w:divBdr>
                </w:div>
                <w:div w:id="910042289">
                  <w:marLeft w:val="0"/>
                  <w:marRight w:val="0"/>
                  <w:marTop w:val="0"/>
                  <w:marBottom w:val="0"/>
                  <w:divBdr>
                    <w:top w:val="none" w:sz="0" w:space="0" w:color="auto"/>
                    <w:left w:val="none" w:sz="0" w:space="0" w:color="auto"/>
                    <w:bottom w:val="none" w:sz="0" w:space="0" w:color="auto"/>
                    <w:right w:val="none" w:sz="0" w:space="0" w:color="auto"/>
                  </w:divBdr>
                </w:div>
                <w:div w:id="911279548">
                  <w:marLeft w:val="0"/>
                  <w:marRight w:val="0"/>
                  <w:marTop w:val="0"/>
                  <w:marBottom w:val="0"/>
                  <w:divBdr>
                    <w:top w:val="none" w:sz="0" w:space="0" w:color="auto"/>
                    <w:left w:val="none" w:sz="0" w:space="0" w:color="auto"/>
                    <w:bottom w:val="none" w:sz="0" w:space="0" w:color="auto"/>
                    <w:right w:val="none" w:sz="0" w:space="0" w:color="auto"/>
                  </w:divBdr>
                </w:div>
                <w:div w:id="911548636">
                  <w:marLeft w:val="0"/>
                  <w:marRight w:val="0"/>
                  <w:marTop w:val="0"/>
                  <w:marBottom w:val="0"/>
                  <w:divBdr>
                    <w:top w:val="none" w:sz="0" w:space="0" w:color="auto"/>
                    <w:left w:val="none" w:sz="0" w:space="0" w:color="auto"/>
                    <w:bottom w:val="none" w:sz="0" w:space="0" w:color="auto"/>
                    <w:right w:val="none" w:sz="0" w:space="0" w:color="auto"/>
                  </w:divBdr>
                </w:div>
                <w:div w:id="917791113">
                  <w:marLeft w:val="0"/>
                  <w:marRight w:val="0"/>
                  <w:marTop w:val="0"/>
                  <w:marBottom w:val="0"/>
                  <w:divBdr>
                    <w:top w:val="none" w:sz="0" w:space="0" w:color="auto"/>
                    <w:left w:val="none" w:sz="0" w:space="0" w:color="auto"/>
                    <w:bottom w:val="none" w:sz="0" w:space="0" w:color="auto"/>
                    <w:right w:val="none" w:sz="0" w:space="0" w:color="auto"/>
                  </w:divBdr>
                </w:div>
                <w:div w:id="923032179">
                  <w:marLeft w:val="0"/>
                  <w:marRight w:val="0"/>
                  <w:marTop w:val="0"/>
                  <w:marBottom w:val="0"/>
                  <w:divBdr>
                    <w:top w:val="none" w:sz="0" w:space="0" w:color="auto"/>
                    <w:left w:val="none" w:sz="0" w:space="0" w:color="auto"/>
                    <w:bottom w:val="none" w:sz="0" w:space="0" w:color="auto"/>
                    <w:right w:val="none" w:sz="0" w:space="0" w:color="auto"/>
                  </w:divBdr>
                </w:div>
                <w:div w:id="923958466">
                  <w:marLeft w:val="0"/>
                  <w:marRight w:val="0"/>
                  <w:marTop w:val="0"/>
                  <w:marBottom w:val="0"/>
                  <w:divBdr>
                    <w:top w:val="none" w:sz="0" w:space="0" w:color="auto"/>
                    <w:left w:val="none" w:sz="0" w:space="0" w:color="auto"/>
                    <w:bottom w:val="none" w:sz="0" w:space="0" w:color="auto"/>
                    <w:right w:val="none" w:sz="0" w:space="0" w:color="auto"/>
                  </w:divBdr>
                </w:div>
                <w:div w:id="925311560">
                  <w:marLeft w:val="0"/>
                  <w:marRight w:val="0"/>
                  <w:marTop w:val="0"/>
                  <w:marBottom w:val="0"/>
                  <w:divBdr>
                    <w:top w:val="none" w:sz="0" w:space="0" w:color="auto"/>
                    <w:left w:val="none" w:sz="0" w:space="0" w:color="auto"/>
                    <w:bottom w:val="none" w:sz="0" w:space="0" w:color="auto"/>
                    <w:right w:val="none" w:sz="0" w:space="0" w:color="auto"/>
                  </w:divBdr>
                </w:div>
                <w:div w:id="926810943">
                  <w:marLeft w:val="0"/>
                  <w:marRight w:val="0"/>
                  <w:marTop w:val="0"/>
                  <w:marBottom w:val="0"/>
                  <w:divBdr>
                    <w:top w:val="none" w:sz="0" w:space="0" w:color="auto"/>
                    <w:left w:val="none" w:sz="0" w:space="0" w:color="auto"/>
                    <w:bottom w:val="none" w:sz="0" w:space="0" w:color="auto"/>
                    <w:right w:val="none" w:sz="0" w:space="0" w:color="auto"/>
                  </w:divBdr>
                </w:div>
                <w:div w:id="926963989">
                  <w:marLeft w:val="0"/>
                  <w:marRight w:val="0"/>
                  <w:marTop w:val="0"/>
                  <w:marBottom w:val="0"/>
                  <w:divBdr>
                    <w:top w:val="none" w:sz="0" w:space="0" w:color="auto"/>
                    <w:left w:val="none" w:sz="0" w:space="0" w:color="auto"/>
                    <w:bottom w:val="none" w:sz="0" w:space="0" w:color="auto"/>
                    <w:right w:val="none" w:sz="0" w:space="0" w:color="auto"/>
                  </w:divBdr>
                </w:div>
                <w:div w:id="928849931">
                  <w:marLeft w:val="0"/>
                  <w:marRight w:val="0"/>
                  <w:marTop w:val="0"/>
                  <w:marBottom w:val="0"/>
                  <w:divBdr>
                    <w:top w:val="none" w:sz="0" w:space="0" w:color="auto"/>
                    <w:left w:val="none" w:sz="0" w:space="0" w:color="auto"/>
                    <w:bottom w:val="none" w:sz="0" w:space="0" w:color="auto"/>
                    <w:right w:val="none" w:sz="0" w:space="0" w:color="auto"/>
                  </w:divBdr>
                </w:div>
                <w:div w:id="929387475">
                  <w:marLeft w:val="0"/>
                  <w:marRight w:val="0"/>
                  <w:marTop w:val="0"/>
                  <w:marBottom w:val="0"/>
                  <w:divBdr>
                    <w:top w:val="none" w:sz="0" w:space="0" w:color="auto"/>
                    <w:left w:val="none" w:sz="0" w:space="0" w:color="auto"/>
                    <w:bottom w:val="none" w:sz="0" w:space="0" w:color="auto"/>
                    <w:right w:val="none" w:sz="0" w:space="0" w:color="auto"/>
                  </w:divBdr>
                </w:div>
                <w:div w:id="933393539">
                  <w:marLeft w:val="0"/>
                  <w:marRight w:val="0"/>
                  <w:marTop w:val="0"/>
                  <w:marBottom w:val="0"/>
                  <w:divBdr>
                    <w:top w:val="none" w:sz="0" w:space="0" w:color="auto"/>
                    <w:left w:val="none" w:sz="0" w:space="0" w:color="auto"/>
                    <w:bottom w:val="none" w:sz="0" w:space="0" w:color="auto"/>
                    <w:right w:val="none" w:sz="0" w:space="0" w:color="auto"/>
                  </w:divBdr>
                </w:div>
                <w:div w:id="933901791">
                  <w:marLeft w:val="0"/>
                  <w:marRight w:val="0"/>
                  <w:marTop w:val="0"/>
                  <w:marBottom w:val="0"/>
                  <w:divBdr>
                    <w:top w:val="none" w:sz="0" w:space="0" w:color="auto"/>
                    <w:left w:val="none" w:sz="0" w:space="0" w:color="auto"/>
                    <w:bottom w:val="none" w:sz="0" w:space="0" w:color="auto"/>
                    <w:right w:val="none" w:sz="0" w:space="0" w:color="auto"/>
                  </w:divBdr>
                </w:div>
                <w:div w:id="936212910">
                  <w:marLeft w:val="0"/>
                  <w:marRight w:val="0"/>
                  <w:marTop w:val="0"/>
                  <w:marBottom w:val="0"/>
                  <w:divBdr>
                    <w:top w:val="none" w:sz="0" w:space="0" w:color="auto"/>
                    <w:left w:val="none" w:sz="0" w:space="0" w:color="auto"/>
                    <w:bottom w:val="none" w:sz="0" w:space="0" w:color="auto"/>
                    <w:right w:val="none" w:sz="0" w:space="0" w:color="auto"/>
                  </w:divBdr>
                </w:div>
                <w:div w:id="937058003">
                  <w:marLeft w:val="0"/>
                  <w:marRight w:val="0"/>
                  <w:marTop w:val="0"/>
                  <w:marBottom w:val="0"/>
                  <w:divBdr>
                    <w:top w:val="none" w:sz="0" w:space="0" w:color="auto"/>
                    <w:left w:val="none" w:sz="0" w:space="0" w:color="auto"/>
                    <w:bottom w:val="none" w:sz="0" w:space="0" w:color="auto"/>
                    <w:right w:val="none" w:sz="0" w:space="0" w:color="auto"/>
                  </w:divBdr>
                </w:div>
                <w:div w:id="939069772">
                  <w:marLeft w:val="0"/>
                  <w:marRight w:val="0"/>
                  <w:marTop w:val="0"/>
                  <w:marBottom w:val="0"/>
                  <w:divBdr>
                    <w:top w:val="none" w:sz="0" w:space="0" w:color="auto"/>
                    <w:left w:val="none" w:sz="0" w:space="0" w:color="auto"/>
                    <w:bottom w:val="none" w:sz="0" w:space="0" w:color="auto"/>
                    <w:right w:val="none" w:sz="0" w:space="0" w:color="auto"/>
                  </w:divBdr>
                </w:div>
                <w:div w:id="944194763">
                  <w:marLeft w:val="0"/>
                  <w:marRight w:val="0"/>
                  <w:marTop w:val="0"/>
                  <w:marBottom w:val="0"/>
                  <w:divBdr>
                    <w:top w:val="none" w:sz="0" w:space="0" w:color="auto"/>
                    <w:left w:val="none" w:sz="0" w:space="0" w:color="auto"/>
                    <w:bottom w:val="none" w:sz="0" w:space="0" w:color="auto"/>
                    <w:right w:val="none" w:sz="0" w:space="0" w:color="auto"/>
                  </w:divBdr>
                </w:div>
                <w:div w:id="945575578">
                  <w:marLeft w:val="0"/>
                  <w:marRight w:val="0"/>
                  <w:marTop w:val="0"/>
                  <w:marBottom w:val="0"/>
                  <w:divBdr>
                    <w:top w:val="none" w:sz="0" w:space="0" w:color="auto"/>
                    <w:left w:val="none" w:sz="0" w:space="0" w:color="auto"/>
                    <w:bottom w:val="none" w:sz="0" w:space="0" w:color="auto"/>
                    <w:right w:val="none" w:sz="0" w:space="0" w:color="auto"/>
                  </w:divBdr>
                </w:div>
                <w:div w:id="947002301">
                  <w:marLeft w:val="0"/>
                  <w:marRight w:val="0"/>
                  <w:marTop w:val="0"/>
                  <w:marBottom w:val="0"/>
                  <w:divBdr>
                    <w:top w:val="none" w:sz="0" w:space="0" w:color="auto"/>
                    <w:left w:val="none" w:sz="0" w:space="0" w:color="auto"/>
                    <w:bottom w:val="none" w:sz="0" w:space="0" w:color="auto"/>
                    <w:right w:val="none" w:sz="0" w:space="0" w:color="auto"/>
                  </w:divBdr>
                </w:div>
                <w:div w:id="951086449">
                  <w:marLeft w:val="0"/>
                  <w:marRight w:val="0"/>
                  <w:marTop w:val="0"/>
                  <w:marBottom w:val="0"/>
                  <w:divBdr>
                    <w:top w:val="none" w:sz="0" w:space="0" w:color="auto"/>
                    <w:left w:val="none" w:sz="0" w:space="0" w:color="auto"/>
                    <w:bottom w:val="none" w:sz="0" w:space="0" w:color="auto"/>
                    <w:right w:val="none" w:sz="0" w:space="0" w:color="auto"/>
                  </w:divBdr>
                </w:div>
                <w:div w:id="954482368">
                  <w:marLeft w:val="0"/>
                  <w:marRight w:val="0"/>
                  <w:marTop w:val="0"/>
                  <w:marBottom w:val="0"/>
                  <w:divBdr>
                    <w:top w:val="none" w:sz="0" w:space="0" w:color="auto"/>
                    <w:left w:val="none" w:sz="0" w:space="0" w:color="auto"/>
                    <w:bottom w:val="none" w:sz="0" w:space="0" w:color="auto"/>
                    <w:right w:val="none" w:sz="0" w:space="0" w:color="auto"/>
                  </w:divBdr>
                </w:div>
                <w:div w:id="958683183">
                  <w:marLeft w:val="0"/>
                  <w:marRight w:val="0"/>
                  <w:marTop w:val="0"/>
                  <w:marBottom w:val="0"/>
                  <w:divBdr>
                    <w:top w:val="none" w:sz="0" w:space="0" w:color="auto"/>
                    <w:left w:val="none" w:sz="0" w:space="0" w:color="auto"/>
                    <w:bottom w:val="none" w:sz="0" w:space="0" w:color="auto"/>
                    <w:right w:val="none" w:sz="0" w:space="0" w:color="auto"/>
                  </w:divBdr>
                </w:div>
                <w:div w:id="960914798">
                  <w:marLeft w:val="0"/>
                  <w:marRight w:val="0"/>
                  <w:marTop w:val="0"/>
                  <w:marBottom w:val="0"/>
                  <w:divBdr>
                    <w:top w:val="none" w:sz="0" w:space="0" w:color="auto"/>
                    <w:left w:val="none" w:sz="0" w:space="0" w:color="auto"/>
                    <w:bottom w:val="none" w:sz="0" w:space="0" w:color="auto"/>
                    <w:right w:val="none" w:sz="0" w:space="0" w:color="auto"/>
                  </w:divBdr>
                </w:div>
                <w:div w:id="967972462">
                  <w:marLeft w:val="0"/>
                  <w:marRight w:val="0"/>
                  <w:marTop w:val="0"/>
                  <w:marBottom w:val="0"/>
                  <w:divBdr>
                    <w:top w:val="none" w:sz="0" w:space="0" w:color="auto"/>
                    <w:left w:val="none" w:sz="0" w:space="0" w:color="auto"/>
                    <w:bottom w:val="none" w:sz="0" w:space="0" w:color="auto"/>
                    <w:right w:val="none" w:sz="0" w:space="0" w:color="auto"/>
                  </w:divBdr>
                </w:div>
                <w:div w:id="971985695">
                  <w:marLeft w:val="0"/>
                  <w:marRight w:val="0"/>
                  <w:marTop w:val="0"/>
                  <w:marBottom w:val="0"/>
                  <w:divBdr>
                    <w:top w:val="none" w:sz="0" w:space="0" w:color="auto"/>
                    <w:left w:val="none" w:sz="0" w:space="0" w:color="auto"/>
                    <w:bottom w:val="none" w:sz="0" w:space="0" w:color="auto"/>
                    <w:right w:val="none" w:sz="0" w:space="0" w:color="auto"/>
                  </w:divBdr>
                </w:div>
                <w:div w:id="975527656">
                  <w:marLeft w:val="0"/>
                  <w:marRight w:val="0"/>
                  <w:marTop w:val="0"/>
                  <w:marBottom w:val="0"/>
                  <w:divBdr>
                    <w:top w:val="none" w:sz="0" w:space="0" w:color="auto"/>
                    <w:left w:val="none" w:sz="0" w:space="0" w:color="auto"/>
                    <w:bottom w:val="none" w:sz="0" w:space="0" w:color="auto"/>
                    <w:right w:val="none" w:sz="0" w:space="0" w:color="auto"/>
                  </w:divBdr>
                </w:div>
                <w:div w:id="975796842">
                  <w:marLeft w:val="0"/>
                  <w:marRight w:val="0"/>
                  <w:marTop w:val="0"/>
                  <w:marBottom w:val="0"/>
                  <w:divBdr>
                    <w:top w:val="none" w:sz="0" w:space="0" w:color="auto"/>
                    <w:left w:val="none" w:sz="0" w:space="0" w:color="auto"/>
                    <w:bottom w:val="none" w:sz="0" w:space="0" w:color="auto"/>
                    <w:right w:val="none" w:sz="0" w:space="0" w:color="auto"/>
                  </w:divBdr>
                </w:div>
                <w:div w:id="980814409">
                  <w:marLeft w:val="0"/>
                  <w:marRight w:val="0"/>
                  <w:marTop w:val="0"/>
                  <w:marBottom w:val="0"/>
                  <w:divBdr>
                    <w:top w:val="none" w:sz="0" w:space="0" w:color="auto"/>
                    <w:left w:val="none" w:sz="0" w:space="0" w:color="auto"/>
                    <w:bottom w:val="none" w:sz="0" w:space="0" w:color="auto"/>
                    <w:right w:val="none" w:sz="0" w:space="0" w:color="auto"/>
                  </w:divBdr>
                </w:div>
                <w:div w:id="982467612">
                  <w:marLeft w:val="0"/>
                  <w:marRight w:val="0"/>
                  <w:marTop w:val="0"/>
                  <w:marBottom w:val="0"/>
                  <w:divBdr>
                    <w:top w:val="none" w:sz="0" w:space="0" w:color="auto"/>
                    <w:left w:val="none" w:sz="0" w:space="0" w:color="auto"/>
                    <w:bottom w:val="none" w:sz="0" w:space="0" w:color="auto"/>
                    <w:right w:val="none" w:sz="0" w:space="0" w:color="auto"/>
                  </w:divBdr>
                </w:div>
                <w:div w:id="983854134">
                  <w:marLeft w:val="0"/>
                  <w:marRight w:val="0"/>
                  <w:marTop w:val="0"/>
                  <w:marBottom w:val="0"/>
                  <w:divBdr>
                    <w:top w:val="none" w:sz="0" w:space="0" w:color="auto"/>
                    <w:left w:val="none" w:sz="0" w:space="0" w:color="auto"/>
                    <w:bottom w:val="none" w:sz="0" w:space="0" w:color="auto"/>
                    <w:right w:val="none" w:sz="0" w:space="0" w:color="auto"/>
                  </w:divBdr>
                </w:div>
                <w:div w:id="990134125">
                  <w:marLeft w:val="0"/>
                  <w:marRight w:val="0"/>
                  <w:marTop w:val="0"/>
                  <w:marBottom w:val="0"/>
                  <w:divBdr>
                    <w:top w:val="none" w:sz="0" w:space="0" w:color="auto"/>
                    <w:left w:val="none" w:sz="0" w:space="0" w:color="auto"/>
                    <w:bottom w:val="none" w:sz="0" w:space="0" w:color="auto"/>
                    <w:right w:val="none" w:sz="0" w:space="0" w:color="auto"/>
                  </w:divBdr>
                </w:div>
                <w:div w:id="990866802">
                  <w:marLeft w:val="0"/>
                  <w:marRight w:val="0"/>
                  <w:marTop w:val="0"/>
                  <w:marBottom w:val="0"/>
                  <w:divBdr>
                    <w:top w:val="none" w:sz="0" w:space="0" w:color="auto"/>
                    <w:left w:val="none" w:sz="0" w:space="0" w:color="auto"/>
                    <w:bottom w:val="none" w:sz="0" w:space="0" w:color="auto"/>
                    <w:right w:val="none" w:sz="0" w:space="0" w:color="auto"/>
                  </w:divBdr>
                </w:div>
                <w:div w:id="991301077">
                  <w:marLeft w:val="0"/>
                  <w:marRight w:val="0"/>
                  <w:marTop w:val="0"/>
                  <w:marBottom w:val="0"/>
                  <w:divBdr>
                    <w:top w:val="none" w:sz="0" w:space="0" w:color="auto"/>
                    <w:left w:val="none" w:sz="0" w:space="0" w:color="auto"/>
                    <w:bottom w:val="none" w:sz="0" w:space="0" w:color="auto"/>
                    <w:right w:val="none" w:sz="0" w:space="0" w:color="auto"/>
                  </w:divBdr>
                </w:div>
                <w:div w:id="992486413">
                  <w:marLeft w:val="0"/>
                  <w:marRight w:val="0"/>
                  <w:marTop w:val="0"/>
                  <w:marBottom w:val="0"/>
                  <w:divBdr>
                    <w:top w:val="none" w:sz="0" w:space="0" w:color="auto"/>
                    <w:left w:val="none" w:sz="0" w:space="0" w:color="auto"/>
                    <w:bottom w:val="none" w:sz="0" w:space="0" w:color="auto"/>
                    <w:right w:val="none" w:sz="0" w:space="0" w:color="auto"/>
                  </w:divBdr>
                </w:div>
                <w:div w:id="994722189">
                  <w:marLeft w:val="0"/>
                  <w:marRight w:val="0"/>
                  <w:marTop w:val="0"/>
                  <w:marBottom w:val="0"/>
                  <w:divBdr>
                    <w:top w:val="none" w:sz="0" w:space="0" w:color="auto"/>
                    <w:left w:val="none" w:sz="0" w:space="0" w:color="auto"/>
                    <w:bottom w:val="none" w:sz="0" w:space="0" w:color="auto"/>
                    <w:right w:val="none" w:sz="0" w:space="0" w:color="auto"/>
                  </w:divBdr>
                </w:div>
                <w:div w:id="999697135">
                  <w:marLeft w:val="0"/>
                  <w:marRight w:val="0"/>
                  <w:marTop w:val="0"/>
                  <w:marBottom w:val="0"/>
                  <w:divBdr>
                    <w:top w:val="none" w:sz="0" w:space="0" w:color="auto"/>
                    <w:left w:val="none" w:sz="0" w:space="0" w:color="auto"/>
                    <w:bottom w:val="none" w:sz="0" w:space="0" w:color="auto"/>
                    <w:right w:val="none" w:sz="0" w:space="0" w:color="auto"/>
                  </w:divBdr>
                </w:div>
                <w:div w:id="1000276683">
                  <w:marLeft w:val="0"/>
                  <w:marRight w:val="0"/>
                  <w:marTop w:val="0"/>
                  <w:marBottom w:val="0"/>
                  <w:divBdr>
                    <w:top w:val="none" w:sz="0" w:space="0" w:color="auto"/>
                    <w:left w:val="none" w:sz="0" w:space="0" w:color="auto"/>
                    <w:bottom w:val="none" w:sz="0" w:space="0" w:color="auto"/>
                    <w:right w:val="none" w:sz="0" w:space="0" w:color="auto"/>
                  </w:divBdr>
                </w:div>
                <w:div w:id="1010333258">
                  <w:marLeft w:val="0"/>
                  <w:marRight w:val="0"/>
                  <w:marTop w:val="0"/>
                  <w:marBottom w:val="0"/>
                  <w:divBdr>
                    <w:top w:val="none" w:sz="0" w:space="0" w:color="auto"/>
                    <w:left w:val="none" w:sz="0" w:space="0" w:color="auto"/>
                    <w:bottom w:val="none" w:sz="0" w:space="0" w:color="auto"/>
                    <w:right w:val="none" w:sz="0" w:space="0" w:color="auto"/>
                  </w:divBdr>
                </w:div>
                <w:div w:id="1010792981">
                  <w:marLeft w:val="0"/>
                  <w:marRight w:val="0"/>
                  <w:marTop w:val="0"/>
                  <w:marBottom w:val="0"/>
                  <w:divBdr>
                    <w:top w:val="none" w:sz="0" w:space="0" w:color="auto"/>
                    <w:left w:val="none" w:sz="0" w:space="0" w:color="auto"/>
                    <w:bottom w:val="none" w:sz="0" w:space="0" w:color="auto"/>
                    <w:right w:val="none" w:sz="0" w:space="0" w:color="auto"/>
                  </w:divBdr>
                </w:div>
                <w:div w:id="1011571561">
                  <w:marLeft w:val="0"/>
                  <w:marRight w:val="0"/>
                  <w:marTop w:val="0"/>
                  <w:marBottom w:val="0"/>
                  <w:divBdr>
                    <w:top w:val="none" w:sz="0" w:space="0" w:color="auto"/>
                    <w:left w:val="none" w:sz="0" w:space="0" w:color="auto"/>
                    <w:bottom w:val="none" w:sz="0" w:space="0" w:color="auto"/>
                    <w:right w:val="none" w:sz="0" w:space="0" w:color="auto"/>
                  </w:divBdr>
                </w:div>
                <w:div w:id="1012144717">
                  <w:marLeft w:val="0"/>
                  <w:marRight w:val="0"/>
                  <w:marTop w:val="0"/>
                  <w:marBottom w:val="0"/>
                  <w:divBdr>
                    <w:top w:val="none" w:sz="0" w:space="0" w:color="auto"/>
                    <w:left w:val="none" w:sz="0" w:space="0" w:color="auto"/>
                    <w:bottom w:val="none" w:sz="0" w:space="0" w:color="auto"/>
                    <w:right w:val="none" w:sz="0" w:space="0" w:color="auto"/>
                  </w:divBdr>
                </w:div>
                <w:div w:id="1013339104">
                  <w:marLeft w:val="0"/>
                  <w:marRight w:val="0"/>
                  <w:marTop w:val="0"/>
                  <w:marBottom w:val="0"/>
                  <w:divBdr>
                    <w:top w:val="none" w:sz="0" w:space="0" w:color="auto"/>
                    <w:left w:val="none" w:sz="0" w:space="0" w:color="auto"/>
                    <w:bottom w:val="none" w:sz="0" w:space="0" w:color="auto"/>
                    <w:right w:val="none" w:sz="0" w:space="0" w:color="auto"/>
                  </w:divBdr>
                </w:div>
                <w:div w:id="1014040015">
                  <w:marLeft w:val="0"/>
                  <w:marRight w:val="0"/>
                  <w:marTop w:val="0"/>
                  <w:marBottom w:val="0"/>
                  <w:divBdr>
                    <w:top w:val="none" w:sz="0" w:space="0" w:color="auto"/>
                    <w:left w:val="none" w:sz="0" w:space="0" w:color="auto"/>
                    <w:bottom w:val="none" w:sz="0" w:space="0" w:color="auto"/>
                    <w:right w:val="none" w:sz="0" w:space="0" w:color="auto"/>
                  </w:divBdr>
                </w:div>
                <w:div w:id="1014262785">
                  <w:marLeft w:val="0"/>
                  <w:marRight w:val="0"/>
                  <w:marTop w:val="0"/>
                  <w:marBottom w:val="0"/>
                  <w:divBdr>
                    <w:top w:val="none" w:sz="0" w:space="0" w:color="auto"/>
                    <w:left w:val="none" w:sz="0" w:space="0" w:color="auto"/>
                    <w:bottom w:val="none" w:sz="0" w:space="0" w:color="auto"/>
                    <w:right w:val="none" w:sz="0" w:space="0" w:color="auto"/>
                  </w:divBdr>
                </w:div>
                <w:div w:id="1024213377">
                  <w:marLeft w:val="0"/>
                  <w:marRight w:val="0"/>
                  <w:marTop w:val="0"/>
                  <w:marBottom w:val="0"/>
                  <w:divBdr>
                    <w:top w:val="none" w:sz="0" w:space="0" w:color="auto"/>
                    <w:left w:val="none" w:sz="0" w:space="0" w:color="auto"/>
                    <w:bottom w:val="none" w:sz="0" w:space="0" w:color="auto"/>
                    <w:right w:val="none" w:sz="0" w:space="0" w:color="auto"/>
                  </w:divBdr>
                </w:div>
                <w:div w:id="1025131055">
                  <w:marLeft w:val="0"/>
                  <w:marRight w:val="0"/>
                  <w:marTop w:val="0"/>
                  <w:marBottom w:val="0"/>
                  <w:divBdr>
                    <w:top w:val="none" w:sz="0" w:space="0" w:color="auto"/>
                    <w:left w:val="none" w:sz="0" w:space="0" w:color="auto"/>
                    <w:bottom w:val="none" w:sz="0" w:space="0" w:color="auto"/>
                    <w:right w:val="none" w:sz="0" w:space="0" w:color="auto"/>
                  </w:divBdr>
                </w:div>
                <w:div w:id="1026099476">
                  <w:marLeft w:val="0"/>
                  <w:marRight w:val="0"/>
                  <w:marTop w:val="0"/>
                  <w:marBottom w:val="0"/>
                  <w:divBdr>
                    <w:top w:val="none" w:sz="0" w:space="0" w:color="auto"/>
                    <w:left w:val="none" w:sz="0" w:space="0" w:color="auto"/>
                    <w:bottom w:val="none" w:sz="0" w:space="0" w:color="auto"/>
                    <w:right w:val="none" w:sz="0" w:space="0" w:color="auto"/>
                  </w:divBdr>
                </w:div>
                <w:div w:id="1029918974">
                  <w:marLeft w:val="0"/>
                  <w:marRight w:val="0"/>
                  <w:marTop w:val="0"/>
                  <w:marBottom w:val="0"/>
                  <w:divBdr>
                    <w:top w:val="none" w:sz="0" w:space="0" w:color="auto"/>
                    <w:left w:val="none" w:sz="0" w:space="0" w:color="auto"/>
                    <w:bottom w:val="none" w:sz="0" w:space="0" w:color="auto"/>
                    <w:right w:val="none" w:sz="0" w:space="0" w:color="auto"/>
                  </w:divBdr>
                </w:div>
                <w:div w:id="1030183117">
                  <w:marLeft w:val="0"/>
                  <w:marRight w:val="0"/>
                  <w:marTop w:val="0"/>
                  <w:marBottom w:val="0"/>
                  <w:divBdr>
                    <w:top w:val="none" w:sz="0" w:space="0" w:color="auto"/>
                    <w:left w:val="none" w:sz="0" w:space="0" w:color="auto"/>
                    <w:bottom w:val="none" w:sz="0" w:space="0" w:color="auto"/>
                    <w:right w:val="none" w:sz="0" w:space="0" w:color="auto"/>
                  </w:divBdr>
                </w:div>
                <w:div w:id="1039205283">
                  <w:marLeft w:val="0"/>
                  <w:marRight w:val="0"/>
                  <w:marTop w:val="0"/>
                  <w:marBottom w:val="0"/>
                  <w:divBdr>
                    <w:top w:val="none" w:sz="0" w:space="0" w:color="auto"/>
                    <w:left w:val="none" w:sz="0" w:space="0" w:color="auto"/>
                    <w:bottom w:val="none" w:sz="0" w:space="0" w:color="auto"/>
                    <w:right w:val="none" w:sz="0" w:space="0" w:color="auto"/>
                  </w:divBdr>
                </w:div>
                <w:div w:id="1039821651">
                  <w:marLeft w:val="0"/>
                  <w:marRight w:val="0"/>
                  <w:marTop w:val="0"/>
                  <w:marBottom w:val="0"/>
                  <w:divBdr>
                    <w:top w:val="none" w:sz="0" w:space="0" w:color="auto"/>
                    <w:left w:val="none" w:sz="0" w:space="0" w:color="auto"/>
                    <w:bottom w:val="none" w:sz="0" w:space="0" w:color="auto"/>
                    <w:right w:val="none" w:sz="0" w:space="0" w:color="auto"/>
                  </w:divBdr>
                </w:div>
                <w:div w:id="1052731607">
                  <w:marLeft w:val="0"/>
                  <w:marRight w:val="0"/>
                  <w:marTop w:val="0"/>
                  <w:marBottom w:val="0"/>
                  <w:divBdr>
                    <w:top w:val="none" w:sz="0" w:space="0" w:color="auto"/>
                    <w:left w:val="none" w:sz="0" w:space="0" w:color="auto"/>
                    <w:bottom w:val="none" w:sz="0" w:space="0" w:color="auto"/>
                    <w:right w:val="none" w:sz="0" w:space="0" w:color="auto"/>
                  </w:divBdr>
                </w:div>
                <w:div w:id="1056393309">
                  <w:marLeft w:val="0"/>
                  <w:marRight w:val="0"/>
                  <w:marTop w:val="0"/>
                  <w:marBottom w:val="0"/>
                  <w:divBdr>
                    <w:top w:val="none" w:sz="0" w:space="0" w:color="auto"/>
                    <w:left w:val="none" w:sz="0" w:space="0" w:color="auto"/>
                    <w:bottom w:val="none" w:sz="0" w:space="0" w:color="auto"/>
                    <w:right w:val="none" w:sz="0" w:space="0" w:color="auto"/>
                  </w:divBdr>
                </w:div>
                <w:div w:id="1056470076">
                  <w:marLeft w:val="0"/>
                  <w:marRight w:val="0"/>
                  <w:marTop w:val="0"/>
                  <w:marBottom w:val="0"/>
                  <w:divBdr>
                    <w:top w:val="none" w:sz="0" w:space="0" w:color="auto"/>
                    <w:left w:val="none" w:sz="0" w:space="0" w:color="auto"/>
                    <w:bottom w:val="none" w:sz="0" w:space="0" w:color="auto"/>
                    <w:right w:val="none" w:sz="0" w:space="0" w:color="auto"/>
                  </w:divBdr>
                </w:div>
                <w:div w:id="1059547981">
                  <w:marLeft w:val="0"/>
                  <w:marRight w:val="0"/>
                  <w:marTop w:val="0"/>
                  <w:marBottom w:val="0"/>
                  <w:divBdr>
                    <w:top w:val="none" w:sz="0" w:space="0" w:color="auto"/>
                    <w:left w:val="none" w:sz="0" w:space="0" w:color="auto"/>
                    <w:bottom w:val="none" w:sz="0" w:space="0" w:color="auto"/>
                    <w:right w:val="none" w:sz="0" w:space="0" w:color="auto"/>
                  </w:divBdr>
                </w:div>
                <w:div w:id="1064572044">
                  <w:marLeft w:val="0"/>
                  <w:marRight w:val="0"/>
                  <w:marTop w:val="0"/>
                  <w:marBottom w:val="0"/>
                  <w:divBdr>
                    <w:top w:val="none" w:sz="0" w:space="0" w:color="auto"/>
                    <w:left w:val="none" w:sz="0" w:space="0" w:color="auto"/>
                    <w:bottom w:val="none" w:sz="0" w:space="0" w:color="auto"/>
                    <w:right w:val="none" w:sz="0" w:space="0" w:color="auto"/>
                  </w:divBdr>
                </w:div>
                <w:div w:id="1068112331">
                  <w:marLeft w:val="0"/>
                  <w:marRight w:val="0"/>
                  <w:marTop w:val="0"/>
                  <w:marBottom w:val="0"/>
                  <w:divBdr>
                    <w:top w:val="none" w:sz="0" w:space="0" w:color="auto"/>
                    <w:left w:val="none" w:sz="0" w:space="0" w:color="auto"/>
                    <w:bottom w:val="none" w:sz="0" w:space="0" w:color="auto"/>
                    <w:right w:val="none" w:sz="0" w:space="0" w:color="auto"/>
                  </w:divBdr>
                </w:div>
                <w:div w:id="1068459774">
                  <w:marLeft w:val="0"/>
                  <w:marRight w:val="0"/>
                  <w:marTop w:val="0"/>
                  <w:marBottom w:val="0"/>
                  <w:divBdr>
                    <w:top w:val="none" w:sz="0" w:space="0" w:color="auto"/>
                    <w:left w:val="none" w:sz="0" w:space="0" w:color="auto"/>
                    <w:bottom w:val="none" w:sz="0" w:space="0" w:color="auto"/>
                    <w:right w:val="none" w:sz="0" w:space="0" w:color="auto"/>
                  </w:divBdr>
                </w:div>
                <w:div w:id="1068916959">
                  <w:marLeft w:val="0"/>
                  <w:marRight w:val="0"/>
                  <w:marTop w:val="0"/>
                  <w:marBottom w:val="0"/>
                  <w:divBdr>
                    <w:top w:val="none" w:sz="0" w:space="0" w:color="auto"/>
                    <w:left w:val="none" w:sz="0" w:space="0" w:color="auto"/>
                    <w:bottom w:val="none" w:sz="0" w:space="0" w:color="auto"/>
                    <w:right w:val="none" w:sz="0" w:space="0" w:color="auto"/>
                  </w:divBdr>
                </w:div>
                <w:div w:id="1069962748">
                  <w:marLeft w:val="0"/>
                  <w:marRight w:val="0"/>
                  <w:marTop w:val="0"/>
                  <w:marBottom w:val="0"/>
                  <w:divBdr>
                    <w:top w:val="none" w:sz="0" w:space="0" w:color="auto"/>
                    <w:left w:val="none" w:sz="0" w:space="0" w:color="auto"/>
                    <w:bottom w:val="none" w:sz="0" w:space="0" w:color="auto"/>
                    <w:right w:val="none" w:sz="0" w:space="0" w:color="auto"/>
                  </w:divBdr>
                </w:div>
                <w:div w:id="1070693964">
                  <w:marLeft w:val="0"/>
                  <w:marRight w:val="0"/>
                  <w:marTop w:val="0"/>
                  <w:marBottom w:val="0"/>
                  <w:divBdr>
                    <w:top w:val="none" w:sz="0" w:space="0" w:color="auto"/>
                    <w:left w:val="none" w:sz="0" w:space="0" w:color="auto"/>
                    <w:bottom w:val="none" w:sz="0" w:space="0" w:color="auto"/>
                    <w:right w:val="none" w:sz="0" w:space="0" w:color="auto"/>
                  </w:divBdr>
                </w:div>
                <w:div w:id="1074014661">
                  <w:marLeft w:val="0"/>
                  <w:marRight w:val="0"/>
                  <w:marTop w:val="0"/>
                  <w:marBottom w:val="0"/>
                  <w:divBdr>
                    <w:top w:val="none" w:sz="0" w:space="0" w:color="auto"/>
                    <w:left w:val="none" w:sz="0" w:space="0" w:color="auto"/>
                    <w:bottom w:val="none" w:sz="0" w:space="0" w:color="auto"/>
                    <w:right w:val="none" w:sz="0" w:space="0" w:color="auto"/>
                  </w:divBdr>
                </w:div>
                <w:div w:id="1075592889">
                  <w:marLeft w:val="0"/>
                  <w:marRight w:val="0"/>
                  <w:marTop w:val="0"/>
                  <w:marBottom w:val="0"/>
                  <w:divBdr>
                    <w:top w:val="none" w:sz="0" w:space="0" w:color="auto"/>
                    <w:left w:val="none" w:sz="0" w:space="0" w:color="auto"/>
                    <w:bottom w:val="none" w:sz="0" w:space="0" w:color="auto"/>
                    <w:right w:val="none" w:sz="0" w:space="0" w:color="auto"/>
                  </w:divBdr>
                </w:div>
                <w:div w:id="1079520474">
                  <w:marLeft w:val="0"/>
                  <w:marRight w:val="0"/>
                  <w:marTop w:val="0"/>
                  <w:marBottom w:val="0"/>
                  <w:divBdr>
                    <w:top w:val="none" w:sz="0" w:space="0" w:color="auto"/>
                    <w:left w:val="none" w:sz="0" w:space="0" w:color="auto"/>
                    <w:bottom w:val="none" w:sz="0" w:space="0" w:color="auto"/>
                    <w:right w:val="none" w:sz="0" w:space="0" w:color="auto"/>
                  </w:divBdr>
                </w:div>
                <w:div w:id="1081298813">
                  <w:marLeft w:val="0"/>
                  <w:marRight w:val="0"/>
                  <w:marTop w:val="0"/>
                  <w:marBottom w:val="0"/>
                  <w:divBdr>
                    <w:top w:val="none" w:sz="0" w:space="0" w:color="auto"/>
                    <w:left w:val="none" w:sz="0" w:space="0" w:color="auto"/>
                    <w:bottom w:val="none" w:sz="0" w:space="0" w:color="auto"/>
                    <w:right w:val="none" w:sz="0" w:space="0" w:color="auto"/>
                  </w:divBdr>
                </w:div>
                <w:div w:id="1082600255">
                  <w:marLeft w:val="0"/>
                  <w:marRight w:val="0"/>
                  <w:marTop w:val="0"/>
                  <w:marBottom w:val="0"/>
                  <w:divBdr>
                    <w:top w:val="none" w:sz="0" w:space="0" w:color="auto"/>
                    <w:left w:val="none" w:sz="0" w:space="0" w:color="auto"/>
                    <w:bottom w:val="none" w:sz="0" w:space="0" w:color="auto"/>
                    <w:right w:val="none" w:sz="0" w:space="0" w:color="auto"/>
                  </w:divBdr>
                </w:div>
                <w:div w:id="1083838081">
                  <w:marLeft w:val="0"/>
                  <w:marRight w:val="0"/>
                  <w:marTop w:val="0"/>
                  <w:marBottom w:val="0"/>
                  <w:divBdr>
                    <w:top w:val="none" w:sz="0" w:space="0" w:color="auto"/>
                    <w:left w:val="none" w:sz="0" w:space="0" w:color="auto"/>
                    <w:bottom w:val="none" w:sz="0" w:space="0" w:color="auto"/>
                    <w:right w:val="none" w:sz="0" w:space="0" w:color="auto"/>
                  </w:divBdr>
                </w:div>
                <w:div w:id="1085421078">
                  <w:marLeft w:val="0"/>
                  <w:marRight w:val="0"/>
                  <w:marTop w:val="0"/>
                  <w:marBottom w:val="0"/>
                  <w:divBdr>
                    <w:top w:val="none" w:sz="0" w:space="0" w:color="auto"/>
                    <w:left w:val="none" w:sz="0" w:space="0" w:color="auto"/>
                    <w:bottom w:val="none" w:sz="0" w:space="0" w:color="auto"/>
                    <w:right w:val="none" w:sz="0" w:space="0" w:color="auto"/>
                  </w:divBdr>
                </w:div>
                <w:div w:id="1088505027">
                  <w:marLeft w:val="0"/>
                  <w:marRight w:val="0"/>
                  <w:marTop w:val="0"/>
                  <w:marBottom w:val="0"/>
                  <w:divBdr>
                    <w:top w:val="none" w:sz="0" w:space="0" w:color="auto"/>
                    <w:left w:val="none" w:sz="0" w:space="0" w:color="auto"/>
                    <w:bottom w:val="none" w:sz="0" w:space="0" w:color="auto"/>
                    <w:right w:val="none" w:sz="0" w:space="0" w:color="auto"/>
                  </w:divBdr>
                </w:div>
                <w:div w:id="1089617722">
                  <w:marLeft w:val="0"/>
                  <w:marRight w:val="0"/>
                  <w:marTop w:val="0"/>
                  <w:marBottom w:val="0"/>
                  <w:divBdr>
                    <w:top w:val="none" w:sz="0" w:space="0" w:color="auto"/>
                    <w:left w:val="none" w:sz="0" w:space="0" w:color="auto"/>
                    <w:bottom w:val="none" w:sz="0" w:space="0" w:color="auto"/>
                    <w:right w:val="none" w:sz="0" w:space="0" w:color="auto"/>
                  </w:divBdr>
                </w:div>
                <w:div w:id="1090741206">
                  <w:marLeft w:val="0"/>
                  <w:marRight w:val="0"/>
                  <w:marTop w:val="0"/>
                  <w:marBottom w:val="0"/>
                  <w:divBdr>
                    <w:top w:val="none" w:sz="0" w:space="0" w:color="auto"/>
                    <w:left w:val="none" w:sz="0" w:space="0" w:color="auto"/>
                    <w:bottom w:val="none" w:sz="0" w:space="0" w:color="auto"/>
                    <w:right w:val="none" w:sz="0" w:space="0" w:color="auto"/>
                  </w:divBdr>
                </w:div>
                <w:div w:id="1099906008">
                  <w:marLeft w:val="0"/>
                  <w:marRight w:val="0"/>
                  <w:marTop w:val="0"/>
                  <w:marBottom w:val="0"/>
                  <w:divBdr>
                    <w:top w:val="none" w:sz="0" w:space="0" w:color="auto"/>
                    <w:left w:val="none" w:sz="0" w:space="0" w:color="auto"/>
                    <w:bottom w:val="none" w:sz="0" w:space="0" w:color="auto"/>
                    <w:right w:val="none" w:sz="0" w:space="0" w:color="auto"/>
                  </w:divBdr>
                </w:div>
                <w:div w:id="1102649438">
                  <w:marLeft w:val="0"/>
                  <w:marRight w:val="0"/>
                  <w:marTop w:val="0"/>
                  <w:marBottom w:val="0"/>
                  <w:divBdr>
                    <w:top w:val="none" w:sz="0" w:space="0" w:color="auto"/>
                    <w:left w:val="none" w:sz="0" w:space="0" w:color="auto"/>
                    <w:bottom w:val="none" w:sz="0" w:space="0" w:color="auto"/>
                    <w:right w:val="none" w:sz="0" w:space="0" w:color="auto"/>
                  </w:divBdr>
                </w:div>
                <w:div w:id="1116100540">
                  <w:marLeft w:val="0"/>
                  <w:marRight w:val="0"/>
                  <w:marTop w:val="0"/>
                  <w:marBottom w:val="0"/>
                  <w:divBdr>
                    <w:top w:val="none" w:sz="0" w:space="0" w:color="auto"/>
                    <w:left w:val="none" w:sz="0" w:space="0" w:color="auto"/>
                    <w:bottom w:val="none" w:sz="0" w:space="0" w:color="auto"/>
                    <w:right w:val="none" w:sz="0" w:space="0" w:color="auto"/>
                  </w:divBdr>
                </w:div>
                <w:div w:id="1120874374">
                  <w:marLeft w:val="0"/>
                  <w:marRight w:val="0"/>
                  <w:marTop w:val="0"/>
                  <w:marBottom w:val="0"/>
                  <w:divBdr>
                    <w:top w:val="none" w:sz="0" w:space="0" w:color="auto"/>
                    <w:left w:val="none" w:sz="0" w:space="0" w:color="auto"/>
                    <w:bottom w:val="none" w:sz="0" w:space="0" w:color="auto"/>
                    <w:right w:val="none" w:sz="0" w:space="0" w:color="auto"/>
                  </w:divBdr>
                </w:div>
                <w:div w:id="1121458742">
                  <w:marLeft w:val="0"/>
                  <w:marRight w:val="0"/>
                  <w:marTop w:val="0"/>
                  <w:marBottom w:val="0"/>
                  <w:divBdr>
                    <w:top w:val="none" w:sz="0" w:space="0" w:color="auto"/>
                    <w:left w:val="none" w:sz="0" w:space="0" w:color="auto"/>
                    <w:bottom w:val="none" w:sz="0" w:space="0" w:color="auto"/>
                    <w:right w:val="none" w:sz="0" w:space="0" w:color="auto"/>
                  </w:divBdr>
                </w:div>
                <w:div w:id="1121917504">
                  <w:marLeft w:val="0"/>
                  <w:marRight w:val="0"/>
                  <w:marTop w:val="0"/>
                  <w:marBottom w:val="0"/>
                  <w:divBdr>
                    <w:top w:val="none" w:sz="0" w:space="0" w:color="auto"/>
                    <w:left w:val="none" w:sz="0" w:space="0" w:color="auto"/>
                    <w:bottom w:val="none" w:sz="0" w:space="0" w:color="auto"/>
                    <w:right w:val="none" w:sz="0" w:space="0" w:color="auto"/>
                  </w:divBdr>
                </w:div>
                <w:div w:id="1125197642">
                  <w:marLeft w:val="0"/>
                  <w:marRight w:val="0"/>
                  <w:marTop w:val="0"/>
                  <w:marBottom w:val="0"/>
                  <w:divBdr>
                    <w:top w:val="none" w:sz="0" w:space="0" w:color="auto"/>
                    <w:left w:val="none" w:sz="0" w:space="0" w:color="auto"/>
                    <w:bottom w:val="none" w:sz="0" w:space="0" w:color="auto"/>
                    <w:right w:val="none" w:sz="0" w:space="0" w:color="auto"/>
                  </w:divBdr>
                </w:div>
                <w:div w:id="1125848034">
                  <w:marLeft w:val="0"/>
                  <w:marRight w:val="0"/>
                  <w:marTop w:val="0"/>
                  <w:marBottom w:val="0"/>
                  <w:divBdr>
                    <w:top w:val="none" w:sz="0" w:space="0" w:color="auto"/>
                    <w:left w:val="none" w:sz="0" w:space="0" w:color="auto"/>
                    <w:bottom w:val="none" w:sz="0" w:space="0" w:color="auto"/>
                    <w:right w:val="none" w:sz="0" w:space="0" w:color="auto"/>
                  </w:divBdr>
                </w:div>
                <w:div w:id="1130706719">
                  <w:marLeft w:val="0"/>
                  <w:marRight w:val="0"/>
                  <w:marTop w:val="0"/>
                  <w:marBottom w:val="0"/>
                  <w:divBdr>
                    <w:top w:val="none" w:sz="0" w:space="0" w:color="auto"/>
                    <w:left w:val="none" w:sz="0" w:space="0" w:color="auto"/>
                    <w:bottom w:val="none" w:sz="0" w:space="0" w:color="auto"/>
                    <w:right w:val="none" w:sz="0" w:space="0" w:color="auto"/>
                  </w:divBdr>
                </w:div>
                <w:div w:id="1137188126">
                  <w:marLeft w:val="0"/>
                  <w:marRight w:val="0"/>
                  <w:marTop w:val="0"/>
                  <w:marBottom w:val="0"/>
                  <w:divBdr>
                    <w:top w:val="none" w:sz="0" w:space="0" w:color="auto"/>
                    <w:left w:val="none" w:sz="0" w:space="0" w:color="auto"/>
                    <w:bottom w:val="none" w:sz="0" w:space="0" w:color="auto"/>
                    <w:right w:val="none" w:sz="0" w:space="0" w:color="auto"/>
                  </w:divBdr>
                </w:div>
                <w:div w:id="1138497685">
                  <w:marLeft w:val="0"/>
                  <w:marRight w:val="0"/>
                  <w:marTop w:val="0"/>
                  <w:marBottom w:val="0"/>
                  <w:divBdr>
                    <w:top w:val="none" w:sz="0" w:space="0" w:color="auto"/>
                    <w:left w:val="none" w:sz="0" w:space="0" w:color="auto"/>
                    <w:bottom w:val="none" w:sz="0" w:space="0" w:color="auto"/>
                    <w:right w:val="none" w:sz="0" w:space="0" w:color="auto"/>
                  </w:divBdr>
                </w:div>
                <w:div w:id="1141578406">
                  <w:marLeft w:val="0"/>
                  <w:marRight w:val="0"/>
                  <w:marTop w:val="0"/>
                  <w:marBottom w:val="0"/>
                  <w:divBdr>
                    <w:top w:val="none" w:sz="0" w:space="0" w:color="auto"/>
                    <w:left w:val="none" w:sz="0" w:space="0" w:color="auto"/>
                    <w:bottom w:val="none" w:sz="0" w:space="0" w:color="auto"/>
                    <w:right w:val="none" w:sz="0" w:space="0" w:color="auto"/>
                  </w:divBdr>
                </w:div>
                <w:div w:id="1146241600">
                  <w:marLeft w:val="0"/>
                  <w:marRight w:val="0"/>
                  <w:marTop w:val="0"/>
                  <w:marBottom w:val="0"/>
                  <w:divBdr>
                    <w:top w:val="none" w:sz="0" w:space="0" w:color="auto"/>
                    <w:left w:val="none" w:sz="0" w:space="0" w:color="auto"/>
                    <w:bottom w:val="none" w:sz="0" w:space="0" w:color="auto"/>
                    <w:right w:val="none" w:sz="0" w:space="0" w:color="auto"/>
                  </w:divBdr>
                </w:div>
                <w:div w:id="1146584519">
                  <w:marLeft w:val="0"/>
                  <w:marRight w:val="0"/>
                  <w:marTop w:val="0"/>
                  <w:marBottom w:val="0"/>
                  <w:divBdr>
                    <w:top w:val="none" w:sz="0" w:space="0" w:color="auto"/>
                    <w:left w:val="none" w:sz="0" w:space="0" w:color="auto"/>
                    <w:bottom w:val="none" w:sz="0" w:space="0" w:color="auto"/>
                    <w:right w:val="none" w:sz="0" w:space="0" w:color="auto"/>
                  </w:divBdr>
                </w:div>
                <w:div w:id="1148208220">
                  <w:marLeft w:val="0"/>
                  <w:marRight w:val="0"/>
                  <w:marTop w:val="0"/>
                  <w:marBottom w:val="0"/>
                  <w:divBdr>
                    <w:top w:val="none" w:sz="0" w:space="0" w:color="auto"/>
                    <w:left w:val="none" w:sz="0" w:space="0" w:color="auto"/>
                    <w:bottom w:val="none" w:sz="0" w:space="0" w:color="auto"/>
                    <w:right w:val="none" w:sz="0" w:space="0" w:color="auto"/>
                  </w:divBdr>
                </w:div>
                <w:div w:id="1150900536">
                  <w:marLeft w:val="0"/>
                  <w:marRight w:val="0"/>
                  <w:marTop w:val="0"/>
                  <w:marBottom w:val="0"/>
                  <w:divBdr>
                    <w:top w:val="none" w:sz="0" w:space="0" w:color="auto"/>
                    <w:left w:val="none" w:sz="0" w:space="0" w:color="auto"/>
                    <w:bottom w:val="none" w:sz="0" w:space="0" w:color="auto"/>
                    <w:right w:val="none" w:sz="0" w:space="0" w:color="auto"/>
                  </w:divBdr>
                </w:div>
                <w:div w:id="1165047662">
                  <w:marLeft w:val="0"/>
                  <w:marRight w:val="0"/>
                  <w:marTop w:val="0"/>
                  <w:marBottom w:val="0"/>
                  <w:divBdr>
                    <w:top w:val="none" w:sz="0" w:space="0" w:color="auto"/>
                    <w:left w:val="none" w:sz="0" w:space="0" w:color="auto"/>
                    <w:bottom w:val="none" w:sz="0" w:space="0" w:color="auto"/>
                    <w:right w:val="none" w:sz="0" w:space="0" w:color="auto"/>
                  </w:divBdr>
                </w:div>
                <w:div w:id="1166241176">
                  <w:marLeft w:val="0"/>
                  <w:marRight w:val="0"/>
                  <w:marTop w:val="0"/>
                  <w:marBottom w:val="0"/>
                  <w:divBdr>
                    <w:top w:val="none" w:sz="0" w:space="0" w:color="auto"/>
                    <w:left w:val="none" w:sz="0" w:space="0" w:color="auto"/>
                    <w:bottom w:val="none" w:sz="0" w:space="0" w:color="auto"/>
                    <w:right w:val="none" w:sz="0" w:space="0" w:color="auto"/>
                  </w:divBdr>
                </w:div>
                <w:div w:id="1174883833">
                  <w:marLeft w:val="0"/>
                  <w:marRight w:val="0"/>
                  <w:marTop w:val="0"/>
                  <w:marBottom w:val="0"/>
                  <w:divBdr>
                    <w:top w:val="none" w:sz="0" w:space="0" w:color="auto"/>
                    <w:left w:val="none" w:sz="0" w:space="0" w:color="auto"/>
                    <w:bottom w:val="none" w:sz="0" w:space="0" w:color="auto"/>
                    <w:right w:val="none" w:sz="0" w:space="0" w:color="auto"/>
                  </w:divBdr>
                </w:div>
                <w:div w:id="1179663421">
                  <w:marLeft w:val="0"/>
                  <w:marRight w:val="0"/>
                  <w:marTop w:val="0"/>
                  <w:marBottom w:val="0"/>
                  <w:divBdr>
                    <w:top w:val="none" w:sz="0" w:space="0" w:color="auto"/>
                    <w:left w:val="none" w:sz="0" w:space="0" w:color="auto"/>
                    <w:bottom w:val="none" w:sz="0" w:space="0" w:color="auto"/>
                    <w:right w:val="none" w:sz="0" w:space="0" w:color="auto"/>
                  </w:divBdr>
                </w:div>
                <w:div w:id="1180004713">
                  <w:marLeft w:val="0"/>
                  <w:marRight w:val="0"/>
                  <w:marTop w:val="0"/>
                  <w:marBottom w:val="0"/>
                  <w:divBdr>
                    <w:top w:val="none" w:sz="0" w:space="0" w:color="auto"/>
                    <w:left w:val="none" w:sz="0" w:space="0" w:color="auto"/>
                    <w:bottom w:val="none" w:sz="0" w:space="0" w:color="auto"/>
                    <w:right w:val="none" w:sz="0" w:space="0" w:color="auto"/>
                  </w:divBdr>
                </w:div>
                <w:div w:id="1184129622">
                  <w:marLeft w:val="0"/>
                  <w:marRight w:val="0"/>
                  <w:marTop w:val="0"/>
                  <w:marBottom w:val="0"/>
                  <w:divBdr>
                    <w:top w:val="none" w:sz="0" w:space="0" w:color="auto"/>
                    <w:left w:val="none" w:sz="0" w:space="0" w:color="auto"/>
                    <w:bottom w:val="none" w:sz="0" w:space="0" w:color="auto"/>
                    <w:right w:val="none" w:sz="0" w:space="0" w:color="auto"/>
                  </w:divBdr>
                </w:div>
                <w:div w:id="1195536895">
                  <w:marLeft w:val="0"/>
                  <w:marRight w:val="0"/>
                  <w:marTop w:val="0"/>
                  <w:marBottom w:val="0"/>
                  <w:divBdr>
                    <w:top w:val="none" w:sz="0" w:space="0" w:color="auto"/>
                    <w:left w:val="none" w:sz="0" w:space="0" w:color="auto"/>
                    <w:bottom w:val="none" w:sz="0" w:space="0" w:color="auto"/>
                    <w:right w:val="none" w:sz="0" w:space="0" w:color="auto"/>
                  </w:divBdr>
                </w:div>
                <w:div w:id="1199393979">
                  <w:marLeft w:val="0"/>
                  <w:marRight w:val="0"/>
                  <w:marTop w:val="0"/>
                  <w:marBottom w:val="0"/>
                  <w:divBdr>
                    <w:top w:val="none" w:sz="0" w:space="0" w:color="auto"/>
                    <w:left w:val="none" w:sz="0" w:space="0" w:color="auto"/>
                    <w:bottom w:val="none" w:sz="0" w:space="0" w:color="auto"/>
                    <w:right w:val="none" w:sz="0" w:space="0" w:color="auto"/>
                  </w:divBdr>
                </w:div>
                <w:div w:id="1205019695">
                  <w:marLeft w:val="0"/>
                  <w:marRight w:val="0"/>
                  <w:marTop w:val="0"/>
                  <w:marBottom w:val="0"/>
                  <w:divBdr>
                    <w:top w:val="none" w:sz="0" w:space="0" w:color="auto"/>
                    <w:left w:val="none" w:sz="0" w:space="0" w:color="auto"/>
                    <w:bottom w:val="none" w:sz="0" w:space="0" w:color="auto"/>
                    <w:right w:val="none" w:sz="0" w:space="0" w:color="auto"/>
                  </w:divBdr>
                </w:div>
                <w:div w:id="1210873429">
                  <w:marLeft w:val="0"/>
                  <w:marRight w:val="0"/>
                  <w:marTop w:val="0"/>
                  <w:marBottom w:val="0"/>
                  <w:divBdr>
                    <w:top w:val="none" w:sz="0" w:space="0" w:color="auto"/>
                    <w:left w:val="none" w:sz="0" w:space="0" w:color="auto"/>
                    <w:bottom w:val="none" w:sz="0" w:space="0" w:color="auto"/>
                    <w:right w:val="none" w:sz="0" w:space="0" w:color="auto"/>
                  </w:divBdr>
                </w:div>
                <w:div w:id="1214998381">
                  <w:marLeft w:val="0"/>
                  <w:marRight w:val="0"/>
                  <w:marTop w:val="0"/>
                  <w:marBottom w:val="0"/>
                  <w:divBdr>
                    <w:top w:val="none" w:sz="0" w:space="0" w:color="auto"/>
                    <w:left w:val="none" w:sz="0" w:space="0" w:color="auto"/>
                    <w:bottom w:val="none" w:sz="0" w:space="0" w:color="auto"/>
                    <w:right w:val="none" w:sz="0" w:space="0" w:color="auto"/>
                  </w:divBdr>
                </w:div>
                <w:div w:id="1222061828">
                  <w:marLeft w:val="0"/>
                  <w:marRight w:val="0"/>
                  <w:marTop w:val="0"/>
                  <w:marBottom w:val="0"/>
                  <w:divBdr>
                    <w:top w:val="none" w:sz="0" w:space="0" w:color="auto"/>
                    <w:left w:val="none" w:sz="0" w:space="0" w:color="auto"/>
                    <w:bottom w:val="none" w:sz="0" w:space="0" w:color="auto"/>
                    <w:right w:val="none" w:sz="0" w:space="0" w:color="auto"/>
                  </w:divBdr>
                </w:div>
                <w:div w:id="1223369271">
                  <w:marLeft w:val="0"/>
                  <w:marRight w:val="0"/>
                  <w:marTop w:val="0"/>
                  <w:marBottom w:val="0"/>
                  <w:divBdr>
                    <w:top w:val="none" w:sz="0" w:space="0" w:color="auto"/>
                    <w:left w:val="none" w:sz="0" w:space="0" w:color="auto"/>
                    <w:bottom w:val="none" w:sz="0" w:space="0" w:color="auto"/>
                    <w:right w:val="none" w:sz="0" w:space="0" w:color="auto"/>
                  </w:divBdr>
                </w:div>
                <w:div w:id="1227111995">
                  <w:marLeft w:val="0"/>
                  <w:marRight w:val="0"/>
                  <w:marTop w:val="0"/>
                  <w:marBottom w:val="0"/>
                  <w:divBdr>
                    <w:top w:val="none" w:sz="0" w:space="0" w:color="auto"/>
                    <w:left w:val="none" w:sz="0" w:space="0" w:color="auto"/>
                    <w:bottom w:val="none" w:sz="0" w:space="0" w:color="auto"/>
                    <w:right w:val="none" w:sz="0" w:space="0" w:color="auto"/>
                  </w:divBdr>
                </w:div>
                <w:div w:id="1227716951">
                  <w:marLeft w:val="0"/>
                  <w:marRight w:val="0"/>
                  <w:marTop w:val="0"/>
                  <w:marBottom w:val="0"/>
                  <w:divBdr>
                    <w:top w:val="none" w:sz="0" w:space="0" w:color="auto"/>
                    <w:left w:val="none" w:sz="0" w:space="0" w:color="auto"/>
                    <w:bottom w:val="none" w:sz="0" w:space="0" w:color="auto"/>
                    <w:right w:val="none" w:sz="0" w:space="0" w:color="auto"/>
                  </w:divBdr>
                </w:div>
                <w:div w:id="1228495964">
                  <w:marLeft w:val="0"/>
                  <w:marRight w:val="0"/>
                  <w:marTop w:val="0"/>
                  <w:marBottom w:val="0"/>
                  <w:divBdr>
                    <w:top w:val="none" w:sz="0" w:space="0" w:color="auto"/>
                    <w:left w:val="none" w:sz="0" w:space="0" w:color="auto"/>
                    <w:bottom w:val="none" w:sz="0" w:space="0" w:color="auto"/>
                    <w:right w:val="none" w:sz="0" w:space="0" w:color="auto"/>
                  </w:divBdr>
                </w:div>
                <w:div w:id="1228611069">
                  <w:marLeft w:val="0"/>
                  <w:marRight w:val="0"/>
                  <w:marTop w:val="0"/>
                  <w:marBottom w:val="0"/>
                  <w:divBdr>
                    <w:top w:val="none" w:sz="0" w:space="0" w:color="auto"/>
                    <w:left w:val="none" w:sz="0" w:space="0" w:color="auto"/>
                    <w:bottom w:val="none" w:sz="0" w:space="0" w:color="auto"/>
                    <w:right w:val="none" w:sz="0" w:space="0" w:color="auto"/>
                  </w:divBdr>
                </w:div>
                <w:div w:id="1233276101">
                  <w:marLeft w:val="0"/>
                  <w:marRight w:val="0"/>
                  <w:marTop w:val="0"/>
                  <w:marBottom w:val="0"/>
                  <w:divBdr>
                    <w:top w:val="none" w:sz="0" w:space="0" w:color="auto"/>
                    <w:left w:val="none" w:sz="0" w:space="0" w:color="auto"/>
                    <w:bottom w:val="none" w:sz="0" w:space="0" w:color="auto"/>
                    <w:right w:val="none" w:sz="0" w:space="0" w:color="auto"/>
                  </w:divBdr>
                </w:div>
                <w:div w:id="1235581022">
                  <w:marLeft w:val="0"/>
                  <w:marRight w:val="0"/>
                  <w:marTop w:val="0"/>
                  <w:marBottom w:val="0"/>
                  <w:divBdr>
                    <w:top w:val="none" w:sz="0" w:space="0" w:color="auto"/>
                    <w:left w:val="none" w:sz="0" w:space="0" w:color="auto"/>
                    <w:bottom w:val="none" w:sz="0" w:space="0" w:color="auto"/>
                    <w:right w:val="none" w:sz="0" w:space="0" w:color="auto"/>
                  </w:divBdr>
                </w:div>
                <w:div w:id="1237126078">
                  <w:marLeft w:val="0"/>
                  <w:marRight w:val="0"/>
                  <w:marTop w:val="0"/>
                  <w:marBottom w:val="0"/>
                  <w:divBdr>
                    <w:top w:val="none" w:sz="0" w:space="0" w:color="auto"/>
                    <w:left w:val="none" w:sz="0" w:space="0" w:color="auto"/>
                    <w:bottom w:val="none" w:sz="0" w:space="0" w:color="auto"/>
                    <w:right w:val="none" w:sz="0" w:space="0" w:color="auto"/>
                  </w:divBdr>
                </w:div>
                <w:div w:id="1242911307">
                  <w:marLeft w:val="0"/>
                  <w:marRight w:val="0"/>
                  <w:marTop w:val="0"/>
                  <w:marBottom w:val="0"/>
                  <w:divBdr>
                    <w:top w:val="none" w:sz="0" w:space="0" w:color="auto"/>
                    <w:left w:val="none" w:sz="0" w:space="0" w:color="auto"/>
                    <w:bottom w:val="none" w:sz="0" w:space="0" w:color="auto"/>
                    <w:right w:val="none" w:sz="0" w:space="0" w:color="auto"/>
                  </w:divBdr>
                </w:div>
                <w:div w:id="1243829974">
                  <w:marLeft w:val="0"/>
                  <w:marRight w:val="0"/>
                  <w:marTop w:val="0"/>
                  <w:marBottom w:val="0"/>
                  <w:divBdr>
                    <w:top w:val="none" w:sz="0" w:space="0" w:color="auto"/>
                    <w:left w:val="none" w:sz="0" w:space="0" w:color="auto"/>
                    <w:bottom w:val="none" w:sz="0" w:space="0" w:color="auto"/>
                    <w:right w:val="none" w:sz="0" w:space="0" w:color="auto"/>
                  </w:divBdr>
                </w:div>
                <w:div w:id="1245072890">
                  <w:marLeft w:val="0"/>
                  <w:marRight w:val="0"/>
                  <w:marTop w:val="0"/>
                  <w:marBottom w:val="0"/>
                  <w:divBdr>
                    <w:top w:val="none" w:sz="0" w:space="0" w:color="auto"/>
                    <w:left w:val="none" w:sz="0" w:space="0" w:color="auto"/>
                    <w:bottom w:val="none" w:sz="0" w:space="0" w:color="auto"/>
                    <w:right w:val="none" w:sz="0" w:space="0" w:color="auto"/>
                  </w:divBdr>
                </w:div>
                <w:div w:id="1246915220">
                  <w:marLeft w:val="0"/>
                  <w:marRight w:val="0"/>
                  <w:marTop w:val="0"/>
                  <w:marBottom w:val="0"/>
                  <w:divBdr>
                    <w:top w:val="none" w:sz="0" w:space="0" w:color="auto"/>
                    <w:left w:val="none" w:sz="0" w:space="0" w:color="auto"/>
                    <w:bottom w:val="none" w:sz="0" w:space="0" w:color="auto"/>
                    <w:right w:val="none" w:sz="0" w:space="0" w:color="auto"/>
                  </w:divBdr>
                </w:div>
                <w:div w:id="1247837790">
                  <w:marLeft w:val="0"/>
                  <w:marRight w:val="0"/>
                  <w:marTop w:val="0"/>
                  <w:marBottom w:val="0"/>
                  <w:divBdr>
                    <w:top w:val="none" w:sz="0" w:space="0" w:color="auto"/>
                    <w:left w:val="none" w:sz="0" w:space="0" w:color="auto"/>
                    <w:bottom w:val="none" w:sz="0" w:space="0" w:color="auto"/>
                    <w:right w:val="none" w:sz="0" w:space="0" w:color="auto"/>
                  </w:divBdr>
                </w:div>
                <w:div w:id="1250894955">
                  <w:marLeft w:val="0"/>
                  <w:marRight w:val="0"/>
                  <w:marTop w:val="0"/>
                  <w:marBottom w:val="0"/>
                  <w:divBdr>
                    <w:top w:val="none" w:sz="0" w:space="0" w:color="auto"/>
                    <w:left w:val="none" w:sz="0" w:space="0" w:color="auto"/>
                    <w:bottom w:val="none" w:sz="0" w:space="0" w:color="auto"/>
                    <w:right w:val="none" w:sz="0" w:space="0" w:color="auto"/>
                  </w:divBdr>
                </w:div>
                <w:div w:id="1253902856">
                  <w:marLeft w:val="0"/>
                  <w:marRight w:val="0"/>
                  <w:marTop w:val="0"/>
                  <w:marBottom w:val="0"/>
                  <w:divBdr>
                    <w:top w:val="none" w:sz="0" w:space="0" w:color="auto"/>
                    <w:left w:val="none" w:sz="0" w:space="0" w:color="auto"/>
                    <w:bottom w:val="none" w:sz="0" w:space="0" w:color="auto"/>
                    <w:right w:val="none" w:sz="0" w:space="0" w:color="auto"/>
                  </w:divBdr>
                </w:div>
                <w:div w:id="1254582100">
                  <w:marLeft w:val="0"/>
                  <w:marRight w:val="0"/>
                  <w:marTop w:val="0"/>
                  <w:marBottom w:val="0"/>
                  <w:divBdr>
                    <w:top w:val="none" w:sz="0" w:space="0" w:color="auto"/>
                    <w:left w:val="none" w:sz="0" w:space="0" w:color="auto"/>
                    <w:bottom w:val="none" w:sz="0" w:space="0" w:color="auto"/>
                    <w:right w:val="none" w:sz="0" w:space="0" w:color="auto"/>
                  </w:divBdr>
                </w:div>
                <w:div w:id="1254702868">
                  <w:marLeft w:val="0"/>
                  <w:marRight w:val="0"/>
                  <w:marTop w:val="0"/>
                  <w:marBottom w:val="0"/>
                  <w:divBdr>
                    <w:top w:val="none" w:sz="0" w:space="0" w:color="auto"/>
                    <w:left w:val="none" w:sz="0" w:space="0" w:color="auto"/>
                    <w:bottom w:val="none" w:sz="0" w:space="0" w:color="auto"/>
                    <w:right w:val="none" w:sz="0" w:space="0" w:color="auto"/>
                  </w:divBdr>
                </w:div>
                <w:div w:id="1256750290">
                  <w:marLeft w:val="0"/>
                  <w:marRight w:val="0"/>
                  <w:marTop w:val="0"/>
                  <w:marBottom w:val="0"/>
                  <w:divBdr>
                    <w:top w:val="none" w:sz="0" w:space="0" w:color="auto"/>
                    <w:left w:val="none" w:sz="0" w:space="0" w:color="auto"/>
                    <w:bottom w:val="none" w:sz="0" w:space="0" w:color="auto"/>
                    <w:right w:val="none" w:sz="0" w:space="0" w:color="auto"/>
                  </w:divBdr>
                </w:div>
                <w:div w:id="1260405151">
                  <w:marLeft w:val="0"/>
                  <w:marRight w:val="0"/>
                  <w:marTop w:val="0"/>
                  <w:marBottom w:val="0"/>
                  <w:divBdr>
                    <w:top w:val="none" w:sz="0" w:space="0" w:color="auto"/>
                    <w:left w:val="none" w:sz="0" w:space="0" w:color="auto"/>
                    <w:bottom w:val="none" w:sz="0" w:space="0" w:color="auto"/>
                    <w:right w:val="none" w:sz="0" w:space="0" w:color="auto"/>
                  </w:divBdr>
                </w:div>
                <w:div w:id="1265073266">
                  <w:marLeft w:val="0"/>
                  <w:marRight w:val="0"/>
                  <w:marTop w:val="0"/>
                  <w:marBottom w:val="0"/>
                  <w:divBdr>
                    <w:top w:val="none" w:sz="0" w:space="0" w:color="auto"/>
                    <w:left w:val="none" w:sz="0" w:space="0" w:color="auto"/>
                    <w:bottom w:val="none" w:sz="0" w:space="0" w:color="auto"/>
                    <w:right w:val="none" w:sz="0" w:space="0" w:color="auto"/>
                  </w:divBdr>
                </w:div>
                <w:div w:id="1266108967">
                  <w:marLeft w:val="0"/>
                  <w:marRight w:val="0"/>
                  <w:marTop w:val="0"/>
                  <w:marBottom w:val="0"/>
                  <w:divBdr>
                    <w:top w:val="none" w:sz="0" w:space="0" w:color="auto"/>
                    <w:left w:val="none" w:sz="0" w:space="0" w:color="auto"/>
                    <w:bottom w:val="none" w:sz="0" w:space="0" w:color="auto"/>
                    <w:right w:val="none" w:sz="0" w:space="0" w:color="auto"/>
                  </w:divBdr>
                </w:div>
                <w:div w:id="1266576603">
                  <w:marLeft w:val="0"/>
                  <w:marRight w:val="0"/>
                  <w:marTop w:val="0"/>
                  <w:marBottom w:val="0"/>
                  <w:divBdr>
                    <w:top w:val="none" w:sz="0" w:space="0" w:color="auto"/>
                    <w:left w:val="none" w:sz="0" w:space="0" w:color="auto"/>
                    <w:bottom w:val="none" w:sz="0" w:space="0" w:color="auto"/>
                    <w:right w:val="none" w:sz="0" w:space="0" w:color="auto"/>
                  </w:divBdr>
                </w:div>
                <w:div w:id="1269846399">
                  <w:marLeft w:val="0"/>
                  <w:marRight w:val="0"/>
                  <w:marTop w:val="0"/>
                  <w:marBottom w:val="0"/>
                  <w:divBdr>
                    <w:top w:val="none" w:sz="0" w:space="0" w:color="auto"/>
                    <w:left w:val="none" w:sz="0" w:space="0" w:color="auto"/>
                    <w:bottom w:val="none" w:sz="0" w:space="0" w:color="auto"/>
                    <w:right w:val="none" w:sz="0" w:space="0" w:color="auto"/>
                  </w:divBdr>
                </w:div>
                <w:div w:id="1270549030">
                  <w:marLeft w:val="0"/>
                  <w:marRight w:val="0"/>
                  <w:marTop w:val="0"/>
                  <w:marBottom w:val="0"/>
                  <w:divBdr>
                    <w:top w:val="none" w:sz="0" w:space="0" w:color="auto"/>
                    <w:left w:val="none" w:sz="0" w:space="0" w:color="auto"/>
                    <w:bottom w:val="none" w:sz="0" w:space="0" w:color="auto"/>
                    <w:right w:val="none" w:sz="0" w:space="0" w:color="auto"/>
                  </w:divBdr>
                </w:div>
                <w:div w:id="1271469016">
                  <w:marLeft w:val="0"/>
                  <w:marRight w:val="0"/>
                  <w:marTop w:val="0"/>
                  <w:marBottom w:val="0"/>
                  <w:divBdr>
                    <w:top w:val="none" w:sz="0" w:space="0" w:color="auto"/>
                    <w:left w:val="none" w:sz="0" w:space="0" w:color="auto"/>
                    <w:bottom w:val="none" w:sz="0" w:space="0" w:color="auto"/>
                    <w:right w:val="none" w:sz="0" w:space="0" w:color="auto"/>
                  </w:divBdr>
                </w:div>
                <w:div w:id="1274364839">
                  <w:marLeft w:val="0"/>
                  <w:marRight w:val="0"/>
                  <w:marTop w:val="0"/>
                  <w:marBottom w:val="0"/>
                  <w:divBdr>
                    <w:top w:val="none" w:sz="0" w:space="0" w:color="auto"/>
                    <w:left w:val="none" w:sz="0" w:space="0" w:color="auto"/>
                    <w:bottom w:val="none" w:sz="0" w:space="0" w:color="auto"/>
                    <w:right w:val="none" w:sz="0" w:space="0" w:color="auto"/>
                  </w:divBdr>
                </w:div>
                <w:div w:id="1278485617">
                  <w:marLeft w:val="0"/>
                  <w:marRight w:val="0"/>
                  <w:marTop w:val="0"/>
                  <w:marBottom w:val="0"/>
                  <w:divBdr>
                    <w:top w:val="none" w:sz="0" w:space="0" w:color="auto"/>
                    <w:left w:val="none" w:sz="0" w:space="0" w:color="auto"/>
                    <w:bottom w:val="none" w:sz="0" w:space="0" w:color="auto"/>
                    <w:right w:val="none" w:sz="0" w:space="0" w:color="auto"/>
                  </w:divBdr>
                </w:div>
                <w:div w:id="1282347780">
                  <w:marLeft w:val="0"/>
                  <w:marRight w:val="0"/>
                  <w:marTop w:val="0"/>
                  <w:marBottom w:val="0"/>
                  <w:divBdr>
                    <w:top w:val="none" w:sz="0" w:space="0" w:color="auto"/>
                    <w:left w:val="none" w:sz="0" w:space="0" w:color="auto"/>
                    <w:bottom w:val="none" w:sz="0" w:space="0" w:color="auto"/>
                    <w:right w:val="none" w:sz="0" w:space="0" w:color="auto"/>
                  </w:divBdr>
                </w:div>
                <w:div w:id="1291127722">
                  <w:marLeft w:val="0"/>
                  <w:marRight w:val="0"/>
                  <w:marTop w:val="0"/>
                  <w:marBottom w:val="0"/>
                  <w:divBdr>
                    <w:top w:val="none" w:sz="0" w:space="0" w:color="auto"/>
                    <w:left w:val="none" w:sz="0" w:space="0" w:color="auto"/>
                    <w:bottom w:val="none" w:sz="0" w:space="0" w:color="auto"/>
                    <w:right w:val="none" w:sz="0" w:space="0" w:color="auto"/>
                  </w:divBdr>
                </w:div>
                <w:div w:id="1292857390">
                  <w:marLeft w:val="0"/>
                  <w:marRight w:val="0"/>
                  <w:marTop w:val="0"/>
                  <w:marBottom w:val="0"/>
                  <w:divBdr>
                    <w:top w:val="none" w:sz="0" w:space="0" w:color="auto"/>
                    <w:left w:val="none" w:sz="0" w:space="0" w:color="auto"/>
                    <w:bottom w:val="none" w:sz="0" w:space="0" w:color="auto"/>
                    <w:right w:val="none" w:sz="0" w:space="0" w:color="auto"/>
                  </w:divBdr>
                </w:div>
                <w:div w:id="1295017102">
                  <w:marLeft w:val="0"/>
                  <w:marRight w:val="0"/>
                  <w:marTop w:val="0"/>
                  <w:marBottom w:val="0"/>
                  <w:divBdr>
                    <w:top w:val="none" w:sz="0" w:space="0" w:color="auto"/>
                    <w:left w:val="none" w:sz="0" w:space="0" w:color="auto"/>
                    <w:bottom w:val="none" w:sz="0" w:space="0" w:color="auto"/>
                    <w:right w:val="none" w:sz="0" w:space="0" w:color="auto"/>
                  </w:divBdr>
                </w:div>
                <w:div w:id="1295210207">
                  <w:marLeft w:val="0"/>
                  <w:marRight w:val="0"/>
                  <w:marTop w:val="0"/>
                  <w:marBottom w:val="0"/>
                  <w:divBdr>
                    <w:top w:val="none" w:sz="0" w:space="0" w:color="auto"/>
                    <w:left w:val="none" w:sz="0" w:space="0" w:color="auto"/>
                    <w:bottom w:val="none" w:sz="0" w:space="0" w:color="auto"/>
                    <w:right w:val="none" w:sz="0" w:space="0" w:color="auto"/>
                  </w:divBdr>
                </w:div>
                <w:div w:id="1295477814">
                  <w:marLeft w:val="0"/>
                  <w:marRight w:val="0"/>
                  <w:marTop w:val="0"/>
                  <w:marBottom w:val="0"/>
                  <w:divBdr>
                    <w:top w:val="none" w:sz="0" w:space="0" w:color="auto"/>
                    <w:left w:val="none" w:sz="0" w:space="0" w:color="auto"/>
                    <w:bottom w:val="none" w:sz="0" w:space="0" w:color="auto"/>
                    <w:right w:val="none" w:sz="0" w:space="0" w:color="auto"/>
                  </w:divBdr>
                </w:div>
                <w:div w:id="1296175111">
                  <w:marLeft w:val="0"/>
                  <w:marRight w:val="0"/>
                  <w:marTop w:val="0"/>
                  <w:marBottom w:val="0"/>
                  <w:divBdr>
                    <w:top w:val="none" w:sz="0" w:space="0" w:color="auto"/>
                    <w:left w:val="none" w:sz="0" w:space="0" w:color="auto"/>
                    <w:bottom w:val="none" w:sz="0" w:space="0" w:color="auto"/>
                    <w:right w:val="none" w:sz="0" w:space="0" w:color="auto"/>
                  </w:divBdr>
                </w:div>
                <w:div w:id="1298074284">
                  <w:marLeft w:val="0"/>
                  <w:marRight w:val="0"/>
                  <w:marTop w:val="0"/>
                  <w:marBottom w:val="0"/>
                  <w:divBdr>
                    <w:top w:val="none" w:sz="0" w:space="0" w:color="auto"/>
                    <w:left w:val="none" w:sz="0" w:space="0" w:color="auto"/>
                    <w:bottom w:val="none" w:sz="0" w:space="0" w:color="auto"/>
                    <w:right w:val="none" w:sz="0" w:space="0" w:color="auto"/>
                  </w:divBdr>
                </w:div>
                <w:div w:id="1298140820">
                  <w:marLeft w:val="0"/>
                  <w:marRight w:val="0"/>
                  <w:marTop w:val="0"/>
                  <w:marBottom w:val="0"/>
                  <w:divBdr>
                    <w:top w:val="none" w:sz="0" w:space="0" w:color="auto"/>
                    <w:left w:val="none" w:sz="0" w:space="0" w:color="auto"/>
                    <w:bottom w:val="none" w:sz="0" w:space="0" w:color="auto"/>
                    <w:right w:val="none" w:sz="0" w:space="0" w:color="auto"/>
                  </w:divBdr>
                </w:div>
                <w:div w:id="1298339320">
                  <w:marLeft w:val="0"/>
                  <w:marRight w:val="0"/>
                  <w:marTop w:val="0"/>
                  <w:marBottom w:val="0"/>
                  <w:divBdr>
                    <w:top w:val="none" w:sz="0" w:space="0" w:color="auto"/>
                    <w:left w:val="none" w:sz="0" w:space="0" w:color="auto"/>
                    <w:bottom w:val="none" w:sz="0" w:space="0" w:color="auto"/>
                    <w:right w:val="none" w:sz="0" w:space="0" w:color="auto"/>
                  </w:divBdr>
                </w:div>
                <w:div w:id="1315720624">
                  <w:marLeft w:val="0"/>
                  <w:marRight w:val="0"/>
                  <w:marTop w:val="0"/>
                  <w:marBottom w:val="0"/>
                  <w:divBdr>
                    <w:top w:val="none" w:sz="0" w:space="0" w:color="auto"/>
                    <w:left w:val="none" w:sz="0" w:space="0" w:color="auto"/>
                    <w:bottom w:val="none" w:sz="0" w:space="0" w:color="auto"/>
                    <w:right w:val="none" w:sz="0" w:space="0" w:color="auto"/>
                  </w:divBdr>
                </w:div>
                <w:div w:id="1319265339">
                  <w:marLeft w:val="0"/>
                  <w:marRight w:val="0"/>
                  <w:marTop w:val="0"/>
                  <w:marBottom w:val="0"/>
                  <w:divBdr>
                    <w:top w:val="none" w:sz="0" w:space="0" w:color="auto"/>
                    <w:left w:val="none" w:sz="0" w:space="0" w:color="auto"/>
                    <w:bottom w:val="none" w:sz="0" w:space="0" w:color="auto"/>
                    <w:right w:val="none" w:sz="0" w:space="0" w:color="auto"/>
                  </w:divBdr>
                </w:div>
                <w:div w:id="1319382010">
                  <w:marLeft w:val="0"/>
                  <w:marRight w:val="0"/>
                  <w:marTop w:val="0"/>
                  <w:marBottom w:val="0"/>
                  <w:divBdr>
                    <w:top w:val="none" w:sz="0" w:space="0" w:color="auto"/>
                    <w:left w:val="none" w:sz="0" w:space="0" w:color="auto"/>
                    <w:bottom w:val="none" w:sz="0" w:space="0" w:color="auto"/>
                    <w:right w:val="none" w:sz="0" w:space="0" w:color="auto"/>
                  </w:divBdr>
                </w:div>
                <w:div w:id="1322199506">
                  <w:marLeft w:val="0"/>
                  <w:marRight w:val="0"/>
                  <w:marTop w:val="0"/>
                  <w:marBottom w:val="0"/>
                  <w:divBdr>
                    <w:top w:val="none" w:sz="0" w:space="0" w:color="auto"/>
                    <w:left w:val="none" w:sz="0" w:space="0" w:color="auto"/>
                    <w:bottom w:val="none" w:sz="0" w:space="0" w:color="auto"/>
                    <w:right w:val="none" w:sz="0" w:space="0" w:color="auto"/>
                  </w:divBdr>
                </w:div>
                <w:div w:id="1323847242">
                  <w:marLeft w:val="0"/>
                  <w:marRight w:val="0"/>
                  <w:marTop w:val="0"/>
                  <w:marBottom w:val="0"/>
                  <w:divBdr>
                    <w:top w:val="none" w:sz="0" w:space="0" w:color="auto"/>
                    <w:left w:val="none" w:sz="0" w:space="0" w:color="auto"/>
                    <w:bottom w:val="none" w:sz="0" w:space="0" w:color="auto"/>
                    <w:right w:val="none" w:sz="0" w:space="0" w:color="auto"/>
                  </w:divBdr>
                </w:div>
                <w:div w:id="1333799502">
                  <w:marLeft w:val="0"/>
                  <w:marRight w:val="0"/>
                  <w:marTop w:val="0"/>
                  <w:marBottom w:val="0"/>
                  <w:divBdr>
                    <w:top w:val="none" w:sz="0" w:space="0" w:color="auto"/>
                    <w:left w:val="none" w:sz="0" w:space="0" w:color="auto"/>
                    <w:bottom w:val="none" w:sz="0" w:space="0" w:color="auto"/>
                    <w:right w:val="none" w:sz="0" w:space="0" w:color="auto"/>
                  </w:divBdr>
                </w:div>
                <w:div w:id="1338464052">
                  <w:marLeft w:val="0"/>
                  <w:marRight w:val="0"/>
                  <w:marTop w:val="0"/>
                  <w:marBottom w:val="0"/>
                  <w:divBdr>
                    <w:top w:val="none" w:sz="0" w:space="0" w:color="auto"/>
                    <w:left w:val="none" w:sz="0" w:space="0" w:color="auto"/>
                    <w:bottom w:val="none" w:sz="0" w:space="0" w:color="auto"/>
                    <w:right w:val="none" w:sz="0" w:space="0" w:color="auto"/>
                  </w:divBdr>
                </w:div>
                <w:div w:id="1338920388">
                  <w:marLeft w:val="0"/>
                  <w:marRight w:val="0"/>
                  <w:marTop w:val="0"/>
                  <w:marBottom w:val="0"/>
                  <w:divBdr>
                    <w:top w:val="none" w:sz="0" w:space="0" w:color="auto"/>
                    <w:left w:val="none" w:sz="0" w:space="0" w:color="auto"/>
                    <w:bottom w:val="none" w:sz="0" w:space="0" w:color="auto"/>
                    <w:right w:val="none" w:sz="0" w:space="0" w:color="auto"/>
                  </w:divBdr>
                </w:div>
                <w:div w:id="1341587792">
                  <w:marLeft w:val="0"/>
                  <w:marRight w:val="0"/>
                  <w:marTop w:val="0"/>
                  <w:marBottom w:val="0"/>
                  <w:divBdr>
                    <w:top w:val="none" w:sz="0" w:space="0" w:color="auto"/>
                    <w:left w:val="none" w:sz="0" w:space="0" w:color="auto"/>
                    <w:bottom w:val="none" w:sz="0" w:space="0" w:color="auto"/>
                    <w:right w:val="none" w:sz="0" w:space="0" w:color="auto"/>
                  </w:divBdr>
                </w:div>
                <w:div w:id="1345207776">
                  <w:marLeft w:val="0"/>
                  <w:marRight w:val="0"/>
                  <w:marTop w:val="0"/>
                  <w:marBottom w:val="0"/>
                  <w:divBdr>
                    <w:top w:val="none" w:sz="0" w:space="0" w:color="auto"/>
                    <w:left w:val="none" w:sz="0" w:space="0" w:color="auto"/>
                    <w:bottom w:val="none" w:sz="0" w:space="0" w:color="auto"/>
                    <w:right w:val="none" w:sz="0" w:space="0" w:color="auto"/>
                  </w:divBdr>
                </w:div>
                <w:div w:id="1348558931">
                  <w:marLeft w:val="0"/>
                  <w:marRight w:val="0"/>
                  <w:marTop w:val="0"/>
                  <w:marBottom w:val="0"/>
                  <w:divBdr>
                    <w:top w:val="none" w:sz="0" w:space="0" w:color="auto"/>
                    <w:left w:val="none" w:sz="0" w:space="0" w:color="auto"/>
                    <w:bottom w:val="none" w:sz="0" w:space="0" w:color="auto"/>
                    <w:right w:val="none" w:sz="0" w:space="0" w:color="auto"/>
                  </w:divBdr>
                </w:div>
                <w:div w:id="1349143260">
                  <w:marLeft w:val="0"/>
                  <w:marRight w:val="0"/>
                  <w:marTop w:val="0"/>
                  <w:marBottom w:val="0"/>
                  <w:divBdr>
                    <w:top w:val="none" w:sz="0" w:space="0" w:color="auto"/>
                    <w:left w:val="none" w:sz="0" w:space="0" w:color="auto"/>
                    <w:bottom w:val="none" w:sz="0" w:space="0" w:color="auto"/>
                    <w:right w:val="none" w:sz="0" w:space="0" w:color="auto"/>
                  </w:divBdr>
                </w:div>
                <w:div w:id="1349719112">
                  <w:marLeft w:val="0"/>
                  <w:marRight w:val="0"/>
                  <w:marTop w:val="0"/>
                  <w:marBottom w:val="0"/>
                  <w:divBdr>
                    <w:top w:val="none" w:sz="0" w:space="0" w:color="auto"/>
                    <w:left w:val="none" w:sz="0" w:space="0" w:color="auto"/>
                    <w:bottom w:val="none" w:sz="0" w:space="0" w:color="auto"/>
                    <w:right w:val="none" w:sz="0" w:space="0" w:color="auto"/>
                  </w:divBdr>
                </w:div>
                <w:div w:id="1357535844">
                  <w:marLeft w:val="0"/>
                  <w:marRight w:val="0"/>
                  <w:marTop w:val="0"/>
                  <w:marBottom w:val="0"/>
                  <w:divBdr>
                    <w:top w:val="none" w:sz="0" w:space="0" w:color="auto"/>
                    <w:left w:val="none" w:sz="0" w:space="0" w:color="auto"/>
                    <w:bottom w:val="none" w:sz="0" w:space="0" w:color="auto"/>
                    <w:right w:val="none" w:sz="0" w:space="0" w:color="auto"/>
                  </w:divBdr>
                </w:div>
                <w:div w:id="1359433036">
                  <w:marLeft w:val="0"/>
                  <w:marRight w:val="0"/>
                  <w:marTop w:val="0"/>
                  <w:marBottom w:val="0"/>
                  <w:divBdr>
                    <w:top w:val="none" w:sz="0" w:space="0" w:color="auto"/>
                    <w:left w:val="none" w:sz="0" w:space="0" w:color="auto"/>
                    <w:bottom w:val="none" w:sz="0" w:space="0" w:color="auto"/>
                    <w:right w:val="none" w:sz="0" w:space="0" w:color="auto"/>
                  </w:divBdr>
                </w:div>
                <w:div w:id="1360862398">
                  <w:marLeft w:val="0"/>
                  <w:marRight w:val="0"/>
                  <w:marTop w:val="0"/>
                  <w:marBottom w:val="0"/>
                  <w:divBdr>
                    <w:top w:val="none" w:sz="0" w:space="0" w:color="auto"/>
                    <w:left w:val="none" w:sz="0" w:space="0" w:color="auto"/>
                    <w:bottom w:val="none" w:sz="0" w:space="0" w:color="auto"/>
                    <w:right w:val="none" w:sz="0" w:space="0" w:color="auto"/>
                  </w:divBdr>
                </w:div>
                <w:div w:id="1364794031">
                  <w:marLeft w:val="0"/>
                  <w:marRight w:val="0"/>
                  <w:marTop w:val="0"/>
                  <w:marBottom w:val="0"/>
                  <w:divBdr>
                    <w:top w:val="none" w:sz="0" w:space="0" w:color="auto"/>
                    <w:left w:val="none" w:sz="0" w:space="0" w:color="auto"/>
                    <w:bottom w:val="none" w:sz="0" w:space="0" w:color="auto"/>
                    <w:right w:val="none" w:sz="0" w:space="0" w:color="auto"/>
                  </w:divBdr>
                </w:div>
                <w:div w:id="1374232375">
                  <w:marLeft w:val="0"/>
                  <w:marRight w:val="0"/>
                  <w:marTop w:val="0"/>
                  <w:marBottom w:val="0"/>
                  <w:divBdr>
                    <w:top w:val="none" w:sz="0" w:space="0" w:color="auto"/>
                    <w:left w:val="none" w:sz="0" w:space="0" w:color="auto"/>
                    <w:bottom w:val="none" w:sz="0" w:space="0" w:color="auto"/>
                    <w:right w:val="none" w:sz="0" w:space="0" w:color="auto"/>
                  </w:divBdr>
                </w:div>
                <w:div w:id="1377849089">
                  <w:marLeft w:val="0"/>
                  <w:marRight w:val="0"/>
                  <w:marTop w:val="0"/>
                  <w:marBottom w:val="0"/>
                  <w:divBdr>
                    <w:top w:val="none" w:sz="0" w:space="0" w:color="auto"/>
                    <w:left w:val="none" w:sz="0" w:space="0" w:color="auto"/>
                    <w:bottom w:val="none" w:sz="0" w:space="0" w:color="auto"/>
                    <w:right w:val="none" w:sz="0" w:space="0" w:color="auto"/>
                  </w:divBdr>
                </w:div>
                <w:div w:id="1377896526">
                  <w:marLeft w:val="0"/>
                  <w:marRight w:val="0"/>
                  <w:marTop w:val="0"/>
                  <w:marBottom w:val="0"/>
                  <w:divBdr>
                    <w:top w:val="none" w:sz="0" w:space="0" w:color="auto"/>
                    <w:left w:val="none" w:sz="0" w:space="0" w:color="auto"/>
                    <w:bottom w:val="none" w:sz="0" w:space="0" w:color="auto"/>
                    <w:right w:val="none" w:sz="0" w:space="0" w:color="auto"/>
                  </w:divBdr>
                </w:div>
                <w:div w:id="1377925527">
                  <w:marLeft w:val="0"/>
                  <w:marRight w:val="0"/>
                  <w:marTop w:val="0"/>
                  <w:marBottom w:val="0"/>
                  <w:divBdr>
                    <w:top w:val="none" w:sz="0" w:space="0" w:color="auto"/>
                    <w:left w:val="none" w:sz="0" w:space="0" w:color="auto"/>
                    <w:bottom w:val="none" w:sz="0" w:space="0" w:color="auto"/>
                    <w:right w:val="none" w:sz="0" w:space="0" w:color="auto"/>
                  </w:divBdr>
                </w:div>
                <w:div w:id="1378436113">
                  <w:marLeft w:val="0"/>
                  <w:marRight w:val="0"/>
                  <w:marTop w:val="0"/>
                  <w:marBottom w:val="0"/>
                  <w:divBdr>
                    <w:top w:val="none" w:sz="0" w:space="0" w:color="auto"/>
                    <w:left w:val="none" w:sz="0" w:space="0" w:color="auto"/>
                    <w:bottom w:val="none" w:sz="0" w:space="0" w:color="auto"/>
                    <w:right w:val="none" w:sz="0" w:space="0" w:color="auto"/>
                  </w:divBdr>
                </w:div>
                <w:div w:id="1380125052">
                  <w:marLeft w:val="0"/>
                  <w:marRight w:val="0"/>
                  <w:marTop w:val="0"/>
                  <w:marBottom w:val="0"/>
                  <w:divBdr>
                    <w:top w:val="none" w:sz="0" w:space="0" w:color="auto"/>
                    <w:left w:val="none" w:sz="0" w:space="0" w:color="auto"/>
                    <w:bottom w:val="none" w:sz="0" w:space="0" w:color="auto"/>
                    <w:right w:val="none" w:sz="0" w:space="0" w:color="auto"/>
                  </w:divBdr>
                </w:div>
                <w:div w:id="1388257605">
                  <w:marLeft w:val="0"/>
                  <w:marRight w:val="0"/>
                  <w:marTop w:val="0"/>
                  <w:marBottom w:val="0"/>
                  <w:divBdr>
                    <w:top w:val="none" w:sz="0" w:space="0" w:color="auto"/>
                    <w:left w:val="none" w:sz="0" w:space="0" w:color="auto"/>
                    <w:bottom w:val="none" w:sz="0" w:space="0" w:color="auto"/>
                    <w:right w:val="none" w:sz="0" w:space="0" w:color="auto"/>
                  </w:divBdr>
                </w:div>
                <w:div w:id="1389720352">
                  <w:marLeft w:val="0"/>
                  <w:marRight w:val="0"/>
                  <w:marTop w:val="0"/>
                  <w:marBottom w:val="0"/>
                  <w:divBdr>
                    <w:top w:val="none" w:sz="0" w:space="0" w:color="auto"/>
                    <w:left w:val="none" w:sz="0" w:space="0" w:color="auto"/>
                    <w:bottom w:val="none" w:sz="0" w:space="0" w:color="auto"/>
                    <w:right w:val="none" w:sz="0" w:space="0" w:color="auto"/>
                  </w:divBdr>
                </w:div>
                <w:div w:id="1392078590">
                  <w:marLeft w:val="0"/>
                  <w:marRight w:val="0"/>
                  <w:marTop w:val="0"/>
                  <w:marBottom w:val="0"/>
                  <w:divBdr>
                    <w:top w:val="none" w:sz="0" w:space="0" w:color="auto"/>
                    <w:left w:val="none" w:sz="0" w:space="0" w:color="auto"/>
                    <w:bottom w:val="none" w:sz="0" w:space="0" w:color="auto"/>
                    <w:right w:val="none" w:sz="0" w:space="0" w:color="auto"/>
                  </w:divBdr>
                </w:div>
                <w:div w:id="1396855287">
                  <w:marLeft w:val="0"/>
                  <w:marRight w:val="0"/>
                  <w:marTop w:val="0"/>
                  <w:marBottom w:val="0"/>
                  <w:divBdr>
                    <w:top w:val="none" w:sz="0" w:space="0" w:color="auto"/>
                    <w:left w:val="none" w:sz="0" w:space="0" w:color="auto"/>
                    <w:bottom w:val="none" w:sz="0" w:space="0" w:color="auto"/>
                    <w:right w:val="none" w:sz="0" w:space="0" w:color="auto"/>
                  </w:divBdr>
                </w:div>
                <w:div w:id="1401900622">
                  <w:marLeft w:val="0"/>
                  <w:marRight w:val="0"/>
                  <w:marTop w:val="0"/>
                  <w:marBottom w:val="0"/>
                  <w:divBdr>
                    <w:top w:val="none" w:sz="0" w:space="0" w:color="auto"/>
                    <w:left w:val="none" w:sz="0" w:space="0" w:color="auto"/>
                    <w:bottom w:val="none" w:sz="0" w:space="0" w:color="auto"/>
                    <w:right w:val="none" w:sz="0" w:space="0" w:color="auto"/>
                  </w:divBdr>
                </w:div>
                <w:div w:id="1403676848">
                  <w:marLeft w:val="0"/>
                  <w:marRight w:val="0"/>
                  <w:marTop w:val="0"/>
                  <w:marBottom w:val="0"/>
                  <w:divBdr>
                    <w:top w:val="none" w:sz="0" w:space="0" w:color="auto"/>
                    <w:left w:val="none" w:sz="0" w:space="0" w:color="auto"/>
                    <w:bottom w:val="none" w:sz="0" w:space="0" w:color="auto"/>
                    <w:right w:val="none" w:sz="0" w:space="0" w:color="auto"/>
                  </w:divBdr>
                </w:div>
                <w:div w:id="1407996141">
                  <w:marLeft w:val="0"/>
                  <w:marRight w:val="0"/>
                  <w:marTop w:val="0"/>
                  <w:marBottom w:val="0"/>
                  <w:divBdr>
                    <w:top w:val="none" w:sz="0" w:space="0" w:color="auto"/>
                    <w:left w:val="none" w:sz="0" w:space="0" w:color="auto"/>
                    <w:bottom w:val="none" w:sz="0" w:space="0" w:color="auto"/>
                    <w:right w:val="none" w:sz="0" w:space="0" w:color="auto"/>
                  </w:divBdr>
                </w:div>
                <w:div w:id="1411349757">
                  <w:marLeft w:val="0"/>
                  <w:marRight w:val="0"/>
                  <w:marTop w:val="0"/>
                  <w:marBottom w:val="0"/>
                  <w:divBdr>
                    <w:top w:val="none" w:sz="0" w:space="0" w:color="auto"/>
                    <w:left w:val="none" w:sz="0" w:space="0" w:color="auto"/>
                    <w:bottom w:val="none" w:sz="0" w:space="0" w:color="auto"/>
                    <w:right w:val="none" w:sz="0" w:space="0" w:color="auto"/>
                  </w:divBdr>
                </w:div>
                <w:div w:id="1414006512">
                  <w:marLeft w:val="0"/>
                  <w:marRight w:val="0"/>
                  <w:marTop w:val="0"/>
                  <w:marBottom w:val="0"/>
                  <w:divBdr>
                    <w:top w:val="none" w:sz="0" w:space="0" w:color="auto"/>
                    <w:left w:val="none" w:sz="0" w:space="0" w:color="auto"/>
                    <w:bottom w:val="none" w:sz="0" w:space="0" w:color="auto"/>
                    <w:right w:val="none" w:sz="0" w:space="0" w:color="auto"/>
                  </w:divBdr>
                </w:div>
                <w:div w:id="1414551615">
                  <w:marLeft w:val="0"/>
                  <w:marRight w:val="0"/>
                  <w:marTop w:val="0"/>
                  <w:marBottom w:val="0"/>
                  <w:divBdr>
                    <w:top w:val="none" w:sz="0" w:space="0" w:color="auto"/>
                    <w:left w:val="none" w:sz="0" w:space="0" w:color="auto"/>
                    <w:bottom w:val="none" w:sz="0" w:space="0" w:color="auto"/>
                    <w:right w:val="none" w:sz="0" w:space="0" w:color="auto"/>
                  </w:divBdr>
                </w:div>
                <w:div w:id="1415207657">
                  <w:marLeft w:val="0"/>
                  <w:marRight w:val="0"/>
                  <w:marTop w:val="0"/>
                  <w:marBottom w:val="0"/>
                  <w:divBdr>
                    <w:top w:val="none" w:sz="0" w:space="0" w:color="auto"/>
                    <w:left w:val="none" w:sz="0" w:space="0" w:color="auto"/>
                    <w:bottom w:val="none" w:sz="0" w:space="0" w:color="auto"/>
                    <w:right w:val="none" w:sz="0" w:space="0" w:color="auto"/>
                  </w:divBdr>
                </w:div>
                <w:div w:id="1418748081">
                  <w:marLeft w:val="0"/>
                  <w:marRight w:val="0"/>
                  <w:marTop w:val="0"/>
                  <w:marBottom w:val="0"/>
                  <w:divBdr>
                    <w:top w:val="none" w:sz="0" w:space="0" w:color="auto"/>
                    <w:left w:val="none" w:sz="0" w:space="0" w:color="auto"/>
                    <w:bottom w:val="none" w:sz="0" w:space="0" w:color="auto"/>
                    <w:right w:val="none" w:sz="0" w:space="0" w:color="auto"/>
                  </w:divBdr>
                </w:div>
                <w:div w:id="1419403370">
                  <w:marLeft w:val="0"/>
                  <w:marRight w:val="0"/>
                  <w:marTop w:val="0"/>
                  <w:marBottom w:val="0"/>
                  <w:divBdr>
                    <w:top w:val="none" w:sz="0" w:space="0" w:color="auto"/>
                    <w:left w:val="none" w:sz="0" w:space="0" w:color="auto"/>
                    <w:bottom w:val="none" w:sz="0" w:space="0" w:color="auto"/>
                    <w:right w:val="none" w:sz="0" w:space="0" w:color="auto"/>
                  </w:divBdr>
                </w:div>
                <w:div w:id="1421557990">
                  <w:marLeft w:val="0"/>
                  <w:marRight w:val="0"/>
                  <w:marTop w:val="0"/>
                  <w:marBottom w:val="0"/>
                  <w:divBdr>
                    <w:top w:val="none" w:sz="0" w:space="0" w:color="auto"/>
                    <w:left w:val="none" w:sz="0" w:space="0" w:color="auto"/>
                    <w:bottom w:val="none" w:sz="0" w:space="0" w:color="auto"/>
                    <w:right w:val="none" w:sz="0" w:space="0" w:color="auto"/>
                  </w:divBdr>
                </w:div>
                <w:div w:id="1422529526">
                  <w:marLeft w:val="0"/>
                  <w:marRight w:val="0"/>
                  <w:marTop w:val="0"/>
                  <w:marBottom w:val="0"/>
                  <w:divBdr>
                    <w:top w:val="none" w:sz="0" w:space="0" w:color="auto"/>
                    <w:left w:val="none" w:sz="0" w:space="0" w:color="auto"/>
                    <w:bottom w:val="none" w:sz="0" w:space="0" w:color="auto"/>
                    <w:right w:val="none" w:sz="0" w:space="0" w:color="auto"/>
                  </w:divBdr>
                </w:div>
                <w:div w:id="1423063984">
                  <w:marLeft w:val="0"/>
                  <w:marRight w:val="0"/>
                  <w:marTop w:val="0"/>
                  <w:marBottom w:val="0"/>
                  <w:divBdr>
                    <w:top w:val="none" w:sz="0" w:space="0" w:color="auto"/>
                    <w:left w:val="none" w:sz="0" w:space="0" w:color="auto"/>
                    <w:bottom w:val="none" w:sz="0" w:space="0" w:color="auto"/>
                    <w:right w:val="none" w:sz="0" w:space="0" w:color="auto"/>
                  </w:divBdr>
                </w:div>
                <w:div w:id="1427727564">
                  <w:marLeft w:val="0"/>
                  <w:marRight w:val="0"/>
                  <w:marTop w:val="0"/>
                  <w:marBottom w:val="0"/>
                  <w:divBdr>
                    <w:top w:val="none" w:sz="0" w:space="0" w:color="auto"/>
                    <w:left w:val="none" w:sz="0" w:space="0" w:color="auto"/>
                    <w:bottom w:val="none" w:sz="0" w:space="0" w:color="auto"/>
                    <w:right w:val="none" w:sz="0" w:space="0" w:color="auto"/>
                  </w:divBdr>
                </w:div>
                <w:div w:id="1429156091">
                  <w:marLeft w:val="0"/>
                  <w:marRight w:val="0"/>
                  <w:marTop w:val="0"/>
                  <w:marBottom w:val="0"/>
                  <w:divBdr>
                    <w:top w:val="none" w:sz="0" w:space="0" w:color="auto"/>
                    <w:left w:val="none" w:sz="0" w:space="0" w:color="auto"/>
                    <w:bottom w:val="none" w:sz="0" w:space="0" w:color="auto"/>
                    <w:right w:val="none" w:sz="0" w:space="0" w:color="auto"/>
                  </w:divBdr>
                </w:div>
                <w:div w:id="1434938248">
                  <w:marLeft w:val="0"/>
                  <w:marRight w:val="0"/>
                  <w:marTop w:val="0"/>
                  <w:marBottom w:val="0"/>
                  <w:divBdr>
                    <w:top w:val="none" w:sz="0" w:space="0" w:color="auto"/>
                    <w:left w:val="none" w:sz="0" w:space="0" w:color="auto"/>
                    <w:bottom w:val="none" w:sz="0" w:space="0" w:color="auto"/>
                    <w:right w:val="none" w:sz="0" w:space="0" w:color="auto"/>
                  </w:divBdr>
                </w:div>
                <w:div w:id="1436485991">
                  <w:marLeft w:val="0"/>
                  <w:marRight w:val="0"/>
                  <w:marTop w:val="0"/>
                  <w:marBottom w:val="0"/>
                  <w:divBdr>
                    <w:top w:val="none" w:sz="0" w:space="0" w:color="auto"/>
                    <w:left w:val="none" w:sz="0" w:space="0" w:color="auto"/>
                    <w:bottom w:val="none" w:sz="0" w:space="0" w:color="auto"/>
                    <w:right w:val="none" w:sz="0" w:space="0" w:color="auto"/>
                  </w:divBdr>
                </w:div>
                <w:div w:id="1436942528">
                  <w:marLeft w:val="0"/>
                  <w:marRight w:val="0"/>
                  <w:marTop w:val="0"/>
                  <w:marBottom w:val="0"/>
                  <w:divBdr>
                    <w:top w:val="none" w:sz="0" w:space="0" w:color="auto"/>
                    <w:left w:val="none" w:sz="0" w:space="0" w:color="auto"/>
                    <w:bottom w:val="none" w:sz="0" w:space="0" w:color="auto"/>
                    <w:right w:val="none" w:sz="0" w:space="0" w:color="auto"/>
                  </w:divBdr>
                </w:div>
                <w:div w:id="1439065249">
                  <w:marLeft w:val="0"/>
                  <w:marRight w:val="0"/>
                  <w:marTop w:val="0"/>
                  <w:marBottom w:val="0"/>
                  <w:divBdr>
                    <w:top w:val="none" w:sz="0" w:space="0" w:color="auto"/>
                    <w:left w:val="none" w:sz="0" w:space="0" w:color="auto"/>
                    <w:bottom w:val="none" w:sz="0" w:space="0" w:color="auto"/>
                    <w:right w:val="none" w:sz="0" w:space="0" w:color="auto"/>
                  </w:divBdr>
                </w:div>
                <w:div w:id="1439255548">
                  <w:marLeft w:val="0"/>
                  <w:marRight w:val="0"/>
                  <w:marTop w:val="0"/>
                  <w:marBottom w:val="0"/>
                  <w:divBdr>
                    <w:top w:val="none" w:sz="0" w:space="0" w:color="auto"/>
                    <w:left w:val="none" w:sz="0" w:space="0" w:color="auto"/>
                    <w:bottom w:val="none" w:sz="0" w:space="0" w:color="auto"/>
                    <w:right w:val="none" w:sz="0" w:space="0" w:color="auto"/>
                  </w:divBdr>
                </w:div>
                <w:div w:id="1439714654">
                  <w:marLeft w:val="0"/>
                  <w:marRight w:val="0"/>
                  <w:marTop w:val="0"/>
                  <w:marBottom w:val="0"/>
                  <w:divBdr>
                    <w:top w:val="none" w:sz="0" w:space="0" w:color="auto"/>
                    <w:left w:val="none" w:sz="0" w:space="0" w:color="auto"/>
                    <w:bottom w:val="none" w:sz="0" w:space="0" w:color="auto"/>
                    <w:right w:val="none" w:sz="0" w:space="0" w:color="auto"/>
                  </w:divBdr>
                </w:div>
                <w:div w:id="1441726651">
                  <w:marLeft w:val="0"/>
                  <w:marRight w:val="0"/>
                  <w:marTop w:val="0"/>
                  <w:marBottom w:val="0"/>
                  <w:divBdr>
                    <w:top w:val="none" w:sz="0" w:space="0" w:color="auto"/>
                    <w:left w:val="none" w:sz="0" w:space="0" w:color="auto"/>
                    <w:bottom w:val="none" w:sz="0" w:space="0" w:color="auto"/>
                    <w:right w:val="none" w:sz="0" w:space="0" w:color="auto"/>
                  </w:divBdr>
                </w:div>
                <w:div w:id="1444960737">
                  <w:marLeft w:val="0"/>
                  <w:marRight w:val="0"/>
                  <w:marTop w:val="0"/>
                  <w:marBottom w:val="0"/>
                  <w:divBdr>
                    <w:top w:val="none" w:sz="0" w:space="0" w:color="auto"/>
                    <w:left w:val="none" w:sz="0" w:space="0" w:color="auto"/>
                    <w:bottom w:val="none" w:sz="0" w:space="0" w:color="auto"/>
                    <w:right w:val="none" w:sz="0" w:space="0" w:color="auto"/>
                  </w:divBdr>
                </w:div>
                <w:div w:id="1445884834">
                  <w:marLeft w:val="0"/>
                  <w:marRight w:val="0"/>
                  <w:marTop w:val="0"/>
                  <w:marBottom w:val="0"/>
                  <w:divBdr>
                    <w:top w:val="none" w:sz="0" w:space="0" w:color="auto"/>
                    <w:left w:val="none" w:sz="0" w:space="0" w:color="auto"/>
                    <w:bottom w:val="none" w:sz="0" w:space="0" w:color="auto"/>
                    <w:right w:val="none" w:sz="0" w:space="0" w:color="auto"/>
                  </w:divBdr>
                </w:div>
                <w:div w:id="1445996806">
                  <w:marLeft w:val="0"/>
                  <w:marRight w:val="0"/>
                  <w:marTop w:val="0"/>
                  <w:marBottom w:val="0"/>
                  <w:divBdr>
                    <w:top w:val="none" w:sz="0" w:space="0" w:color="auto"/>
                    <w:left w:val="none" w:sz="0" w:space="0" w:color="auto"/>
                    <w:bottom w:val="none" w:sz="0" w:space="0" w:color="auto"/>
                    <w:right w:val="none" w:sz="0" w:space="0" w:color="auto"/>
                  </w:divBdr>
                </w:div>
                <w:div w:id="1450051674">
                  <w:marLeft w:val="0"/>
                  <w:marRight w:val="0"/>
                  <w:marTop w:val="0"/>
                  <w:marBottom w:val="0"/>
                  <w:divBdr>
                    <w:top w:val="none" w:sz="0" w:space="0" w:color="auto"/>
                    <w:left w:val="none" w:sz="0" w:space="0" w:color="auto"/>
                    <w:bottom w:val="none" w:sz="0" w:space="0" w:color="auto"/>
                    <w:right w:val="none" w:sz="0" w:space="0" w:color="auto"/>
                  </w:divBdr>
                </w:div>
                <w:div w:id="1452550719">
                  <w:marLeft w:val="0"/>
                  <w:marRight w:val="0"/>
                  <w:marTop w:val="0"/>
                  <w:marBottom w:val="0"/>
                  <w:divBdr>
                    <w:top w:val="none" w:sz="0" w:space="0" w:color="auto"/>
                    <w:left w:val="none" w:sz="0" w:space="0" w:color="auto"/>
                    <w:bottom w:val="none" w:sz="0" w:space="0" w:color="auto"/>
                    <w:right w:val="none" w:sz="0" w:space="0" w:color="auto"/>
                  </w:divBdr>
                </w:div>
                <w:div w:id="1457093138">
                  <w:marLeft w:val="0"/>
                  <w:marRight w:val="0"/>
                  <w:marTop w:val="0"/>
                  <w:marBottom w:val="0"/>
                  <w:divBdr>
                    <w:top w:val="none" w:sz="0" w:space="0" w:color="auto"/>
                    <w:left w:val="none" w:sz="0" w:space="0" w:color="auto"/>
                    <w:bottom w:val="none" w:sz="0" w:space="0" w:color="auto"/>
                    <w:right w:val="none" w:sz="0" w:space="0" w:color="auto"/>
                  </w:divBdr>
                </w:div>
                <w:div w:id="1457874349">
                  <w:marLeft w:val="0"/>
                  <w:marRight w:val="0"/>
                  <w:marTop w:val="0"/>
                  <w:marBottom w:val="0"/>
                  <w:divBdr>
                    <w:top w:val="none" w:sz="0" w:space="0" w:color="auto"/>
                    <w:left w:val="none" w:sz="0" w:space="0" w:color="auto"/>
                    <w:bottom w:val="none" w:sz="0" w:space="0" w:color="auto"/>
                    <w:right w:val="none" w:sz="0" w:space="0" w:color="auto"/>
                  </w:divBdr>
                </w:div>
                <w:div w:id="1458139609">
                  <w:marLeft w:val="0"/>
                  <w:marRight w:val="0"/>
                  <w:marTop w:val="0"/>
                  <w:marBottom w:val="0"/>
                  <w:divBdr>
                    <w:top w:val="none" w:sz="0" w:space="0" w:color="auto"/>
                    <w:left w:val="none" w:sz="0" w:space="0" w:color="auto"/>
                    <w:bottom w:val="none" w:sz="0" w:space="0" w:color="auto"/>
                    <w:right w:val="none" w:sz="0" w:space="0" w:color="auto"/>
                  </w:divBdr>
                </w:div>
                <w:div w:id="1462654344">
                  <w:marLeft w:val="0"/>
                  <w:marRight w:val="0"/>
                  <w:marTop w:val="0"/>
                  <w:marBottom w:val="0"/>
                  <w:divBdr>
                    <w:top w:val="none" w:sz="0" w:space="0" w:color="auto"/>
                    <w:left w:val="none" w:sz="0" w:space="0" w:color="auto"/>
                    <w:bottom w:val="none" w:sz="0" w:space="0" w:color="auto"/>
                    <w:right w:val="none" w:sz="0" w:space="0" w:color="auto"/>
                  </w:divBdr>
                </w:div>
                <w:div w:id="1468548975">
                  <w:marLeft w:val="0"/>
                  <w:marRight w:val="0"/>
                  <w:marTop w:val="0"/>
                  <w:marBottom w:val="0"/>
                  <w:divBdr>
                    <w:top w:val="none" w:sz="0" w:space="0" w:color="auto"/>
                    <w:left w:val="none" w:sz="0" w:space="0" w:color="auto"/>
                    <w:bottom w:val="none" w:sz="0" w:space="0" w:color="auto"/>
                    <w:right w:val="none" w:sz="0" w:space="0" w:color="auto"/>
                  </w:divBdr>
                </w:div>
                <w:div w:id="1470394572">
                  <w:marLeft w:val="0"/>
                  <w:marRight w:val="0"/>
                  <w:marTop w:val="0"/>
                  <w:marBottom w:val="0"/>
                  <w:divBdr>
                    <w:top w:val="none" w:sz="0" w:space="0" w:color="auto"/>
                    <w:left w:val="none" w:sz="0" w:space="0" w:color="auto"/>
                    <w:bottom w:val="none" w:sz="0" w:space="0" w:color="auto"/>
                    <w:right w:val="none" w:sz="0" w:space="0" w:color="auto"/>
                  </w:divBdr>
                </w:div>
                <w:div w:id="1471169969">
                  <w:marLeft w:val="0"/>
                  <w:marRight w:val="0"/>
                  <w:marTop w:val="0"/>
                  <w:marBottom w:val="0"/>
                  <w:divBdr>
                    <w:top w:val="none" w:sz="0" w:space="0" w:color="auto"/>
                    <w:left w:val="none" w:sz="0" w:space="0" w:color="auto"/>
                    <w:bottom w:val="none" w:sz="0" w:space="0" w:color="auto"/>
                    <w:right w:val="none" w:sz="0" w:space="0" w:color="auto"/>
                  </w:divBdr>
                </w:div>
                <w:div w:id="1471942384">
                  <w:marLeft w:val="0"/>
                  <w:marRight w:val="0"/>
                  <w:marTop w:val="0"/>
                  <w:marBottom w:val="0"/>
                  <w:divBdr>
                    <w:top w:val="none" w:sz="0" w:space="0" w:color="auto"/>
                    <w:left w:val="none" w:sz="0" w:space="0" w:color="auto"/>
                    <w:bottom w:val="none" w:sz="0" w:space="0" w:color="auto"/>
                    <w:right w:val="none" w:sz="0" w:space="0" w:color="auto"/>
                  </w:divBdr>
                </w:div>
                <w:div w:id="1475175542">
                  <w:marLeft w:val="0"/>
                  <w:marRight w:val="0"/>
                  <w:marTop w:val="0"/>
                  <w:marBottom w:val="0"/>
                  <w:divBdr>
                    <w:top w:val="none" w:sz="0" w:space="0" w:color="auto"/>
                    <w:left w:val="none" w:sz="0" w:space="0" w:color="auto"/>
                    <w:bottom w:val="none" w:sz="0" w:space="0" w:color="auto"/>
                    <w:right w:val="none" w:sz="0" w:space="0" w:color="auto"/>
                  </w:divBdr>
                </w:div>
                <w:div w:id="1479033058">
                  <w:marLeft w:val="0"/>
                  <w:marRight w:val="0"/>
                  <w:marTop w:val="0"/>
                  <w:marBottom w:val="0"/>
                  <w:divBdr>
                    <w:top w:val="none" w:sz="0" w:space="0" w:color="auto"/>
                    <w:left w:val="none" w:sz="0" w:space="0" w:color="auto"/>
                    <w:bottom w:val="none" w:sz="0" w:space="0" w:color="auto"/>
                    <w:right w:val="none" w:sz="0" w:space="0" w:color="auto"/>
                  </w:divBdr>
                </w:div>
                <w:div w:id="1480808336">
                  <w:marLeft w:val="0"/>
                  <w:marRight w:val="0"/>
                  <w:marTop w:val="0"/>
                  <w:marBottom w:val="0"/>
                  <w:divBdr>
                    <w:top w:val="none" w:sz="0" w:space="0" w:color="auto"/>
                    <w:left w:val="none" w:sz="0" w:space="0" w:color="auto"/>
                    <w:bottom w:val="none" w:sz="0" w:space="0" w:color="auto"/>
                    <w:right w:val="none" w:sz="0" w:space="0" w:color="auto"/>
                  </w:divBdr>
                </w:div>
                <w:div w:id="1482430115">
                  <w:marLeft w:val="0"/>
                  <w:marRight w:val="0"/>
                  <w:marTop w:val="0"/>
                  <w:marBottom w:val="0"/>
                  <w:divBdr>
                    <w:top w:val="none" w:sz="0" w:space="0" w:color="auto"/>
                    <w:left w:val="none" w:sz="0" w:space="0" w:color="auto"/>
                    <w:bottom w:val="none" w:sz="0" w:space="0" w:color="auto"/>
                    <w:right w:val="none" w:sz="0" w:space="0" w:color="auto"/>
                  </w:divBdr>
                </w:div>
                <w:div w:id="1484155553">
                  <w:marLeft w:val="0"/>
                  <w:marRight w:val="0"/>
                  <w:marTop w:val="0"/>
                  <w:marBottom w:val="0"/>
                  <w:divBdr>
                    <w:top w:val="none" w:sz="0" w:space="0" w:color="auto"/>
                    <w:left w:val="none" w:sz="0" w:space="0" w:color="auto"/>
                    <w:bottom w:val="none" w:sz="0" w:space="0" w:color="auto"/>
                    <w:right w:val="none" w:sz="0" w:space="0" w:color="auto"/>
                  </w:divBdr>
                </w:div>
                <w:div w:id="1487866662">
                  <w:marLeft w:val="0"/>
                  <w:marRight w:val="0"/>
                  <w:marTop w:val="0"/>
                  <w:marBottom w:val="0"/>
                  <w:divBdr>
                    <w:top w:val="none" w:sz="0" w:space="0" w:color="auto"/>
                    <w:left w:val="none" w:sz="0" w:space="0" w:color="auto"/>
                    <w:bottom w:val="none" w:sz="0" w:space="0" w:color="auto"/>
                    <w:right w:val="none" w:sz="0" w:space="0" w:color="auto"/>
                  </w:divBdr>
                </w:div>
                <w:div w:id="1487891217">
                  <w:marLeft w:val="0"/>
                  <w:marRight w:val="0"/>
                  <w:marTop w:val="0"/>
                  <w:marBottom w:val="0"/>
                  <w:divBdr>
                    <w:top w:val="none" w:sz="0" w:space="0" w:color="auto"/>
                    <w:left w:val="none" w:sz="0" w:space="0" w:color="auto"/>
                    <w:bottom w:val="none" w:sz="0" w:space="0" w:color="auto"/>
                    <w:right w:val="none" w:sz="0" w:space="0" w:color="auto"/>
                  </w:divBdr>
                </w:div>
                <w:div w:id="1491212804">
                  <w:marLeft w:val="0"/>
                  <w:marRight w:val="0"/>
                  <w:marTop w:val="0"/>
                  <w:marBottom w:val="0"/>
                  <w:divBdr>
                    <w:top w:val="none" w:sz="0" w:space="0" w:color="auto"/>
                    <w:left w:val="none" w:sz="0" w:space="0" w:color="auto"/>
                    <w:bottom w:val="none" w:sz="0" w:space="0" w:color="auto"/>
                    <w:right w:val="none" w:sz="0" w:space="0" w:color="auto"/>
                  </w:divBdr>
                </w:div>
                <w:div w:id="1491865460">
                  <w:marLeft w:val="0"/>
                  <w:marRight w:val="0"/>
                  <w:marTop w:val="0"/>
                  <w:marBottom w:val="0"/>
                  <w:divBdr>
                    <w:top w:val="none" w:sz="0" w:space="0" w:color="auto"/>
                    <w:left w:val="none" w:sz="0" w:space="0" w:color="auto"/>
                    <w:bottom w:val="none" w:sz="0" w:space="0" w:color="auto"/>
                    <w:right w:val="none" w:sz="0" w:space="0" w:color="auto"/>
                  </w:divBdr>
                </w:div>
                <w:div w:id="1492912645">
                  <w:marLeft w:val="0"/>
                  <w:marRight w:val="0"/>
                  <w:marTop w:val="0"/>
                  <w:marBottom w:val="0"/>
                  <w:divBdr>
                    <w:top w:val="none" w:sz="0" w:space="0" w:color="auto"/>
                    <w:left w:val="none" w:sz="0" w:space="0" w:color="auto"/>
                    <w:bottom w:val="none" w:sz="0" w:space="0" w:color="auto"/>
                    <w:right w:val="none" w:sz="0" w:space="0" w:color="auto"/>
                  </w:divBdr>
                </w:div>
                <w:div w:id="1494833572">
                  <w:marLeft w:val="0"/>
                  <w:marRight w:val="0"/>
                  <w:marTop w:val="0"/>
                  <w:marBottom w:val="0"/>
                  <w:divBdr>
                    <w:top w:val="none" w:sz="0" w:space="0" w:color="auto"/>
                    <w:left w:val="none" w:sz="0" w:space="0" w:color="auto"/>
                    <w:bottom w:val="none" w:sz="0" w:space="0" w:color="auto"/>
                    <w:right w:val="none" w:sz="0" w:space="0" w:color="auto"/>
                  </w:divBdr>
                </w:div>
                <w:div w:id="1494880183">
                  <w:marLeft w:val="0"/>
                  <w:marRight w:val="0"/>
                  <w:marTop w:val="0"/>
                  <w:marBottom w:val="0"/>
                  <w:divBdr>
                    <w:top w:val="none" w:sz="0" w:space="0" w:color="auto"/>
                    <w:left w:val="none" w:sz="0" w:space="0" w:color="auto"/>
                    <w:bottom w:val="none" w:sz="0" w:space="0" w:color="auto"/>
                    <w:right w:val="none" w:sz="0" w:space="0" w:color="auto"/>
                  </w:divBdr>
                </w:div>
                <w:div w:id="1495335111">
                  <w:marLeft w:val="0"/>
                  <w:marRight w:val="0"/>
                  <w:marTop w:val="0"/>
                  <w:marBottom w:val="0"/>
                  <w:divBdr>
                    <w:top w:val="none" w:sz="0" w:space="0" w:color="auto"/>
                    <w:left w:val="none" w:sz="0" w:space="0" w:color="auto"/>
                    <w:bottom w:val="none" w:sz="0" w:space="0" w:color="auto"/>
                    <w:right w:val="none" w:sz="0" w:space="0" w:color="auto"/>
                  </w:divBdr>
                </w:div>
                <w:div w:id="1501046730">
                  <w:marLeft w:val="0"/>
                  <w:marRight w:val="0"/>
                  <w:marTop w:val="0"/>
                  <w:marBottom w:val="0"/>
                  <w:divBdr>
                    <w:top w:val="none" w:sz="0" w:space="0" w:color="auto"/>
                    <w:left w:val="none" w:sz="0" w:space="0" w:color="auto"/>
                    <w:bottom w:val="none" w:sz="0" w:space="0" w:color="auto"/>
                    <w:right w:val="none" w:sz="0" w:space="0" w:color="auto"/>
                  </w:divBdr>
                </w:div>
                <w:div w:id="1501846231">
                  <w:marLeft w:val="0"/>
                  <w:marRight w:val="0"/>
                  <w:marTop w:val="0"/>
                  <w:marBottom w:val="0"/>
                  <w:divBdr>
                    <w:top w:val="none" w:sz="0" w:space="0" w:color="auto"/>
                    <w:left w:val="none" w:sz="0" w:space="0" w:color="auto"/>
                    <w:bottom w:val="none" w:sz="0" w:space="0" w:color="auto"/>
                    <w:right w:val="none" w:sz="0" w:space="0" w:color="auto"/>
                  </w:divBdr>
                </w:div>
                <w:div w:id="1502547728">
                  <w:marLeft w:val="0"/>
                  <w:marRight w:val="0"/>
                  <w:marTop w:val="0"/>
                  <w:marBottom w:val="0"/>
                  <w:divBdr>
                    <w:top w:val="none" w:sz="0" w:space="0" w:color="auto"/>
                    <w:left w:val="none" w:sz="0" w:space="0" w:color="auto"/>
                    <w:bottom w:val="none" w:sz="0" w:space="0" w:color="auto"/>
                    <w:right w:val="none" w:sz="0" w:space="0" w:color="auto"/>
                  </w:divBdr>
                </w:div>
                <w:div w:id="1504121916">
                  <w:marLeft w:val="0"/>
                  <w:marRight w:val="0"/>
                  <w:marTop w:val="0"/>
                  <w:marBottom w:val="0"/>
                  <w:divBdr>
                    <w:top w:val="none" w:sz="0" w:space="0" w:color="auto"/>
                    <w:left w:val="none" w:sz="0" w:space="0" w:color="auto"/>
                    <w:bottom w:val="none" w:sz="0" w:space="0" w:color="auto"/>
                    <w:right w:val="none" w:sz="0" w:space="0" w:color="auto"/>
                  </w:divBdr>
                </w:div>
                <w:div w:id="1506631356">
                  <w:marLeft w:val="0"/>
                  <w:marRight w:val="0"/>
                  <w:marTop w:val="0"/>
                  <w:marBottom w:val="0"/>
                  <w:divBdr>
                    <w:top w:val="none" w:sz="0" w:space="0" w:color="auto"/>
                    <w:left w:val="none" w:sz="0" w:space="0" w:color="auto"/>
                    <w:bottom w:val="none" w:sz="0" w:space="0" w:color="auto"/>
                    <w:right w:val="none" w:sz="0" w:space="0" w:color="auto"/>
                  </w:divBdr>
                </w:div>
                <w:div w:id="1514688724">
                  <w:marLeft w:val="0"/>
                  <w:marRight w:val="0"/>
                  <w:marTop w:val="0"/>
                  <w:marBottom w:val="0"/>
                  <w:divBdr>
                    <w:top w:val="none" w:sz="0" w:space="0" w:color="auto"/>
                    <w:left w:val="none" w:sz="0" w:space="0" w:color="auto"/>
                    <w:bottom w:val="none" w:sz="0" w:space="0" w:color="auto"/>
                    <w:right w:val="none" w:sz="0" w:space="0" w:color="auto"/>
                  </w:divBdr>
                </w:div>
                <w:div w:id="1522082291">
                  <w:marLeft w:val="0"/>
                  <w:marRight w:val="0"/>
                  <w:marTop w:val="0"/>
                  <w:marBottom w:val="0"/>
                  <w:divBdr>
                    <w:top w:val="none" w:sz="0" w:space="0" w:color="auto"/>
                    <w:left w:val="none" w:sz="0" w:space="0" w:color="auto"/>
                    <w:bottom w:val="none" w:sz="0" w:space="0" w:color="auto"/>
                    <w:right w:val="none" w:sz="0" w:space="0" w:color="auto"/>
                  </w:divBdr>
                </w:div>
                <w:div w:id="1524318394">
                  <w:marLeft w:val="0"/>
                  <w:marRight w:val="0"/>
                  <w:marTop w:val="0"/>
                  <w:marBottom w:val="0"/>
                  <w:divBdr>
                    <w:top w:val="none" w:sz="0" w:space="0" w:color="auto"/>
                    <w:left w:val="none" w:sz="0" w:space="0" w:color="auto"/>
                    <w:bottom w:val="none" w:sz="0" w:space="0" w:color="auto"/>
                    <w:right w:val="none" w:sz="0" w:space="0" w:color="auto"/>
                  </w:divBdr>
                </w:div>
                <w:div w:id="1525246065">
                  <w:marLeft w:val="0"/>
                  <w:marRight w:val="0"/>
                  <w:marTop w:val="0"/>
                  <w:marBottom w:val="0"/>
                  <w:divBdr>
                    <w:top w:val="none" w:sz="0" w:space="0" w:color="auto"/>
                    <w:left w:val="none" w:sz="0" w:space="0" w:color="auto"/>
                    <w:bottom w:val="none" w:sz="0" w:space="0" w:color="auto"/>
                    <w:right w:val="none" w:sz="0" w:space="0" w:color="auto"/>
                  </w:divBdr>
                </w:div>
                <w:div w:id="1529761034">
                  <w:marLeft w:val="0"/>
                  <w:marRight w:val="0"/>
                  <w:marTop w:val="0"/>
                  <w:marBottom w:val="0"/>
                  <w:divBdr>
                    <w:top w:val="none" w:sz="0" w:space="0" w:color="auto"/>
                    <w:left w:val="none" w:sz="0" w:space="0" w:color="auto"/>
                    <w:bottom w:val="none" w:sz="0" w:space="0" w:color="auto"/>
                    <w:right w:val="none" w:sz="0" w:space="0" w:color="auto"/>
                  </w:divBdr>
                </w:div>
                <w:div w:id="1531838950">
                  <w:marLeft w:val="0"/>
                  <w:marRight w:val="0"/>
                  <w:marTop w:val="0"/>
                  <w:marBottom w:val="0"/>
                  <w:divBdr>
                    <w:top w:val="none" w:sz="0" w:space="0" w:color="auto"/>
                    <w:left w:val="none" w:sz="0" w:space="0" w:color="auto"/>
                    <w:bottom w:val="none" w:sz="0" w:space="0" w:color="auto"/>
                    <w:right w:val="none" w:sz="0" w:space="0" w:color="auto"/>
                  </w:divBdr>
                </w:div>
                <w:div w:id="1535145987">
                  <w:marLeft w:val="0"/>
                  <w:marRight w:val="0"/>
                  <w:marTop w:val="0"/>
                  <w:marBottom w:val="0"/>
                  <w:divBdr>
                    <w:top w:val="none" w:sz="0" w:space="0" w:color="auto"/>
                    <w:left w:val="none" w:sz="0" w:space="0" w:color="auto"/>
                    <w:bottom w:val="none" w:sz="0" w:space="0" w:color="auto"/>
                    <w:right w:val="none" w:sz="0" w:space="0" w:color="auto"/>
                  </w:divBdr>
                </w:div>
                <w:div w:id="1537083602">
                  <w:marLeft w:val="0"/>
                  <w:marRight w:val="0"/>
                  <w:marTop w:val="0"/>
                  <w:marBottom w:val="0"/>
                  <w:divBdr>
                    <w:top w:val="none" w:sz="0" w:space="0" w:color="auto"/>
                    <w:left w:val="none" w:sz="0" w:space="0" w:color="auto"/>
                    <w:bottom w:val="none" w:sz="0" w:space="0" w:color="auto"/>
                    <w:right w:val="none" w:sz="0" w:space="0" w:color="auto"/>
                  </w:divBdr>
                </w:div>
                <w:div w:id="1544561675">
                  <w:marLeft w:val="0"/>
                  <w:marRight w:val="0"/>
                  <w:marTop w:val="0"/>
                  <w:marBottom w:val="0"/>
                  <w:divBdr>
                    <w:top w:val="none" w:sz="0" w:space="0" w:color="auto"/>
                    <w:left w:val="none" w:sz="0" w:space="0" w:color="auto"/>
                    <w:bottom w:val="none" w:sz="0" w:space="0" w:color="auto"/>
                    <w:right w:val="none" w:sz="0" w:space="0" w:color="auto"/>
                  </w:divBdr>
                </w:div>
                <w:div w:id="1547330084">
                  <w:marLeft w:val="0"/>
                  <w:marRight w:val="0"/>
                  <w:marTop w:val="0"/>
                  <w:marBottom w:val="0"/>
                  <w:divBdr>
                    <w:top w:val="none" w:sz="0" w:space="0" w:color="auto"/>
                    <w:left w:val="none" w:sz="0" w:space="0" w:color="auto"/>
                    <w:bottom w:val="none" w:sz="0" w:space="0" w:color="auto"/>
                    <w:right w:val="none" w:sz="0" w:space="0" w:color="auto"/>
                  </w:divBdr>
                </w:div>
                <w:div w:id="1549490831">
                  <w:marLeft w:val="0"/>
                  <w:marRight w:val="0"/>
                  <w:marTop w:val="0"/>
                  <w:marBottom w:val="0"/>
                  <w:divBdr>
                    <w:top w:val="none" w:sz="0" w:space="0" w:color="auto"/>
                    <w:left w:val="none" w:sz="0" w:space="0" w:color="auto"/>
                    <w:bottom w:val="none" w:sz="0" w:space="0" w:color="auto"/>
                    <w:right w:val="none" w:sz="0" w:space="0" w:color="auto"/>
                  </w:divBdr>
                </w:div>
                <w:div w:id="1553079633">
                  <w:marLeft w:val="0"/>
                  <w:marRight w:val="0"/>
                  <w:marTop w:val="0"/>
                  <w:marBottom w:val="0"/>
                  <w:divBdr>
                    <w:top w:val="none" w:sz="0" w:space="0" w:color="auto"/>
                    <w:left w:val="none" w:sz="0" w:space="0" w:color="auto"/>
                    <w:bottom w:val="none" w:sz="0" w:space="0" w:color="auto"/>
                    <w:right w:val="none" w:sz="0" w:space="0" w:color="auto"/>
                  </w:divBdr>
                </w:div>
                <w:div w:id="1557623911">
                  <w:marLeft w:val="0"/>
                  <w:marRight w:val="0"/>
                  <w:marTop w:val="0"/>
                  <w:marBottom w:val="0"/>
                  <w:divBdr>
                    <w:top w:val="none" w:sz="0" w:space="0" w:color="auto"/>
                    <w:left w:val="none" w:sz="0" w:space="0" w:color="auto"/>
                    <w:bottom w:val="none" w:sz="0" w:space="0" w:color="auto"/>
                    <w:right w:val="none" w:sz="0" w:space="0" w:color="auto"/>
                  </w:divBdr>
                </w:div>
                <w:div w:id="1562325312">
                  <w:marLeft w:val="0"/>
                  <w:marRight w:val="0"/>
                  <w:marTop w:val="0"/>
                  <w:marBottom w:val="0"/>
                  <w:divBdr>
                    <w:top w:val="none" w:sz="0" w:space="0" w:color="auto"/>
                    <w:left w:val="none" w:sz="0" w:space="0" w:color="auto"/>
                    <w:bottom w:val="none" w:sz="0" w:space="0" w:color="auto"/>
                    <w:right w:val="none" w:sz="0" w:space="0" w:color="auto"/>
                  </w:divBdr>
                </w:div>
                <w:div w:id="1563710329">
                  <w:marLeft w:val="0"/>
                  <w:marRight w:val="0"/>
                  <w:marTop w:val="0"/>
                  <w:marBottom w:val="0"/>
                  <w:divBdr>
                    <w:top w:val="none" w:sz="0" w:space="0" w:color="auto"/>
                    <w:left w:val="none" w:sz="0" w:space="0" w:color="auto"/>
                    <w:bottom w:val="none" w:sz="0" w:space="0" w:color="auto"/>
                    <w:right w:val="none" w:sz="0" w:space="0" w:color="auto"/>
                  </w:divBdr>
                </w:div>
                <w:div w:id="1563754540">
                  <w:marLeft w:val="0"/>
                  <w:marRight w:val="0"/>
                  <w:marTop w:val="0"/>
                  <w:marBottom w:val="0"/>
                  <w:divBdr>
                    <w:top w:val="none" w:sz="0" w:space="0" w:color="auto"/>
                    <w:left w:val="none" w:sz="0" w:space="0" w:color="auto"/>
                    <w:bottom w:val="none" w:sz="0" w:space="0" w:color="auto"/>
                    <w:right w:val="none" w:sz="0" w:space="0" w:color="auto"/>
                  </w:divBdr>
                </w:div>
                <w:div w:id="1564023933">
                  <w:marLeft w:val="0"/>
                  <w:marRight w:val="0"/>
                  <w:marTop w:val="0"/>
                  <w:marBottom w:val="0"/>
                  <w:divBdr>
                    <w:top w:val="none" w:sz="0" w:space="0" w:color="auto"/>
                    <w:left w:val="none" w:sz="0" w:space="0" w:color="auto"/>
                    <w:bottom w:val="none" w:sz="0" w:space="0" w:color="auto"/>
                    <w:right w:val="none" w:sz="0" w:space="0" w:color="auto"/>
                  </w:divBdr>
                </w:div>
                <w:div w:id="1564412540">
                  <w:marLeft w:val="0"/>
                  <w:marRight w:val="0"/>
                  <w:marTop w:val="0"/>
                  <w:marBottom w:val="0"/>
                  <w:divBdr>
                    <w:top w:val="none" w:sz="0" w:space="0" w:color="auto"/>
                    <w:left w:val="none" w:sz="0" w:space="0" w:color="auto"/>
                    <w:bottom w:val="none" w:sz="0" w:space="0" w:color="auto"/>
                    <w:right w:val="none" w:sz="0" w:space="0" w:color="auto"/>
                  </w:divBdr>
                </w:div>
                <w:div w:id="1566262178">
                  <w:marLeft w:val="0"/>
                  <w:marRight w:val="0"/>
                  <w:marTop w:val="0"/>
                  <w:marBottom w:val="0"/>
                  <w:divBdr>
                    <w:top w:val="none" w:sz="0" w:space="0" w:color="auto"/>
                    <w:left w:val="none" w:sz="0" w:space="0" w:color="auto"/>
                    <w:bottom w:val="none" w:sz="0" w:space="0" w:color="auto"/>
                    <w:right w:val="none" w:sz="0" w:space="0" w:color="auto"/>
                  </w:divBdr>
                </w:div>
                <w:div w:id="1567643585">
                  <w:marLeft w:val="0"/>
                  <w:marRight w:val="0"/>
                  <w:marTop w:val="0"/>
                  <w:marBottom w:val="0"/>
                  <w:divBdr>
                    <w:top w:val="none" w:sz="0" w:space="0" w:color="auto"/>
                    <w:left w:val="none" w:sz="0" w:space="0" w:color="auto"/>
                    <w:bottom w:val="none" w:sz="0" w:space="0" w:color="auto"/>
                    <w:right w:val="none" w:sz="0" w:space="0" w:color="auto"/>
                  </w:divBdr>
                </w:div>
                <w:div w:id="1579055770">
                  <w:marLeft w:val="0"/>
                  <w:marRight w:val="0"/>
                  <w:marTop w:val="0"/>
                  <w:marBottom w:val="0"/>
                  <w:divBdr>
                    <w:top w:val="none" w:sz="0" w:space="0" w:color="auto"/>
                    <w:left w:val="none" w:sz="0" w:space="0" w:color="auto"/>
                    <w:bottom w:val="none" w:sz="0" w:space="0" w:color="auto"/>
                    <w:right w:val="none" w:sz="0" w:space="0" w:color="auto"/>
                  </w:divBdr>
                </w:div>
                <w:div w:id="1579099938">
                  <w:marLeft w:val="0"/>
                  <w:marRight w:val="0"/>
                  <w:marTop w:val="0"/>
                  <w:marBottom w:val="0"/>
                  <w:divBdr>
                    <w:top w:val="none" w:sz="0" w:space="0" w:color="auto"/>
                    <w:left w:val="none" w:sz="0" w:space="0" w:color="auto"/>
                    <w:bottom w:val="none" w:sz="0" w:space="0" w:color="auto"/>
                    <w:right w:val="none" w:sz="0" w:space="0" w:color="auto"/>
                  </w:divBdr>
                </w:div>
                <w:div w:id="1579899532">
                  <w:marLeft w:val="0"/>
                  <w:marRight w:val="0"/>
                  <w:marTop w:val="0"/>
                  <w:marBottom w:val="0"/>
                  <w:divBdr>
                    <w:top w:val="none" w:sz="0" w:space="0" w:color="auto"/>
                    <w:left w:val="none" w:sz="0" w:space="0" w:color="auto"/>
                    <w:bottom w:val="none" w:sz="0" w:space="0" w:color="auto"/>
                    <w:right w:val="none" w:sz="0" w:space="0" w:color="auto"/>
                  </w:divBdr>
                </w:div>
                <w:div w:id="1582913317">
                  <w:marLeft w:val="0"/>
                  <w:marRight w:val="0"/>
                  <w:marTop w:val="0"/>
                  <w:marBottom w:val="0"/>
                  <w:divBdr>
                    <w:top w:val="none" w:sz="0" w:space="0" w:color="auto"/>
                    <w:left w:val="none" w:sz="0" w:space="0" w:color="auto"/>
                    <w:bottom w:val="none" w:sz="0" w:space="0" w:color="auto"/>
                    <w:right w:val="none" w:sz="0" w:space="0" w:color="auto"/>
                  </w:divBdr>
                </w:div>
                <w:div w:id="1583903573">
                  <w:marLeft w:val="0"/>
                  <w:marRight w:val="0"/>
                  <w:marTop w:val="0"/>
                  <w:marBottom w:val="0"/>
                  <w:divBdr>
                    <w:top w:val="none" w:sz="0" w:space="0" w:color="auto"/>
                    <w:left w:val="none" w:sz="0" w:space="0" w:color="auto"/>
                    <w:bottom w:val="none" w:sz="0" w:space="0" w:color="auto"/>
                    <w:right w:val="none" w:sz="0" w:space="0" w:color="auto"/>
                  </w:divBdr>
                </w:div>
                <w:div w:id="1583948136">
                  <w:marLeft w:val="0"/>
                  <w:marRight w:val="0"/>
                  <w:marTop w:val="0"/>
                  <w:marBottom w:val="0"/>
                  <w:divBdr>
                    <w:top w:val="none" w:sz="0" w:space="0" w:color="auto"/>
                    <w:left w:val="none" w:sz="0" w:space="0" w:color="auto"/>
                    <w:bottom w:val="none" w:sz="0" w:space="0" w:color="auto"/>
                    <w:right w:val="none" w:sz="0" w:space="0" w:color="auto"/>
                  </w:divBdr>
                </w:div>
                <w:div w:id="1586110041">
                  <w:marLeft w:val="0"/>
                  <w:marRight w:val="0"/>
                  <w:marTop w:val="0"/>
                  <w:marBottom w:val="0"/>
                  <w:divBdr>
                    <w:top w:val="none" w:sz="0" w:space="0" w:color="auto"/>
                    <w:left w:val="none" w:sz="0" w:space="0" w:color="auto"/>
                    <w:bottom w:val="none" w:sz="0" w:space="0" w:color="auto"/>
                    <w:right w:val="none" w:sz="0" w:space="0" w:color="auto"/>
                  </w:divBdr>
                </w:div>
                <w:div w:id="1591814225">
                  <w:marLeft w:val="0"/>
                  <w:marRight w:val="0"/>
                  <w:marTop w:val="0"/>
                  <w:marBottom w:val="0"/>
                  <w:divBdr>
                    <w:top w:val="none" w:sz="0" w:space="0" w:color="auto"/>
                    <w:left w:val="none" w:sz="0" w:space="0" w:color="auto"/>
                    <w:bottom w:val="none" w:sz="0" w:space="0" w:color="auto"/>
                    <w:right w:val="none" w:sz="0" w:space="0" w:color="auto"/>
                  </w:divBdr>
                </w:div>
                <w:div w:id="1593198180">
                  <w:marLeft w:val="0"/>
                  <w:marRight w:val="0"/>
                  <w:marTop w:val="0"/>
                  <w:marBottom w:val="0"/>
                  <w:divBdr>
                    <w:top w:val="none" w:sz="0" w:space="0" w:color="auto"/>
                    <w:left w:val="none" w:sz="0" w:space="0" w:color="auto"/>
                    <w:bottom w:val="none" w:sz="0" w:space="0" w:color="auto"/>
                    <w:right w:val="none" w:sz="0" w:space="0" w:color="auto"/>
                  </w:divBdr>
                </w:div>
                <w:div w:id="1596748899">
                  <w:marLeft w:val="0"/>
                  <w:marRight w:val="0"/>
                  <w:marTop w:val="0"/>
                  <w:marBottom w:val="0"/>
                  <w:divBdr>
                    <w:top w:val="none" w:sz="0" w:space="0" w:color="auto"/>
                    <w:left w:val="none" w:sz="0" w:space="0" w:color="auto"/>
                    <w:bottom w:val="none" w:sz="0" w:space="0" w:color="auto"/>
                    <w:right w:val="none" w:sz="0" w:space="0" w:color="auto"/>
                  </w:divBdr>
                </w:div>
                <w:div w:id="1600025089">
                  <w:marLeft w:val="0"/>
                  <w:marRight w:val="0"/>
                  <w:marTop w:val="0"/>
                  <w:marBottom w:val="0"/>
                  <w:divBdr>
                    <w:top w:val="none" w:sz="0" w:space="0" w:color="auto"/>
                    <w:left w:val="none" w:sz="0" w:space="0" w:color="auto"/>
                    <w:bottom w:val="none" w:sz="0" w:space="0" w:color="auto"/>
                    <w:right w:val="none" w:sz="0" w:space="0" w:color="auto"/>
                  </w:divBdr>
                </w:div>
                <w:div w:id="1600137781">
                  <w:marLeft w:val="0"/>
                  <w:marRight w:val="0"/>
                  <w:marTop w:val="0"/>
                  <w:marBottom w:val="0"/>
                  <w:divBdr>
                    <w:top w:val="none" w:sz="0" w:space="0" w:color="auto"/>
                    <w:left w:val="none" w:sz="0" w:space="0" w:color="auto"/>
                    <w:bottom w:val="none" w:sz="0" w:space="0" w:color="auto"/>
                    <w:right w:val="none" w:sz="0" w:space="0" w:color="auto"/>
                  </w:divBdr>
                </w:div>
                <w:div w:id="1602251379">
                  <w:marLeft w:val="0"/>
                  <w:marRight w:val="0"/>
                  <w:marTop w:val="0"/>
                  <w:marBottom w:val="0"/>
                  <w:divBdr>
                    <w:top w:val="none" w:sz="0" w:space="0" w:color="auto"/>
                    <w:left w:val="none" w:sz="0" w:space="0" w:color="auto"/>
                    <w:bottom w:val="none" w:sz="0" w:space="0" w:color="auto"/>
                    <w:right w:val="none" w:sz="0" w:space="0" w:color="auto"/>
                  </w:divBdr>
                </w:div>
                <w:div w:id="1602370069">
                  <w:marLeft w:val="0"/>
                  <w:marRight w:val="0"/>
                  <w:marTop w:val="0"/>
                  <w:marBottom w:val="0"/>
                  <w:divBdr>
                    <w:top w:val="none" w:sz="0" w:space="0" w:color="auto"/>
                    <w:left w:val="none" w:sz="0" w:space="0" w:color="auto"/>
                    <w:bottom w:val="none" w:sz="0" w:space="0" w:color="auto"/>
                    <w:right w:val="none" w:sz="0" w:space="0" w:color="auto"/>
                  </w:divBdr>
                </w:div>
                <w:div w:id="1602377994">
                  <w:marLeft w:val="0"/>
                  <w:marRight w:val="0"/>
                  <w:marTop w:val="0"/>
                  <w:marBottom w:val="0"/>
                  <w:divBdr>
                    <w:top w:val="none" w:sz="0" w:space="0" w:color="auto"/>
                    <w:left w:val="none" w:sz="0" w:space="0" w:color="auto"/>
                    <w:bottom w:val="none" w:sz="0" w:space="0" w:color="auto"/>
                    <w:right w:val="none" w:sz="0" w:space="0" w:color="auto"/>
                  </w:divBdr>
                </w:div>
                <w:div w:id="1609855423">
                  <w:marLeft w:val="0"/>
                  <w:marRight w:val="0"/>
                  <w:marTop w:val="0"/>
                  <w:marBottom w:val="0"/>
                  <w:divBdr>
                    <w:top w:val="none" w:sz="0" w:space="0" w:color="auto"/>
                    <w:left w:val="none" w:sz="0" w:space="0" w:color="auto"/>
                    <w:bottom w:val="none" w:sz="0" w:space="0" w:color="auto"/>
                    <w:right w:val="none" w:sz="0" w:space="0" w:color="auto"/>
                  </w:divBdr>
                </w:div>
                <w:div w:id="1610508504">
                  <w:marLeft w:val="0"/>
                  <w:marRight w:val="0"/>
                  <w:marTop w:val="0"/>
                  <w:marBottom w:val="0"/>
                  <w:divBdr>
                    <w:top w:val="none" w:sz="0" w:space="0" w:color="auto"/>
                    <w:left w:val="none" w:sz="0" w:space="0" w:color="auto"/>
                    <w:bottom w:val="none" w:sz="0" w:space="0" w:color="auto"/>
                    <w:right w:val="none" w:sz="0" w:space="0" w:color="auto"/>
                  </w:divBdr>
                </w:div>
                <w:div w:id="1611547912">
                  <w:marLeft w:val="0"/>
                  <w:marRight w:val="0"/>
                  <w:marTop w:val="0"/>
                  <w:marBottom w:val="0"/>
                  <w:divBdr>
                    <w:top w:val="none" w:sz="0" w:space="0" w:color="auto"/>
                    <w:left w:val="none" w:sz="0" w:space="0" w:color="auto"/>
                    <w:bottom w:val="none" w:sz="0" w:space="0" w:color="auto"/>
                    <w:right w:val="none" w:sz="0" w:space="0" w:color="auto"/>
                  </w:divBdr>
                </w:div>
                <w:div w:id="1612008320">
                  <w:marLeft w:val="0"/>
                  <w:marRight w:val="0"/>
                  <w:marTop w:val="0"/>
                  <w:marBottom w:val="0"/>
                  <w:divBdr>
                    <w:top w:val="none" w:sz="0" w:space="0" w:color="auto"/>
                    <w:left w:val="none" w:sz="0" w:space="0" w:color="auto"/>
                    <w:bottom w:val="none" w:sz="0" w:space="0" w:color="auto"/>
                    <w:right w:val="none" w:sz="0" w:space="0" w:color="auto"/>
                  </w:divBdr>
                </w:div>
                <w:div w:id="1613397539">
                  <w:marLeft w:val="0"/>
                  <w:marRight w:val="0"/>
                  <w:marTop w:val="0"/>
                  <w:marBottom w:val="0"/>
                  <w:divBdr>
                    <w:top w:val="none" w:sz="0" w:space="0" w:color="auto"/>
                    <w:left w:val="none" w:sz="0" w:space="0" w:color="auto"/>
                    <w:bottom w:val="none" w:sz="0" w:space="0" w:color="auto"/>
                    <w:right w:val="none" w:sz="0" w:space="0" w:color="auto"/>
                  </w:divBdr>
                </w:div>
                <w:div w:id="1615016019">
                  <w:marLeft w:val="0"/>
                  <w:marRight w:val="0"/>
                  <w:marTop w:val="0"/>
                  <w:marBottom w:val="0"/>
                  <w:divBdr>
                    <w:top w:val="none" w:sz="0" w:space="0" w:color="auto"/>
                    <w:left w:val="none" w:sz="0" w:space="0" w:color="auto"/>
                    <w:bottom w:val="none" w:sz="0" w:space="0" w:color="auto"/>
                    <w:right w:val="none" w:sz="0" w:space="0" w:color="auto"/>
                  </w:divBdr>
                </w:div>
                <w:div w:id="1617171999">
                  <w:marLeft w:val="0"/>
                  <w:marRight w:val="0"/>
                  <w:marTop w:val="0"/>
                  <w:marBottom w:val="0"/>
                  <w:divBdr>
                    <w:top w:val="none" w:sz="0" w:space="0" w:color="auto"/>
                    <w:left w:val="none" w:sz="0" w:space="0" w:color="auto"/>
                    <w:bottom w:val="none" w:sz="0" w:space="0" w:color="auto"/>
                    <w:right w:val="none" w:sz="0" w:space="0" w:color="auto"/>
                  </w:divBdr>
                </w:div>
                <w:div w:id="1622760885">
                  <w:marLeft w:val="0"/>
                  <w:marRight w:val="0"/>
                  <w:marTop w:val="0"/>
                  <w:marBottom w:val="0"/>
                  <w:divBdr>
                    <w:top w:val="none" w:sz="0" w:space="0" w:color="auto"/>
                    <w:left w:val="none" w:sz="0" w:space="0" w:color="auto"/>
                    <w:bottom w:val="none" w:sz="0" w:space="0" w:color="auto"/>
                    <w:right w:val="none" w:sz="0" w:space="0" w:color="auto"/>
                  </w:divBdr>
                </w:div>
                <w:div w:id="1623346686">
                  <w:marLeft w:val="0"/>
                  <w:marRight w:val="0"/>
                  <w:marTop w:val="0"/>
                  <w:marBottom w:val="0"/>
                  <w:divBdr>
                    <w:top w:val="none" w:sz="0" w:space="0" w:color="auto"/>
                    <w:left w:val="none" w:sz="0" w:space="0" w:color="auto"/>
                    <w:bottom w:val="none" w:sz="0" w:space="0" w:color="auto"/>
                    <w:right w:val="none" w:sz="0" w:space="0" w:color="auto"/>
                  </w:divBdr>
                </w:div>
                <w:div w:id="1624538262">
                  <w:marLeft w:val="0"/>
                  <w:marRight w:val="0"/>
                  <w:marTop w:val="0"/>
                  <w:marBottom w:val="0"/>
                  <w:divBdr>
                    <w:top w:val="none" w:sz="0" w:space="0" w:color="auto"/>
                    <w:left w:val="none" w:sz="0" w:space="0" w:color="auto"/>
                    <w:bottom w:val="none" w:sz="0" w:space="0" w:color="auto"/>
                    <w:right w:val="none" w:sz="0" w:space="0" w:color="auto"/>
                  </w:divBdr>
                </w:div>
                <w:div w:id="1625036253">
                  <w:marLeft w:val="0"/>
                  <w:marRight w:val="0"/>
                  <w:marTop w:val="0"/>
                  <w:marBottom w:val="0"/>
                  <w:divBdr>
                    <w:top w:val="none" w:sz="0" w:space="0" w:color="auto"/>
                    <w:left w:val="none" w:sz="0" w:space="0" w:color="auto"/>
                    <w:bottom w:val="none" w:sz="0" w:space="0" w:color="auto"/>
                    <w:right w:val="none" w:sz="0" w:space="0" w:color="auto"/>
                  </w:divBdr>
                </w:div>
                <w:div w:id="1629626843">
                  <w:marLeft w:val="0"/>
                  <w:marRight w:val="0"/>
                  <w:marTop w:val="0"/>
                  <w:marBottom w:val="0"/>
                  <w:divBdr>
                    <w:top w:val="none" w:sz="0" w:space="0" w:color="auto"/>
                    <w:left w:val="none" w:sz="0" w:space="0" w:color="auto"/>
                    <w:bottom w:val="none" w:sz="0" w:space="0" w:color="auto"/>
                    <w:right w:val="none" w:sz="0" w:space="0" w:color="auto"/>
                  </w:divBdr>
                </w:div>
                <w:div w:id="1631983017">
                  <w:marLeft w:val="0"/>
                  <w:marRight w:val="0"/>
                  <w:marTop w:val="0"/>
                  <w:marBottom w:val="0"/>
                  <w:divBdr>
                    <w:top w:val="none" w:sz="0" w:space="0" w:color="auto"/>
                    <w:left w:val="none" w:sz="0" w:space="0" w:color="auto"/>
                    <w:bottom w:val="none" w:sz="0" w:space="0" w:color="auto"/>
                    <w:right w:val="none" w:sz="0" w:space="0" w:color="auto"/>
                  </w:divBdr>
                </w:div>
                <w:div w:id="1633093936">
                  <w:marLeft w:val="0"/>
                  <w:marRight w:val="0"/>
                  <w:marTop w:val="0"/>
                  <w:marBottom w:val="0"/>
                  <w:divBdr>
                    <w:top w:val="none" w:sz="0" w:space="0" w:color="auto"/>
                    <w:left w:val="none" w:sz="0" w:space="0" w:color="auto"/>
                    <w:bottom w:val="none" w:sz="0" w:space="0" w:color="auto"/>
                    <w:right w:val="none" w:sz="0" w:space="0" w:color="auto"/>
                  </w:divBdr>
                </w:div>
                <w:div w:id="1633365444">
                  <w:marLeft w:val="0"/>
                  <w:marRight w:val="0"/>
                  <w:marTop w:val="0"/>
                  <w:marBottom w:val="0"/>
                  <w:divBdr>
                    <w:top w:val="none" w:sz="0" w:space="0" w:color="auto"/>
                    <w:left w:val="none" w:sz="0" w:space="0" w:color="auto"/>
                    <w:bottom w:val="none" w:sz="0" w:space="0" w:color="auto"/>
                    <w:right w:val="none" w:sz="0" w:space="0" w:color="auto"/>
                  </w:divBdr>
                </w:div>
                <w:div w:id="1638607332">
                  <w:marLeft w:val="0"/>
                  <w:marRight w:val="0"/>
                  <w:marTop w:val="0"/>
                  <w:marBottom w:val="0"/>
                  <w:divBdr>
                    <w:top w:val="none" w:sz="0" w:space="0" w:color="auto"/>
                    <w:left w:val="none" w:sz="0" w:space="0" w:color="auto"/>
                    <w:bottom w:val="none" w:sz="0" w:space="0" w:color="auto"/>
                    <w:right w:val="none" w:sz="0" w:space="0" w:color="auto"/>
                  </w:divBdr>
                </w:div>
                <w:div w:id="1639650203">
                  <w:marLeft w:val="0"/>
                  <w:marRight w:val="0"/>
                  <w:marTop w:val="0"/>
                  <w:marBottom w:val="0"/>
                  <w:divBdr>
                    <w:top w:val="none" w:sz="0" w:space="0" w:color="auto"/>
                    <w:left w:val="none" w:sz="0" w:space="0" w:color="auto"/>
                    <w:bottom w:val="none" w:sz="0" w:space="0" w:color="auto"/>
                    <w:right w:val="none" w:sz="0" w:space="0" w:color="auto"/>
                  </w:divBdr>
                </w:div>
                <w:div w:id="1640571845">
                  <w:marLeft w:val="0"/>
                  <w:marRight w:val="0"/>
                  <w:marTop w:val="0"/>
                  <w:marBottom w:val="0"/>
                  <w:divBdr>
                    <w:top w:val="none" w:sz="0" w:space="0" w:color="auto"/>
                    <w:left w:val="none" w:sz="0" w:space="0" w:color="auto"/>
                    <w:bottom w:val="none" w:sz="0" w:space="0" w:color="auto"/>
                    <w:right w:val="none" w:sz="0" w:space="0" w:color="auto"/>
                  </w:divBdr>
                </w:div>
                <w:div w:id="1643729644">
                  <w:marLeft w:val="0"/>
                  <w:marRight w:val="0"/>
                  <w:marTop w:val="0"/>
                  <w:marBottom w:val="0"/>
                  <w:divBdr>
                    <w:top w:val="none" w:sz="0" w:space="0" w:color="auto"/>
                    <w:left w:val="none" w:sz="0" w:space="0" w:color="auto"/>
                    <w:bottom w:val="none" w:sz="0" w:space="0" w:color="auto"/>
                    <w:right w:val="none" w:sz="0" w:space="0" w:color="auto"/>
                  </w:divBdr>
                </w:div>
                <w:div w:id="1644891965">
                  <w:marLeft w:val="0"/>
                  <w:marRight w:val="0"/>
                  <w:marTop w:val="0"/>
                  <w:marBottom w:val="0"/>
                  <w:divBdr>
                    <w:top w:val="none" w:sz="0" w:space="0" w:color="auto"/>
                    <w:left w:val="none" w:sz="0" w:space="0" w:color="auto"/>
                    <w:bottom w:val="none" w:sz="0" w:space="0" w:color="auto"/>
                    <w:right w:val="none" w:sz="0" w:space="0" w:color="auto"/>
                  </w:divBdr>
                </w:div>
                <w:div w:id="1646660499">
                  <w:marLeft w:val="0"/>
                  <w:marRight w:val="0"/>
                  <w:marTop w:val="0"/>
                  <w:marBottom w:val="0"/>
                  <w:divBdr>
                    <w:top w:val="none" w:sz="0" w:space="0" w:color="auto"/>
                    <w:left w:val="none" w:sz="0" w:space="0" w:color="auto"/>
                    <w:bottom w:val="none" w:sz="0" w:space="0" w:color="auto"/>
                    <w:right w:val="none" w:sz="0" w:space="0" w:color="auto"/>
                  </w:divBdr>
                </w:div>
                <w:div w:id="1648389589">
                  <w:marLeft w:val="0"/>
                  <w:marRight w:val="0"/>
                  <w:marTop w:val="0"/>
                  <w:marBottom w:val="0"/>
                  <w:divBdr>
                    <w:top w:val="none" w:sz="0" w:space="0" w:color="auto"/>
                    <w:left w:val="none" w:sz="0" w:space="0" w:color="auto"/>
                    <w:bottom w:val="none" w:sz="0" w:space="0" w:color="auto"/>
                    <w:right w:val="none" w:sz="0" w:space="0" w:color="auto"/>
                  </w:divBdr>
                </w:div>
                <w:div w:id="1654093920">
                  <w:marLeft w:val="0"/>
                  <w:marRight w:val="0"/>
                  <w:marTop w:val="0"/>
                  <w:marBottom w:val="0"/>
                  <w:divBdr>
                    <w:top w:val="none" w:sz="0" w:space="0" w:color="auto"/>
                    <w:left w:val="none" w:sz="0" w:space="0" w:color="auto"/>
                    <w:bottom w:val="none" w:sz="0" w:space="0" w:color="auto"/>
                    <w:right w:val="none" w:sz="0" w:space="0" w:color="auto"/>
                  </w:divBdr>
                </w:div>
                <w:div w:id="1655716161">
                  <w:marLeft w:val="0"/>
                  <w:marRight w:val="0"/>
                  <w:marTop w:val="0"/>
                  <w:marBottom w:val="0"/>
                  <w:divBdr>
                    <w:top w:val="none" w:sz="0" w:space="0" w:color="auto"/>
                    <w:left w:val="none" w:sz="0" w:space="0" w:color="auto"/>
                    <w:bottom w:val="none" w:sz="0" w:space="0" w:color="auto"/>
                    <w:right w:val="none" w:sz="0" w:space="0" w:color="auto"/>
                  </w:divBdr>
                </w:div>
                <w:div w:id="1661346353">
                  <w:marLeft w:val="0"/>
                  <w:marRight w:val="0"/>
                  <w:marTop w:val="0"/>
                  <w:marBottom w:val="0"/>
                  <w:divBdr>
                    <w:top w:val="none" w:sz="0" w:space="0" w:color="auto"/>
                    <w:left w:val="none" w:sz="0" w:space="0" w:color="auto"/>
                    <w:bottom w:val="none" w:sz="0" w:space="0" w:color="auto"/>
                    <w:right w:val="none" w:sz="0" w:space="0" w:color="auto"/>
                  </w:divBdr>
                </w:div>
                <w:div w:id="1662197255">
                  <w:marLeft w:val="0"/>
                  <w:marRight w:val="0"/>
                  <w:marTop w:val="0"/>
                  <w:marBottom w:val="0"/>
                  <w:divBdr>
                    <w:top w:val="none" w:sz="0" w:space="0" w:color="auto"/>
                    <w:left w:val="none" w:sz="0" w:space="0" w:color="auto"/>
                    <w:bottom w:val="none" w:sz="0" w:space="0" w:color="auto"/>
                    <w:right w:val="none" w:sz="0" w:space="0" w:color="auto"/>
                  </w:divBdr>
                </w:div>
                <w:div w:id="1663266569">
                  <w:marLeft w:val="0"/>
                  <w:marRight w:val="0"/>
                  <w:marTop w:val="0"/>
                  <w:marBottom w:val="0"/>
                  <w:divBdr>
                    <w:top w:val="none" w:sz="0" w:space="0" w:color="auto"/>
                    <w:left w:val="none" w:sz="0" w:space="0" w:color="auto"/>
                    <w:bottom w:val="none" w:sz="0" w:space="0" w:color="auto"/>
                    <w:right w:val="none" w:sz="0" w:space="0" w:color="auto"/>
                  </w:divBdr>
                </w:div>
                <w:div w:id="1664968989">
                  <w:marLeft w:val="0"/>
                  <w:marRight w:val="0"/>
                  <w:marTop w:val="0"/>
                  <w:marBottom w:val="0"/>
                  <w:divBdr>
                    <w:top w:val="none" w:sz="0" w:space="0" w:color="auto"/>
                    <w:left w:val="none" w:sz="0" w:space="0" w:color="auto"/>
                    <w:bottom w:val="none" w:sz="0" w:space="0" w:color="auto"/>
                    <w:right w:val="none" w:sz="0" w:space="0" w:color="auto"/>
                  </w:divBdr>
                </w:div>
                <w:div w:id="1666131263">
                  <w:marLeft w:val="0"/>
                  <w:marRight w:val="0"/>
                  <w:marTop w:val="0"/>
                  <w:marBottom w:val="0"/>
                  <w:divBdr>
                    <w:top w:val="none" w:sz="0" w:space="0" w:color="auto"/>
                    <w:left w:val="none" w:sz="0" w:space="0" w:color="auto"/>
                    <w:bottom w:val="none" w:sz="0" w:space="0" w:color="auto"/>
                    <w:right w:val="none" w:sz="0" w:space="0" w:color="auto"/>
                  </w:divBdr>
                </w:div>
                <w:div w:id="1678574401">
                  <w:marLeft w:val="0"/>
                  <w:marRight w:val="0"/>
                  <w:marTop w:val="0"/>
                  <w:marBottom w:val="0"/>
                  <w:divBdr>
                    <w:top w:val="none" w:sz="0" w:space="0" w:color="auto"/>
                    <w:left w:val="none" w:sz="0" w:space="0" w:color="auto"/>
                    <w:bottom w:val="none" w:sz="0" w:space="0" w:color="auto"/>
                    <w:right w:val="none" w:sz="0" w:space="0" w:color="auto"/>
                  </w:divBdr>
                </w:div>
                <w:div w:id="1681007073">
                  <w:marLeft w:val="0"/>
                  <w:marRight w:val="0"/>
                  <w:marTop w:val="0"/>
                  <w:marBottom w:val="0"/>
                  <w:divBdr>
                    <w:top w:val="none" w:sz="0" w:space="0" w:color="auto"/>
                    <w:left w:val="none" w:sz="0" w:space="0" w:color="auto"/>
                    <w:bottom w:val="none" w:sz="0" w:space="0" w:color="auto"/>
                    <w:right w:val="none" w:sz="0" w:space="0" w:color="auto"/>
                  </w:divBdr>
                </w:div>
                <w:div w:id="1682200707">
                  <w:marLeft w:val="0"/>
                  <w:marRight w:val="0"/>
                  <w:marTop w:val="0"/>
                  <w:marBottom w:val="0"/>
                  <w:divBdr>
                    <w:top w:val="none" w:sz="0" w:space="0" w:color="auto"/>
                    <w:left w:val="none" w:sz="0" w:space="0" w:color="auto"/>
                    <w:bottom w:val="none" w:sz="0" w:space="0" w:color="auto"/>
                    <w:right w:val="none" w:sz="0" w:space="0" w:color="auto"/>
                  </w:divBdr>
                </w:div>
                <w:div w:id="1688364125">
                  <w:marLeft w:val="0"/>
                  <w:marRight w:val="0"/>
                  <w:marTop w:val="0"/>
                  <w:marBottom w:val="0"/>
                  <w:divBdr>
                    <w:top w:val="none" w:sz="0" w:space="0" w:color="auto"/>
                    <w:left w:val="none" w:sz="0" w:space="0" w:color="auto"/>
                    <w:bottom w:val="none" w:sz="0" w:space="0" w:color="auto"/>
                    <w:right w:val="none" w:sz="0" w:space="0" w:color="auto"/>
                  </w:divBdr>
                </w:div>
                <w:div w:id="1689985146">
                  <w:marLeft w:val="0"/>
                  <w:marRight w:val="0"/>
                  <w:marTop w:val="0"/>
                  <w:marBottom w:val="0"/>
                  <w:divBdr>
                    <w:top w:val="none" w:sz="0" w:space="0" w:color="auto"/>
                    <w:left w:val="none" w:sz="0" w:space="0" w:color="auto"/>
                    <w:bottom w:val="none" w:sz="0" w:space="0" w:color="auto"/>
                    <w:right w:val="none" w:sz="0" w:space="0" w:color="auto"/>
                  </w:divBdr>
                </w:div>
                <w:div w:id="1693607217">
                  <w:marLeft w:val="0"/>
                  <w:marRight w:val="0"/>
                  <w:marTop w:val="0"/>
                  <w:marBottom w:val="0"/>
                  <w:divBdr>
                    <w:top w:val="none" w:sz="0" w:space="0" w:color="auto"/>
                    <w:left w:val="none" w:sz="0" w:space="0" w:color="auto"/>
                    <w:bottom w:val="none" w:sz="0" w:space="0" w:color="auto"/>
                    <w:right w:val="none" w:sz="0" w:space="0" w:color="auto"/>
                  </w:divBdr>
                </w:div>
                <w:div w:id="1696929187">
                  <w:marLeft w:val="0"/>
                  <w:marRight w:val="0"/>
                  <w:marTop w:val="0"/>
                  <w:marBottom w:val="0"/>
                  <w:divBdr>
                    <w:top w:val="none" w:sz="0" w:space="0" w:color="auto"/>
                    <w:left w:val="none" w:sz="0" w:space="0" w:color="auto"/>
                    <w:bottom w:val="none" w:sz="0" w:space="0" w:color="auto"/>
                    <w:right w:val="none" w:sz="0" w:space="0" w:color="auto"/>
                  </w:divBdr>
                </w:div>
                <w:div w:id="1700205611">
                  <w:marLeft w:val="0"/>
                  <w:marRight w:val="0"/>
                  <w:marTop w:val="0"/>
                  <w:marBottom w:val="0"/>
                  <w:divBdr>
                    <w:top w:val="none" w:sz="0" w:space="0" w:color="auto"/>
                    <w:left w:val="none" w:sz="0" w:space="0" w:color="auto"/>
                    <w:bottom w:val="none" w:sz="0" w:space="0" w:color="auto"/>
                    <w:right w:val="none" w:sz="0" w:space="0" w:color="auto"/>
                  </w:divBdr>
                </w:div>
                <w:div w:id="1704480521">
                  <w:marLeft w:val="0"/>
                  <w:marRight w:val="0"/>
                  <w:marTop w:val="0"/>
                  <w:marBottom w:val="0"/>
                  <w:divBdr>
                    <w:top w:val="none" w:sz="0" w:space="0" w:color="auto"/>
                    <w:left w:val="none" w:sz="0" w:space="0" w:color="auto"/>
                    <w:bottom w:val="none" w:sz="0" w:space="0" w:color="auto"/>
                    <w:right w:val="none" w:sz="0" w:space="0" w:color="auto"/>
                  </w:divBdr>
                </w:div>
                <w:div w:id="1705209779">
                  <w:marLeft w:val="0"/>
                  <w:marRight w:val="0"/>
                  <w:marTop w:val="0"/>
                  <w:marBottom w:val="0"/>
                  <w:divBdr>
                    <w:top w:val="none" w:sz="0" w:space="0" w:color="auto"/>
                    <w:left w:val="none" w:sz="0" w:space="0" w:color="auto"/>
                    <w:bottom w:val="none" w:sz="0" w:space="0" w:color="auto"/>
                    <w:right w:val="none" w:sz="0" w:space="0" w:color="auto"/>
                  </w:divBdr>
                </w:div>
                <w:div w:id="1708600822">
                  <w:marLeft w:val="0"/>
                  <w:marRight w:val="0"/>
                  <w:marTop w:val="0"/>
                  <w:marBottom w:val="0"/>
                  <w:divBdr>
                    <w:top w:val="none" w:sz="0" w:space="0" w:color="auto"/>
                    <w:left w:val="none" w:sz="0" w:space="0" w:color="auto"/>
                    <w:bottom w:val="none" w:sz="0" w:space="0" w:color="auto"/>
                    <w:right w:val="none" w:sz="0" w:space="0" w:color="auto"/>
                  </w:divBdr>
                </w:div>
                <w:div w:id="1714689201">
                  <w:marLeft w:val="0"/>
                  <w:marRight w:val="0"/>
                  <w:marTop w:val="0"/>
                  <w:marBottom w:val="0"/>
                  <w:divBdr>
                    <w:top w:val="none" w:sz="0" w:space="0" w:color="auto"/>
                    <w:left w:val="none" w:sz="0" w:space="0" w:color="auto"/>
                    <w:bottom w:val="none" w:sz="0" w:space="0" w:color="auto"/>
                    <w:right w:val="none" w:sz="0" w:space="0" w:color="auto"/>
                  </w:divBdr>
                </w:div>
                <w:div w:id="1718429557">
                  <w:marLeft w:val="0"/>
                  <w:marRight w:val="0"/>
                  <w:marTop w:val="0"/>
                  <w:marBottom w:val="0"/>
                  <w:divBdr>
                    <w:top w:val="none" w:sz="0" w:space="0" w:color="auto"/>
                    <w:left w:val="none" w:sz="0" w:space="0" w:color="auto"/>
                    <w:bottom w:val="none" w:sz="0" w:space="0" w:color="auto"/>
                    <w:right w:val="none" w:sz="0" w:space="0" w:color="auto"/>
                  </w:divBdr>
                </w:div>
                <w:div w:id="1722707875">
                  <w:marLeft w:val="0"/>
                  <w:marRight w:val="0"/>
                  <w:marTop w:val="0"/>
                  <w:marBottom w:val="0"/>
                  <w:divBdr>
                    <w:top w:val="none" w:sz="0" w:space="0" w:color="auto"/>
                    <w:left w:val="none" w:sz="0" w:space="0" w:color="auto"/>
                    <w:bottom w:val="none" w:sz="0" w:space="0" w:color="auto"/>
                    <w:right w:val="none" w:sz="0" w:space="0" w:color="auto"/>
                  </w:divBdr>
                </w:div>
                <w:div w:id="1722824663">
                  <w:marLeft w:val="0"/>
                  <w:marRight w:val="0"/>
                  <w:marTop w:val="0"/>
                  <w:marBottom w:val="0"/>
                  <w:divBdr>
                    <w:top w:val="none" w:sz="0" w:space="0" w:color="auto"/>
                    <w:left w:val="none" w:sz="0" w:space="0" w:color="auto"/>
                    <w:bottom w:val="none" w:sz="0" w:space="0" w:color="auto"/>
                    <w:right w:val="none" w:sz="0" w:space="0" w:color="auto"/>
                  </w:divBdr>
                </w:div>
                <w:div w:id="1728533003">
                  <w:marLeft w:val="0"/>
                  <w:marRight w:val="0"/>
                  <w:marTop w:val="0"/>
                  <w:marBottom w:val="0"/>
                  <w:divBdr>
                    <w:top w:val="none" w:sz="0" w:space="0" w:color="auto"/>
                    <w:left w:val="none" w:sz="0" w:space="0" w:color="auto"/>
                    <w:bottom w:val="none" w:sz="0" w:space="0" w:color="auto"/>
                    <w:right w:val="none" w:sz="0" w:space="0" w:color="auto"/>
                  </w:divBdr>
                </w:div>
                <w:div w:id="1733582306">
                  <w:marLeft w:val="0"/>
                  <w:marRight w:val="0"/>
                  <w:marTop w:val="0"/>
                  <w:marBottom w:val="0"/>
                  <w:divBdr>
                    <w:top w:val="none" w:sz="0" w:space="0" w:color="auto"/>
                    <w:left w:val="none" w:sz="0" w:space="0" w:color="auto"/>
                    <w:bottom w:val="none" w:sz="0" w:space="0" w:color="auto"/>
                    <w:right w:val="none" w:sz="0" w:space="0" w:color="auto"/>
                  </w:divBdr>
                </w:div>
                <w:div w:id="1739938937">
                  <w:marLeft w:val="0"/>
                  <w:marRight w:val="0"/>
                  <w:marTop w:val="0"/>
                  <w:marBottom w:val="0"/>
                  <w:divBdr>
                    <w:top w:val="none" w:sz="0" w:space="0" w:color="auto"/>
                    <w:left w:val="none" w:sz="0" w:space="0" w:color="auto"/>
                    <w:bottom w:val="none" w:sz="0" w:space="0" w:color="auto"/>
                    <w:right w:val="none" w:sz="0" w:space="0" w:color="auto"/>
                  </w:divBdr>
                </w:div>
                <w:div w:id="1741488592">
                  <w:marLeft w:val="0"/>
                  <w:marRight w:val="0"/>
                  <w:marTop w:val="0"/>
                  <w:marBottom w:val="0"/>
                  <w:divBdr>
                    <w:top w:val="none" w:sz="0" w:space="0" w:color="auto"/>
                    <w:left w:val="none" w:sz="0" w:space="0" w:color="auto"/>
                    <w:bottom w:val="none" w:sz="0" w:space="0" w:color="auto"/>
                    <w:right w:val="none" w:sz="0" w:space="0" w:color="auto"/>
                  </w:divBdr>
                </w:div>
                <w:div w:id="1745104816">
                  <w:marLeft w:val="0"/>
                  <w:marRight w:val="0"/>
                  <w:marTop w:val="0"/>
                  <w:marBottom w:val="0"/>
                  <w:divBdr>
                    <w:top w:val="none" w:sz="0" w:space="0" w:color="auto"/>
                    <w:left w:val="none" w:sz="0" w:space="0" w:color="auto"/>
                    <w:bottom w:val="none" w:sz="0" w:space="0" w:color="auto"/>
                    <w:right w:val="none" w:sz="0" w:space="0" w:color="auto"/>
                  </w:divBdr>
                </w:div>
                <w:div w:id="1745907515">
                  <w:marLeft w:val="0"/>
                  <w:marRight w:val="0"/>
                  <w:marTop w:val="0"/>
                  <w:marBottom w:val="0"/>
                  <w:divBdr>
                    <w:top w:val="none" w:sz="0" w:space="0" w:color="auto"/>
                    <w:left w:val="none" w:sz="0" w:space="0" w:color="auto"/>
                    <w:bottom w:val="none" w:sz="0" w:space="0" w:color="auto"/>
                    <w:right w:val="none" w:sz="0" w:space="0" w:color="auto"/>
                  </w:divBdr>
                </w:div>
                <w:div w:id="1748650480">
                  <w:marLeft w:val="0"/>
                  <w:marRight w:val="0"/>
                  <w:marTop w:val="0"/>
                  <w:marBottom w:val="0"/>
                  <w:divBdr>
                    <w:top w:val="none" w:sz="0" w:space="0" w:color="auto"/>
                    <w:left w:val="none" w:sz="0" w:space="0" w:color="auto"/>
                    <w:bottom w:val="none" w:sz="0" w:space="0" w:color="auto"/>
                    <w:right w:val="none" w:sz="0" w:space="0" w:color="auto"/>
                  </w:divBdr>
                </w:div>
                <w:div w:id="1755853197">
                  <w:marLeft w:val="0"/>
                  <w:marRight w:val="0"/>
                  <w:marTop w:val="0"/>
                  <w:marBottom w:val="0"/>
                  <w:divBdr>
                    <w:top w:val="none" w:sz="0" w:space="0" w:color="auto"/>
                    <w:left w:val="none" w:sz="0" w:space="0" w:color="auto"/>
                    <w:bottom w:val="none" w:sz="0" w:space="0" w:color="auto"/>
                    <w:right w:val="none" w:sz="0" w:space="0" w:color="auto"/>
                  </w:divBdr>
                </w:div>
                <w:div w:id="1756895929">
                  <w:marLeft w:val="0"/>
                  <w:marRight w:val="0"/>
                  <w:marTop w:val="0"/>
                  <w:marBottom w:val="0"/>
                  <w:divBdr>
                    <w:top w:val="none" w:sz="0" w:space="0" w:color="auto"/>
                    <w:left w:val="none" w:sz="0" w:space="0" w:color="auto"/>
                    <w:bottom w:val="none" w:sz="0" w:space="0" w:color="auto"/>
                    <w:right w:val="none" w:sz="0" w:space="0" w:color="auto"/>
                  </w:divBdr>
                </w:div>
                <w:div w:id="1758017604">
                  <w:marLeft w:val="0"/>
                  <w:marRight w:val="0"/>
                  <w:marTop w:val="0"/>
                  <w:marBottom w:val="0"/>
                  <w:divBdr>
                    <w:top w:val="none" w:sz="0" w:space="0" w:color="auto"/>
                    <w:left w:val="none" w:sz="0" w:space="0" w:color="auto"/>
                    <w:bottom w:val="none" w:sz="0" w:space="0" w:color="auto"/>
                    <w:right w:val="none" w:sz="0" w:space="0" w:color="auto"/>
                  </w:divBdr>
                </w:div>
                <w:div w:id="1759786042">
                  <w:marLeft w:val="0"/>
                  <w:marRight w:val="0"/>
                  <w:marTop w:val="0"/>
                  <w:marBottom w:val="0"/>
                  <w:divBdr>
                    <w:top w:val="none" w:sz="0" w:space="0" w:color="auto"/>
                    <w:left w:val="none" w:sz="0" w:space="0" w:color="auto"/>
                    <w:bottom w:val="none" w:sz="0" w:space="0" w:color="auto"/>
                    <w:right w:val="none" w:sz="0" w:space="0" w:color="auto"/>
                  </w:divBdr>
                </w:div>
                <w:div w:id="1761102486">
                  <w:marLeft w:val="0"/>
                  <w:marRight w:val="0"/>
                  <w:marTop w:val="0"/>
                  <w:marBottom w:val="0"/>
                  <w:divBdr>
                    <w:top w:val="none" w:sz="0" w:space="0" w:color="auto"/>
                    <w:left w:val="none" w:sz="0" w:space="0" w:color="auto"/>
                    <w:bottom w:val="none" w:sz="0" w:space="0" w:color="auto"/>
                    <w:right w:val="none" w:sz="0" w:space="0" w:color="auto"/>
                  </w:divBdr>
                </w:div>
                <w:div w:id="1761635540">
                  <w:marLeft w:val="0"/>
                  <w:marRight w:val="0"/>
                  <w:marTop w:val="0"/>
                  <w:marBottom w:val="0"/>
                  <w:divBdr>
                    <w:top w:val="none" w:sz="0" w:space="0" w:color="auto"/>
                    <w:left w:val="none" w:sz="0" w:space="0" w:color="auto"/>
                    <w:bottom w:val="none" w:sz="0" w:space="0" w:color="auto"/>
                    <w:right w:val="none" w:sz="0" w:space="0" w:color="auto"/>
                  </w:divBdr>
                </w:div>
                <w:div w:id="1767386068">
                  <w:marLeft w:val="0"/>
                  <w:marRight w:val="0"/>
                  <w:marTop w:val="0"/>
                  <w:marBottom w:val="0"/>
                  <w:divBdr>
                    <w:top w:val="none" w:sz="0" w:space="0" w:color="auto"/>
                    <w:left w:val="none" w:sz="0" w:space="0" w:color="auto"/>
                    <w:bottom w:val="none" w:sz="0" w:space="0" w:color="auto"/>
                    <w:right w:val="none" w:sz="0" w:space="0" w:color="auto"/>
                  </w:divBdr>
                </w:div>
                <w:div w:id="1769622235">
                  <w:marLeft w:val="0"/>
                  <w:marRight w:val="0"/>
                  <w:marTop w:val="0"/>
                  <w:marBottom w:val="0"/>
                  <w:divBdr>
                    <w:top w:val="none" w:sz="0" w:space="0" w:color="auto"/>
                    <w:left w:val="none" w:sz="0" w:space="0" w:color="auto"/>
                    <w:bottom w:val="none" w:sz="0" w:space="0" w:color="auto"/>
                    <w:right w:val="none" w:sz="0" w:space="0" w:color="auto"/>
                  </w:divBdr>
                </w:div>
                <w:div w:id="1772578770">
                  <w:marLeft w:val="0"/>
                  <w:marRight w:val="0"/>
                  <w:marTop w:val="0"/>
                  <w:marBottom w:val="0"/>
                  <w:divBdr>
                    <w:top w:val="none" w:sz="0" w:space="0" w:color="auto"/>
                    <w:left w:val="none" w:sz="0" w:space="0" w:color="auto"/>
                    <w:bottom w:val="none" w:sz="0" w:space="0" w:color="auto"/>
                    <w:right w:val="none" w:sz="0" w:space="0" w:color="auto"/>
                  </w:divBdr>
                </w:div>
                <w:div w:id="1782918436">
                  <w:marLeft w:val="0"/>
                  <w:marRight w:val="0"/>
                  <w:marTop w:val="0"/>
                  <w:marBottom w:val="0"/>
                  <w:divBdr>
                    <w:top w:val="none" w:sz="0" w:space="0" w:color="auto"/>
                    <w:left w:val="none" w:sz="0" w:space="0" w:color="auto"/>
                    <w:bottom w:val="none" w:sz="0" w:space="0" w:color="auto"/>
                    <w:right w:val="none" w:sz="0" w:space="0" w:color="auto"/>
                  </w:divBdr>
                </w:div>
                <w:div w:id="1784419839">
                  <w:marLeft w:val="0"/>
                  <w:marRight w:val="0"/>
                  <w:marTop w:val="0"/>
                  <w:marBottom w:val="0"/>
                  <w:divBdr>
                    <w:top w:val="none" w:sz="0" w:space="0" w:color="auto"/>
                    <w:left w:val="none" w:sz="0" w:space="0" w:color="auto"/>
                    <w:bottom w:val="none" w:sz="0" w:space="0" w:color="auto"/>
                    <w:right w:val="none" w:sz="0" w:space="0" w:color="auto"/>
                  </w:divBdr>
                </w:div>
                <w:div w:id="1785615459">
                  <w:marLeft w:val="0"/>
                  <w:marRight w:val="0"/>
                  <w:marTop w:val="0"/>
                  <w:marBottom w:val="0"/>
                  <w:divBdr>
                    <w:top w:val="none" w:sz="0" w:space="0" w:color="auto"/>
                    <w:left w:val="none" w:sz="0" w:space="0" w:color="auto"/>
                    <w:bottom w:val="none" w:sz="0" w:space="0" w:color="auto"/>
                    <w:right w:val="none" w:sz="0" w:space="0" w:color="auto"/>
                  </w:divBdr>
                </w:div>
                <w:div w:id="1786003073">
                  <w:marLeft w:val="0"/>
                  <w:marRight w:val="0"/>
                  <w:marTop w:val="0"/>
                  <w:marBottom w:val="0"/>
                  <w:divBdr>
                    <w:top w:val="none" w:sz="0" w:space="0" w:color="auto"/>
                    <w:left w:val="none" w:sz="0" w:space="0" w:color="auto"/>
                    <w:bottom w:val="none" w:sz="0" w:space="0" w:color="auto"/>
                    <w:right w:val="none" w:sz="0" w:space="0" w:color="auto"/>
                  </w:divBdr>
                </w:div>
                <w:div w:id="1786584285">
                  <w:marLeft w:val="0"/>
                  <w:marRight w:val="0"/>
                  <w:marTop w:val="0"/>
                  <w:marBottom w:val="0"/>
                  <w:divBdr>
                    <w:top w:val="none" w:sz="0" w:space="0" w:color="auto"/>
                    <w:left w:val="none" w:sz="0" w:space="0" w:color="auto"/>
                    <w:bottom w:val="none" w:sz="0" w:space="0" w:color="auto"/>
                    <w:right w:val="none" w:sz="0" w:space="0" w:color="auto"/>
                  </w:divBdr>
                </w:div>
                <w:div w:id="1786852477">
                  <w:marLeft w:val="0"/>
                  <w:marRight w:val="0"/>
                  <w:marTop w:val="0"/>
                  <w:marBottom w:val="0"/>
                  <w:divBdr>
                    <w:top w:val="none" w:sz="0" w:space="0" w:color="auto"/>
                    <w:left w:val="none" w:sz="0" w:space="0" w:color="auto"/>
                    <w:bottom w:val="none" w:sz="0" w:space="0" w:color="auto"/>
                    <w:right w:val="none" w:sz="0" w:space="0" w:color="auto"/>
                  </w:divBdr>
                </w:div>
                <w:div w:id="1787625640">
                  <w:marLeft w:val="0"/>
                  <w:marRight w:val="0"/>
                  <w:marTop w:val="0"/>
                  <w:marBottom w:val="0"/>
                  <w:divBdr>
                    <w:top w:val="none" w:sz="0" w:space="0" w:color="auto"/>
                    <w:left w:val="none" w:sz="0" w:space="0" w:color="auto"/>
                    <w:bottom w:val="none" w:sz="0" w:space="0" w:color="auto"/>
                    <w:right w:val="none" w:sz="0" w:space="0" w:color="auto"/>
                  </w:divBdr>
                </w:div>
                <w:div w:id="1791045021">
                  <w:marLeft w:val="0"/>
                  <w:marRight w:val="0"/>
                  <w:marTop w:val="0"/>
                  <w:marBottom w:val="0"/>
                  <w:divBdr>
                    <w:top w:val="none" w:sz="0" w:space="0" w:color="auto"/>
                    <w:left w:val="none" w:sz="0" w:space="0" w:color="auto"/>
                    <w:bottom w:val="none" w:sz="0" w:space="0" w:color="auto"/>
                    <w:right w:val="none" w:sz="0" w:space="0" w:color="auto"/>
                  </w:divBdr>
                </w:div>
                <w:div w:id="1792549892">
                  <w:marLeft w:val="0"/>
                  <w:marRight w:val="0"/>
                  <w:marTop w:val="0"/>
                  <w:marBottom w:val="0"/>
                  <w:divBdr>
                    <w:top w:val="none" w:sz="0" w:space="0" w:color="auto"/>
                    <w:left w:val="none" w:sz="0" w:space="0" w:color="auto"/>
                    <w:bottom w:val="none" w:sz="0" w:space="0" w:color="auto"/>
                    <w:right w:val="none" w:sz="0" w:space="0" w:color="auto"/>
                  </w:divBdr>
                </w:div>
                <w:div w:id="1792746821">
                  <w:marLeft w:val="0"/>
                  <w:marRight w:val="0"/>
                  <w:marTop w:val="0"/>
                  <w:marBottom w:val="0"/>
                  <w:divBdr>
                    <w:top w:val="none" w:sz="0" w:space="0" w:color="auto"/>
                    <w:left w:val="none" w:sz="0" w:space="0" w:color="auto"/>
                    <w:bottom w:val="none" w:sz="0" w:space="0" w:color="auto"/>
                    <w:right w:val="none" w:sz="0" w:space="0" w:color="auto"/>
                  </w:divBdr>
                </w:div>
                <w:div w:id="1793329692">
                  <w:marLeft w:val="0"/>
                  <w:marRight w:val="0"/>
                  <w:marTop w:val="0"/>
                  <w:marBottom w:val="0"/>
                  <w:divBdr>
                    <w:top w:val="none" w:sz="0" w:space="0" w:color="auto"/>
                    <w:left w:val="none" w:sz="0" w:space="0" w:color="auto"/>
                    <w:bottom w:val="none" w:sz="0" w:space="0" w:color="auto"/>
                    <w:right w:val="none" w:sz="0" w:space="0" w:color="auto"/>
                  </w:divBdr>
                </w:div>
                <w:div w:id="1796873845">
                  <w:marLeft w:val="0"/>
                  <w:marRight w:val="0"/>
                  <w:marTop w:val="0"/>
                  <w:marBottom w:val="0"/>
                  <w:divBdr>
                    <w:top w:val="none" w:sz="0" w:space="0" w:color="auto"/>
                    <w:left w:val="none" w:sz="0" w:space="0" w:color="auto"/>
                    <w:bottom w:val="none" w:sz="0" w:space="0" w:color="auto"/>
                    <w:right w:val="none" w:sz="0" w:space="0" w:color="auto"/>
                  </w:divBdr>
                </w:div>
                <w:div w:id="1797526283">
                  <w:marLeft w:val="0"/>
                  <w:marRight w:val="0"/>
                  <w:marTop w:val="0"/>
                  <w:marBottom w:val="0"/>
                  <w:divBdr>
                    <w:top w:val="none" w:sz="0" w:space="0" w:color="auto"/>
                    <w:left w:val="none" w:sz="0" w:space="0" w:color="auto"/>
                    <w:bottom w:val="none" w:sz="0" w:space="0" w:color="auto"/>
                    <w:right w:val="none" w:sz="0" w:space="0" w:color="auto"/>
                  </w:divBdr>
                </w:div>
                <w:div w:id="1798722793">
                  <w:marLeft w:val="0"/>
                  <w:marRight w:val="0"/>
                  <w:marTop w:val="0"/>
                  <w:marBottom w:val="0"/>
                  <w:divBdr>
                    <w:top w:val="none" w:sz="0" w:space="0" w:color="auto"/>
                    <w:left w:val="none" w:sz="0" w:space="0" w:color="auto"/>
                    <w:bottom w:val="none" w:sz="0" w:space="0" w:color="auto"/>
                    <w:right w:val="none" w:sz="0" w:space="0" w:color="auto"/>
                  </w:divBdr>
                </w:div>
                <w:div w:id="1799253819">
                  <w:marLeft w:val="0"/>
                  <w:marRight w:val="0"/>
                  <w:marTop w:val="0"/>
                  <w:marBottom w:val="0"/>
                  <w:divBdr>
                    <w:top w:val="none" w:sz="0" w:space="0" w:color="auto"/>
                    <w:left w:val="none" w:sz="0" w:space="0" w:color="auto"/>
                    <w:bottom w:val="none" w:sz="0" w:space="0" w:color="auto"/>
                    <w:right w:val="none" w:sz="0" w:space="0" w:color="auto"/>
                  </w:divBdr>
                </w:div>
                <w:div w:id="1799954306">
                  <w:marLeft w:val="0"/>
                  <w:marRight w:val="0"/>
                  <w:marTop w:val="0"/>
                  <w:marBottom w:val="0"/>
                  <w:divBdr>
                    <w:top w:val="none" w:sz="0" w:space="0" w:color="auto"/>
                    <w:left w:val="none" w:sz="0" w:space="0" w:color="auto"/>
                    <w:bottom w:val="none" w:sz="0" w:space="0" w:color="auto"/>
                    <w:right w:val="none" w:sz="0" w:space="0" w:color="auto"/>
                  </w:divBdr>
                </w:div>
                <w:div w:id="1800874269">
                  <w:marLeft w:val="0"/>
                  <w:marRight w:val="0"/>
                  <w:marTop w:val="0"/>
                  <w:marBottom w:val="0"/>
                  <w:divBdr>
                    <w:top w:val="none" w:sz="0" w:space="0" w:color="auto"/>
                    <w:left w:val="none" w:sz="0" w:space="0" w:color="auto"/>
                    <w:bottom w:val="none" w:sz="0" w:space="0" w:color="auto"/>
                    <w:right w:val="none" w:sz="0" w:space="0" w:color="auto"/>
                  </w:divBdr>
                </w:div>
                <w:div w:id="1802305870">
                  <w:marLeft w:val="0"/>
                  <w:marRight w:val="0"/>
                  <w:marTop w:val="0"/>
                  <w:marBottom w:val="0"/>
                  <w:divBdr>
                    <w:top w:val="none" w:sz="0" w:space="0" w:color="auto"/>
                    <w:left w:val="none" w:sz="0" w:space="0" w:color="auto"/>
                    <w:bottom w:val="none" w:sz="0" w:space="0" w:color="auto"/>
                    <w:right w:val="none" w:sz="0" w:space="0" w:color="auto"/>
                  </w:divBdr>
                </w:div>
                <w:div w:id="1803425259">
                  <w:marLeft w:val="0"/>
                  <w:marRight w:val="0"/>
                  <w:marTop w:val="0"/>
                  <w:marBottom w:val="0"/>
                  <w:divBdr>
                    <w:top w:val="none" w:sz="0" w:space="0" w:color="auto"/>
                    <w:left w:val="none" w:sz="0" w:space="0" w:color="auto"/>
                    <w:bottom w:val="none" w:sz="0" w:space="0" w:color="auto"/>
                    <w:right w:val="none" w:sz="0" w:space="0" w:color="auto"/>
                  </w:divBdr>
                </w:div>
                <w:div w:id="1812625710">
                  <w:marLeft w:val="0"/>
                  <w:marRight w:val="0"/>
                  <w:marTop w:val="0"/>
                  <w:marBottom w:val="0"/>
                  <w:divBdr>
                    <w:top w:val="none" w:sz="0" w:space="0" w:color="auto"/>
                    <w:left w:val="none" w:sz="0" w:space="0" w:color="auto"/>
                    <w:bottom w:val="none" w:sz="0" w:space="0" w:color="auto"/>
                    <w:right w:val="none" w:sz="0" w:space="0" w:color="auto"/>
                  </w:divBdr>
                </w:div>
                <w:div w:id="1814982198">
                  <w:marLeft w:val="0"/>
                  <w:marRight w:val="0"/>
                  <w:marTop w:val="0"/>
                  <w:marBottom w:val="0"/>
                  <w:divBdr>
                    <w:top w:val="none" w:sz="0" w:space="0" w:color="auto"/>
                    <w:left w:val="none" w:sz="0" w:space="0" w:color="auto"/>
                    <w:bottom w:val="none" w:sz="0" w:space="0" w:color="auto"/>
                    <w:right w:val="none" w:sz="0" w:space="0" w:color="auto"/>
                  </w:divBdr>
                </w:div>
                <w:div w:id="1818716698">
                  <w:marLeft w:val="0"/>
                  <w:marRight w:val="0"/>
                  <w:marTop w:val="0"/>
                  <w:marBottom w:val="0"/>
                  <w:divBdr>
                    <w:top w:val="none" w:sz="0" w:space="0" w:color="auto"/>
                    <w:left w:val="none" w:sz="0" w:space="0" w:color="auto"/>
                    <w:bottom w:val="none" w:sz="0" w:space="0" w:color="auto"/>
                    <w:right w:val="none" w:sz="0" w:space="0" w:color="auto"/>
                  </w:divBdr>
                </w:div>
                <w:div w:id="1820801051">
                  <w:marLeft w:val="0"/>
                  <w:marRight w:val="0"/>
                  <w:marTop w:val="0"/>
                  <w:marBottom w:val="0"/>
                  <w:divBdr>
                    <w:top w:val="none" w:sz="0" w:space="0" w:color="auto"/>
                    <w:left w:val="none" w:sz="0" w:space="0" w:color="auto"/>
                    <w:bottom w:val="none" w:sz="0" w:space="0" w:color="auto"/>
                    <w:right w:val="none" w:sz="0" w:space="0" w:color="auto"/>
                  </w:divBdr>
                </w:div>
                <w:div w:id="1820878592">
                  <w:marLeft w:val="0"/>
                  <w:marRight w:val="0"/>
                  <w:marTop w:val="0"/>
                  <w:marBottom w:val="0"/>
                  <w:divBdr>
                    <w:top w:val="none" w:sz="0" w:space="0" w:color="auto"/>
                    <w:left w:val="none" w:sz="0" w:space="0" w:color="auto"/>
                    <w:bottom w:val="none" w:sz="0" w:space="0" w:color="auto"/>
                    <w:right w:val="none" w:sz="0" w:space="0" w:color="auto"/>
                  </w:divBdr>
                </w:div>
                <w:div w:id="1856267412">
                  <w:marLeft w:val="0"/>
                  <w:marRight w:val="0"/>
                  <w:marTop w:val="0"/>
                  <w:marBottom w:val="0"/>
                  <w:divBdr>
                    <w:top w:val="none" w:sz="0" w:space="0" w:color="auto"/>
                    <w:left w:val="none" w:sz="0" w:space="0" w:color="auto"/>
                    <w:bottom w:val="none" w:sz="0" w:space="0" w:color="auto"/>
                    <w:right w:val="none" w:sz="0" w:space="0" w:color="auto"/>
                  </w:divBdr>
                </w:div>
                <w:div w:id="1865557185">
                  <w:marLeft w:val="0"/>
                  <w:marRight w:val="0"/>
                  <w:marTop w:val="0"/>
                  <w:marBottom w:val="0"/>
                  <w:divBdr>
                    <w:top w:val="none" w:sz="0" w:space="0" w:color="auto"/>
                    <w:left w:val="none" w:sz="0" w:space="0" w:color="auto"/>
                    <w:bottom w:val="none" w:sz="0" w:space="0" w:color="auto"/>
                    <w:right w:val="none" w:sz="0" w:space="0" w:color="auto"/>
                  </w:divBdr>
                </w:div>
                <w:div w:id="1868594765">
                  <w:marLeft w:val="0"/>
                  <w:marRight w:val="0"/>
                  <w:marTop w:val="0"/>
                  <w:marBottom w:val="0"/>
                  <w:divBdr>
                    <w:top w:val="none" w:sz="0" w:space="0" w:color="auto"/>
                    <w:left w:val="none" w:sz="0" w:space="0" w:color="auto"/>
                    <w:bottom w:val="none" w:sz="0" w:space="0" w:color="auto"/>
                    <w:right w:val="none" w:sz="0" w:space="0" w:color="auto"/>
                  </w:divBdr>
                </w:div>
                <w:div w:id="1868638680">
                  <w:marLeft w:val="0"/>
                  <w:marRight w:val="0"/>
                  <w:marTop w:val="0"/>
                  <w:marBottom w:val="0"/>
                  <w:divBdr>
                    <w:top w:val="none" w:sz="0" w:space="0" w:color="auto"/>
                    <w:left w:val="none" w:sz="0" w:space="0" w:color="auto"/>
                    <w:bottom w:val="none" w:sz="0" w:space="0" w:color="auto"/>
                    <w:right w:val="none" w:sz="0" w:space="0" w:color="auto"/>
                  </w:divBdr>
                </w:div>
                <w:div w:id="1868980876">
                  <w:marLeft w:val="0"/>
                  <w:marRight w:val="0"/>
                  <w:marTop w:val="0"/>
                  <w:marBottom w:val="0"/>
                  <w:divBdr>
                    <w:top w:val="none" w:sz="0" w:space="0" w:color="auto"/>
                    <w:left w:val="none" w:sz="0" w:space="0" w:color="auto"/>
                    <w:bottom w:val="none" w:sz="0" w:space="0" w:color="auto"/>
                    <w:right w:val="none" w:sz="0" w:space="0" w:color="auto"/>
                  </w:divBdr>
                </w:div>
                <w:div w:id="1869482929">
                  <w:marLeft w:val="0"/>
                  <w:marRight w:val="0"/>
                  <w:marTop w:val="0"/>
                  <w:marBottom w:val="0"/>
                  <w:divBdr>
                    <w:top w:val="none" w:sz="0" w:space="0" w:color="auto"/>
                    <w:left w:val="none" w:sz="0" w:space="0" w:color="auto"/>
                    <w:bottom w:val="none" w:sz="0" w:space="0" w:color="auto"/>
                    <w:right w:val="none" w:sz="0" w:space="0" w:color="auto"/>
                  </w:divBdr>
                </w:div>
                <w:div w:id="1870797007">
                  <w:marLeft w:val="0"/>
                  <w:marRight w:val="0"/>
                  <w:marTop w:val="0"/>
                  <w:marBottom w:val="0"/>
                  <w:divBdr>
                    <w:top w:val="none" w:sz="0" w:space="0" w:color="auto"/>
                    <w:left w:val="none" w:sz="0" w:space="0" w:color="auto"/>
                    <w:bottom w:val="none" w:sz="0" w:space="0" w:color="auto"/>
                    <w:right w:val="none" w:sz="0" w:space="0" w:color="auto"/>
                  </w:divBdr>
                </w:div>
                <w:div w:id="1872182230">
                  <w:marLeft w:val="0"/>
                  <w:marRight w:val="0"/>
                  <w:marTop w:val="0"/>
                  <w:marBottom w:val="0"/>
                  <w:divBdr>
                    <w:top w:val="none" w:sz="0" w:space="0" w:color="auto"/>
                    <w:left w:val="none" w:sz="0" w:space="0" w:color="auto"/>
                    <w:bottom w:val="none" w:sz="0" w:space="0" w:color="auto"/>
                    <w:right w:val="none" w:sz="0" w:space="0" w:color="auto"/>
                  </w:divBdr>
                </w:div>
                <w:div w:id="1872254734">
                  <w:marLeft w:val="0"/>
                  <w:marRight w:val="0"/>
                  <w:marTop w:val="0"/>
                  <w:marBottom w:val="0"/>
                  <w:divBdr>
                    <w:top w:val="none" w:sz="0" w:space="0" w:color="auto"/>
                    <w:left w:val="none" w:sz="0" w:space="0" w:color="auto"/>
                    <w:bottom w:val="none" w:sz="0" w:space="0" w:color="auto"/>
                    <w:right w:val="none" w:sz="0" w:space="0" w:color="auto"/>
                  </w:divBdr>
                </w:div>
                <w:div w:id="1873573966">
                  <w:marLeft w:val="0"/>
                  <w:marRight w:val="0"/>
                  <w:marTop w:val="0"/>
                  <w:marBottom w:val="0"/>
                  <w:divBdr>
                    <w:top w:val="none" w:sz="0" w:space="0" w:color="auto"/>
                    <w:left w:val="none" w:sz="0" w:space="0" w:color="auto"/>
                    <w:bottom w:val="none" w:sz="0" w:space="0" w:color="auto"/>
                    <w:right w:val="none" w:sz="0" w:space="0" w:color="auto"/>
                  </w:divBdr>
                </w:div>
                <w:div w:id="1878466581">
                  <w:marLeft w:val="0"/>
                  <w:marRight w:val="0"/>
                  <w:marTop w:val="0"/>
                  <w:marBottom w:val="0"/>
                  <w:divBdr>
                    <w:top w:val="none" w:sz="0" w:space="0" w:color="auto"/>
                    <w:left w:val="none" w:sz="0" w:space="0" w:color="auto"/>
                    <w:bottom w:val="none" w:sz="0" w:space="0" w:color="auto"/>
                    <w:right w:val="none" w:sz="0" w:space="0" w:color="auto"/>
                  </w:divBdr>
                </w:div>
                <w:div w:id="1881168220">
                  <w:marLeft w:val="0"/>
                  <w:marRight w:val="0"/>
                  <w:marTop w:val="0"/>
                  <w:marBottom w:val="0"/>
                  <w:divBdr>
                    <w:top w:val="none" w:sz="0" w:space="0" w:color="auto"/>
                    <w:left w:val="none" w:sz="0" w:space="0" w:color="auto"/>
                    <w:bottom w:val="none" w:sz="0" w:space="0" w:color="auto"/>
                    <w:right w:val="none" w:sz="0" w:space="0" w:color="auto"/>
                  </w:divBdr>
                </w:div>
                <w:div w:id="1884629835">
                  <w:marLeft w:val="0"/>
                  <w:marRight w:val="0"/>
                  <w:marTop w:val="0"/>
                  <w:marBottom w:val="0"/>
                  <w:divBdr>
                    <w:top w:val="none" w:sz="0" w:space="0" w:color="auto"/>
                    <w:left w:val="none" w:sz="0" w:space="0" w:color="auto"/>
                    <w:bottom w:val="none" w:sz="0" w:space="0" w:color="auto"/>
                    <w:right w:val="none" w:sz="0" w:space="0" w:color="auto"/>
                  </w:divBdr>
                </w:div>
                <w:div w:id="1895115917">
                  <w:marLeft w:val="0"/>
                  <w:marRight w:val="0"/>
                  <w:marTop w:val="0"/>
                  <w:marBottom w:val="0"/>
                  <w:divBdr>
                    <w:top w:val="none" w:sz="0" w:space="0" w:color="auto"/>
                    <w:left w:val="none" w:sz="0" w:space="0" w:color="auto"/>
                    <w:bottom w:val="none" w:sz="0" w:space="0" w:color="auto"/>
                    <w:right w:val="none" w:sz="0" w:space="0" w:color="auto"/>
                  </w:divBdr>
                </w:div>
                <w:div w:id="1900940447">
                  <w:marLeft w:val="0"/>
                  <w:marRight w:val="0"/>
                  <w:marTop w:val="0"/>
                  <w:marBottom w:val="0"/>
                  <w:divBdr>
                    <w:top w:val="none" w:sz="0" w:space="0" w:color="auto"/>
                    <w:left w:val="none" w:sz="0" w:space="0" w:color="auto"/>
                    <w:bottom w:val="none" w:sz="0" w:space="0" w:color="auto"/>
                    <w:right w:val="none" w:sz="0" w:space="0" w:color="auto"/>
                  </w:divBdr>
                </w:div>
                <w:div w:id="1907301777">
                  <w:marLeft w:val="0"/>
                  <w:marRight w:val="0"/>
                  <w:marTop w:val="0"/>
                  <w:marBottom w:val="0"/>
                  <w:divBdr>
                    <w:top w:val="none" w:sz="0" w:space="0" w:color="auto"/>
                    <w:left w:val="none" w:sz="0" w:space="0" w:color="auto"/>
                    <w:bottom w:val="none" w:sz="0" w:space="0" w:color="auto"/>
                    <w:right w:val="none" w:sz="0" w:space="0" w:color="auto"/>
                  </w:divBdr>
                </w:div>
                <w:div w:id="1909607386">
                  <w:marLeft w:val="0"/>
                  <w:marRight w:val="0"/>
                  <w:marTop w:val="0"/>
                  <w:marBottom w:val="0"/>
                  <w:divBdr>
                    <w:top w:val="none" w:sz="0" w:space="0" w:color="auto"/>
                    <w:left w:val="none" w:sz="0" w:space="0" w:color="auto"/>
                    <w:bottom w:val="none" w:sz="0" w:space="0" w:color="auto"/>
                    <w:right w:val="none" w:sz="0" w:space="0" w:color="auto"/>
                  </w:divBdr>
                </w:div>
                <w:div w:id="1914503621">
                  <w:marLeft w:val="0"/>
                  <w:marRight w:val="0"/>
                  <w:marTop w:val="0"/>
                  <w:marBottom w:val="0"/>
                  <w:divBdr>
                    <w:top w:val="none" w:sz="0" w:space="0" w:color="auto"/>
                    <w:left w:val="none" w:sz="0" w:space="0" w:color="auto"/>
                    <w:bottom w:val="none" w:sz="0" w:space="0" w:color="auto"/>
                    <w:right w:val="none" w:sz="0" w:space="0" w:color="auto"/>
                  </w:divBdr>
                </w:div>
                <w:div w:id="1927616561">
                  <w:marLeft w:val="0"/>
                  <w:marRight w:val="0"/>
                  <w:marTop w:val="0"/>
                  <w:marBottom w:val="0"/>
                  <w:divBdr>
                    <w:top w:val="none" w:sz="0" w:space="0" w:color="auto"/>
                    <w:left w:val="none" w:sz="0" w:space="0" w:color="auto"/>
                    <w:bottom w:val="none" w:sz="0" w:space="0" w:color="auto"/>
                    <w:right w:val="none" w:sz="0" w:space="0" w:color="auto"/>
                  </w:divBdr>
                </w:div>
                <w:div w:id="1934968752">
                  <w:marLeft w:val="0"/>
                  <w:marRight w:val="0"/>
                  <w:marTop w:val="0"/>
                  <w:marBottom w:val="0"/>
                  <w:divBdr>
                    <w:top w:val="none" w:sz="0" w:space="0" w:color="auto"/>
                    <w:left w:val="none" w:sz="0" w:space="0" w:color="auto"/>
                    <w:bottom w:val="none" w:sz="0" w:space="0" w:color="auto"/>
                    <w:right w:val="none" w:sz="0" w:space="0" w:color="auto"/>
                  </w:divBdr>
                </w:div>
                <w:div w:id="1936816598">
                  <w:marLeft w:val="0"/>
                  <w:marRight w:val="0"/>
                  <w:marTop w:val="0"/>
                  <w:marBottom w:val="0"/>
                  <w:divBdr>
                    <w:top w:val="none" w:sz="0" w:space="0" w:color="auto"/>
                    <w:left w:val="none" w:sz="0" w:space="0" w:color="auto"/>
                    <w:bottom w:val="none" w:sz="0" w:space="0" w:color="auto"/>
                    <w:right w:val="none" w:sz="0" w:space="0" w:color="auto"/>
                  </w:divBdr>
                </w:div>
                <w:div w:id="1940141947">
                  <w:marLeft w:val="0"/>
                  <w:marRight w:val="0"/>
                  <w:marTop w:val="0"/>
                  <w:marBottom w:val="0"/>
                  <w:divBdr>
                    <w:top w:val="none" w:sz="0" w:space="0" w:color="auto"/>
                    <w:left w:val="none" w:sz="0" w:space="0" w:color="auto"/>
                    <w:bottom w:val="none" w:sz="0" w:space="0" w:color="auto"/>
                    <w:right w:val="none" w:sz="0" w:space="0" w:color="auto"/>
                  </w:divBdr>
                </w:div>
                <w:div w:id="1940216859">
                  <w:marLeft w:val="0"/>
                  <w:marRight w:val="0"/>
                  <w:marTop w:val="0"/>
                  <w:marBottom w:val="0"/>
                  <w:divBdr>
                    <w:top w:val="none" w:sz="0" w:space="0" w:color="auto"/>
                    <w:left w:val="none" w:sz="0" w:space="0" w:color="auto"/>
                    <w:bottom w:val="none" w:sz="0" w:space="0" w:color="auto"/>
                    <w:right w:val="none" w:sz="0" w:space="0" w:color="auto"/>
                  </w:divBdr>
                </w:div>
                <w:div w:id="1943174718">
                  <w:marLeft w:val="0"/>
                  <w:marRight w:val="0"/>
                  <w:marTop w:val="0"/>
                  <w:marBottom w:val="0"/>
                  <w:divBdr>
                    <w:top w:val="none" w:sz="0" w:space="0" w:color="auto"/>
                    <w:left w:val="none" w:sz="0" w:space="0" w:color="auto"/>
                    <w:bottom w:val="none" w:sz="0" w:space="0" w:color="auto"/>
                    <w:right w:val="none" w:sz="0" w:space="0" w:color="auto"/>
                  </w:divBdr>
                </w:div>
                <w:div w:id="1945839713">
                  <w:marLeft w:val="0"/>
                  <w:marRight w:val="0"/>
                  <w:marTop w:val="0"/>
                  <w:marBottom w:val="0"/>
                  <w:divBdr>
                    <w:top w:val="none" w:sz="0" w:space="0" w:color="auto"/>
                    <w:left w:val="none" w:sz="0" w:space="0" w:color="auto"/>
                    <w:bottom w:val="none" w:sz="0" w:space="0" w:color="auto"/>
                    <w:right w:val="none" w:sz="0" w:space="0" w:color="auto"/>
                  </w:divBdr>
                </w:div>
                <w:div w:id="1945961639">
                  <w:marLeft w:val="0"/>
                  <w:marRight w:val="0"/>
                  <w:marTop w:val="0"/>
                  <w:marBottom w:val="0"/>
                  <w:divBdr>
                    <w:top w:val="none" w:sz="0" w:space="0" w:color="auto"/>
                    <w:left w:val="none" w:sz="0" w:space="0" w:color="auto"/>
                    <w:bottom w:val="none" w:sz="0" w:space="0" w:color="auto"/>
                    <w:right w:val="none" w:sz="0" w:space="0" w:color="auto"/>
                  </w:divBdr>
                </w:div>
                <w:div w:id="1948466321">
                  <w:marLeft w:val="0"/>
                  <w:marRight w:val="0"/>
                  <w:marTop w:val="0"/>
                  <w:marBottom w:val="0"/>
                  <w:divBdr>
                    <w:top w:val="none" w:sz="0" w:space="0" w:color="auto"/>
                    <w:left w:val="none" w:sz="0" w:space="0" w:color="auto"/>
                    <w:bottom w:val="none" w:sz="0" w:space="0" w:color="auto"/>
                    <w:right w:val="none" w:sz="0" w:space="0" w:color="auto"/>
                  </w:divBdr>
                </w:div>
                <w:div w:id="1948534838">
                  <w:marLeft w:val="0"/>
                  <w:marRight w:val="0"/>
                  <w:marTop w:val="0"/>
                  <w:marBottom w:val="0"/>
                  <w:divBdr>
                    <w:top w:val="none" w:sz="0" w:space="0" w:color="auto"/>
                    <w:left w:val="none" w:sz="0" w:space="0" w:color="auto"/>
                    <w:bottom w:val="none" w:sz="0" w:space="0" w:color="auto"/>
                    <w:right w:val="none" w:sz="0" w:space="0" w:color="auto"/>
                  </w:divBdr>
                </w:div>
                <w:div w:id="1952126530">
                  <w:marLeft w:val="0"/>
                  <w:marRight w:val="0"/>
                  <w:marTop w:val="0"/>
                  <w:marBottom w:val="0"/>
                  <w:divBdr>
                    <w:top w:val="none" w:sz="0" w:space="0" w:color="auto"/>
                    <w:left w:val="none" w:sz="0" w:space="0" w:color="auto"/>
                    <w:bottom w:val="none" w:sz="0" w:space="0" w:color="auto"/>
                    <w:right w:val="none" w:sz="0" w:space="0" w:color="auto"/>
                  </w:divBdr>
                </w:div>
                <w:div w:id="1956867625">
                  <w:marLeft w:val="0"/>
                  <w:marRight w:val="0"/>
                  <w:marTop w:val="0"/>
                  <w:marBottom w:val="0"/>
                  <w:divBdr>
                    <w:top w:val="none" w:sz="0" w:space="0" w:color="auto"/>
                    <w:left w:val="none" w:sz="0" w:space="0" w:color="auto"/>
                    <w:bottom w:val="none" w:sz="0" w:space="0" w:color="auto"/>
                    <w:right w:val="none" w:sz="0" w:space="0" w:color="auto"/>
                  </w:divBdr>
                </w:div>
                <w:div w:id="1959216779">
                  <w:marLeft w:val="0"/>
                  <w:marRight w:val="0"/>
                  <w:marTop w:val="0"/>
                  <w:marBottom w:val="0"/>
                  <w:divBdr>
                    <w:top w:val="none" w:sz="0" w:space="0" w:color="auto"/>
                    <w:left w:val="none" w:sz="0" w:space="0" w:color="auto"/>
                    <w:bottom w:val="none" w:sz="0" w:space="0" w:color="auto"/>
                    <w:right w:val="none" w:sz="0" w:space="0" w:color="auto"/>
                  </w:divBdr>
                </w:div>
                <w:div w:id="1960062494">
                  <w:marLeft w:val="0"/>
                  <w:marRight w:val="0"/>
                  <w:marTop w:val="0"/>
                  <w:marBottom w:val="0"/>
                  <w:divBdr>
                    <w:top w:val="none" w:sz="0" w:space="0" w:color="auto"/>
                    <w:left w:val="none" w:sz="0" w:space="0" w:color="auto"/>
                    <w:bottom w:val="none" w:sz="0" w:space="0" w:color="auto"/>
                    <w:right w:val="none" w:sz="0" w:space="0" w:color="auto"/>
                  </w:divBdr>
                </w:div>
                <w:div w:id="1960910637">
                  <w:marLeft w:val="0"/>
                  <w:marRight w:val="0"/>
                  <w:marTop w:val="0"/>
                  <w:marBottom w:val="0"/>
                  <w:divBdr>
                    <w:top w:val="none" w:sz="0" w:space="0" w:color="auto"/>
                    <w:left w:val="none" w:sz="0" w:space="0" w:color="auto"/>
                    <w:bottom w:val="none" w:sz="0" w:space="0" w:color="auto"/>
                    <w:right w:val="none" w:sz="0" w:space="0" w:color="auto"/>
                  </w:divBdr>
                </w:div>
                <w:div w:id="1961299428">
                  <w:marLeft w:val="0"/>
                  <w:marRight w:val="0"/>
                  <w:marTop w:val="0"/>
                  <w:marBottom w:val="0"/>
                  <w:divBdr>
                    <w:top w:val="none" w:sz="0" w:space="0" w:color="auto"/>
                    <w:left w:val="none" w:sz="0" w:space="0" w:color="auto"/>
                    <w:bottom w:val="none" w:sz="0" w:space="0" w:color="auto"/>
                    <w:right w:val="none" w:sz="0" w:space="0" w:color="auto"/>
                  </w:divBdr>
                </w:div>
                <w:div w:id="1964380516">
                  <w:marLeft w:val="0"/>
                  <w:marRight w:val="0"/>
                  <w:marTop w:val="0"/>
                  <w:marBottom w:val="0"/>
                  <w:divBdr>
                    <w:top w:val="none" w:sz="0" w:space="0" w:color="auto"/>
                    <w:left w:val="none" w:sz="0" w:space="0" w:color="auto"/>
                    <w:bottom w:val="none" w:sz="0" w:space="0" w:color="auto"/>
                    <w:right w:val="none" w:sz="0" w:space="0" w:color="auto"/>
                  </w:divBdr>
                </w:div>
                <w:div w:id="1965381895">
                  <w:marLeft w:val="0"/>
                  <w:marRight w:val="0"/>
                  <w:marTop w:val="0"/>
                  <w:marBottom w:val="0"/>
                  <w:divBdr>
                    <w:top w:val="none" w:sz="0" w:space="0" w:color="auto"/>
                    <w:left w:val="none" w:sz="0" w:space="0" w:color="auto"/>
                    <w:bottom w:val="none" w:sz="0" w:space="0" w:color="auto"/>
                    <w:right w:val="none" w:sz="0" w:space="0" w:color="auto"/>
                  </w:divBdr>
                </w:div>
                <w:div w:id="1967546002">
                  <w:marLeft w:val="0"/>
                  <w:marRight w:val="0"/>
                  <w:marTop w:val="0"/>
                  <w:marBottom w:val="0"/>
                  <w:divBdr>
                    <w:top w:val="none" w:sz="0" w:space="0" w:color="auto"/>
                    <w:left w:val="none" w:sz="0" w:space="0" w:color="auto"/>
                    <w:bottom w:val="none" w:sz="0" w:space="0" w:color="auto"/>
                    <w:right w:val="none" w:sz="0" w:space="0" w:color="auto"/>
                  </w:divBdr>
                </w:div>
                <w:div w:id="1970699993">
                  <w:marLeft w:val="0"/>
                  <w:marRight w:val="0"/>
                  <w:marTop w:val="0"/>
                  <w:marBottom w:val="0"/>
                  <w:divBdr>
                    <w:top w:val="none" w:sz="0" w:space="0" w:color="auto"/>
                    <w:left w:val="none" w:sz="0" w:space="0" w:color="auto"/>
                    <w:bottom w:val="none" w:sz="0" w:space="0" w:color="auto"/>
                    <w:right w:val="none" w:sz="0" w:space="0" w:color="auto"/>
                  </w:divBdr>
                </w:div>
                <w:div w:id="1971351296">
                  <w:marLeft w:val="0"/>
                  <w:marRight w:val="0"/>
                  <w:marTop w:val="0"/>
                  <w:marBottom w:val="0"/>
                  <w:divBdr>
                    <w:top w:val="none" w:sz="0" w:space="0" w:color="auto"/>
                    <w:left w:val="none" w:sz="0" w:space="0" w:color="auto"/>
                    <w:bottom w:val="none" w:sz="0" w:space="0" w:color="auto"/>
                    <w:right w:val="none" w:sz="0" w:space="0" w:color="auto"/>
                  </w:divBdr>
                </w:div>
                <w:div w:id="1973823138">
                  <w:marLeft w:val="0"/>
                  <w:marRight w:val="0"/>
                  <w:marTop w:val="0"/>
                  <w:marBottom w:val="0"/>
                  <w:divBdr>
                    <w:top w:val="none" w:sz="0" w:space="0" w:color="auto"/>
                    <w:left w:val="none" w:sz="0" w:space="0" w:color="auto"/>
                    <w:bottom w:val="none" w:sz="0" w:space="0" w:color="auto"/>
                    <w:right w:val="none" w:sz="0" w:space="0" w:color="auto"/>
                  </w:divBdr>
                </w:div>
                <w:div w:id="1975867285">
                  <w:marLeft w:val="0"/>
                  <w:marRight w:val="0"/>
                  <w:marTop w:val="0"/>
                  <w:marBottom w:val="0"/>
                  <w:divBdr>
                    <w:top w:val="none" w:sz="0" w:space="0" w:color="auto"/>
                    <w:left w:val="none" w:sz="0" w:space="0" w:color="auto"/>
                    <w:bottom w:val="none" w:sz="0" w:space="0" w:color="auto"/>
                    <w:right w:val="none" w:sz="0" w:space="0" w:color="auto"/>
                  </w:divBdr>
                </w:div>
                <w:div w:id="1977949971">
                  <w:marLeft w:val="0"/>
                  <w:marRight w:val="0"/>
                  <w:marTop w:val="0"/>
                  <w:marBottom w:val="0"/>
                  <w:divBdr>
                    <w:top w:val="none" w:sz="0" w:space="0" w:color="auto"/>
                    <w:left w:val="none" w:sz="0" w:space="0" w:color="auto"/>
                    <w:bottom w:val="none" w:sz="0" w:space="0" w:color="auto"/>
                    <w:right w:val="none" w:sz="0" w:space="0" w:color="auto"/>
                  </w:divBdr>
                </w:div>
                <w:div w:id="1978492083">
                  <w:marLeft w:val="0"/>
                  <w:marRight w:val="0"/>
                  <w:marTop w:val="0"/>
                  <w:marBottom w:val="0"/>
                  <w:divBdr>
                    <w:top w:val="none" w:sz="0" w:space="0" w:color="auto"/>
                    <w:left w:val="none" w:sz="0" w:space="0" w:color="auto"/>
                    <w:bottom w:val="none" w:sz="0" w:space="0" w:color="auto"/>
                    <w:right w:val="none" w:sz="0" w:space="0" w:color="auto"/>
                  </w:divBdr>
                </w:div>
                <w:div w:id="1982273670">
                  <w:marLeft w:val="0"/>
                  <w:marRight w:val="0"/>
                  <w:marTop w:val="0"/>
                  <w:marBottom w:val="0"/>
                  <w:divBdr>
                    <w:top w:val="none" w:sz="0" w:space="0" w:color="auto"/>
                    <w:left w:val="none" w:sz="0" w:space="0" w:color="auto"/>
                    <w:bottom w:val="none" w:sz="0" w:space="0" w:color="auto"/>
                    <w:right w:val="none" w:sz="0" w:space="0" w:color="auto"/>
                  </w:divBdr>
                </w:div>
                <w:div w:id="1994796897">
                  <w:marLeft w:val="0"/>
                  <w:marRight w:val="0"/>
                  <w:marTop w:val="0"/>
                  <w:marBottom w:val="0"/>
                  <w:divBdr>
                    <w:top w:val="none" w:sz="0" w:space="0" w:color="auto"/>
                    <w:left w:val="none" w:sz="0" w:space="0" w:color="auto"/>
                    <w:bottom w:val="none" w:sz="0" w:space="0" w:color="auto"/>
                    <w:right w:val="none" w:sz="0" w:space="0" w:color="auto"/>
                  </w:divBdr>
                </w:div>
                <w:div w:id="1999072565">
                  <w:marLeft w:val="0"/>
                  <w:marRight w:val="0"/>
                  <w:marTop w:val="0"/>
                  <w:marBottom w:val="0"/>
                  <w:divBdr>
                    <w:top w:val="none" w:sz="0" w:space="0" w:color="auto"/>
                    <w:left w:val="none" w:sz="0" w:space="0" w:color="auto"/>
                    <w:bottom w:val="none" w:sz="0" w:space="0" w:color="auto"/>
                    <w:right w:val="none" w:sz="0" w:space="0" w:color="auto"/>
                  </w:divBdr>
                </w:div>
                <w:div w:id="1999579233">
                  <w:marLeft w:val="0"/>
                  <w:marRight w:val="0"/>
                  <w:marTop w:val="0"/>
                  <w:marBottom w:val="0"/>
                  <w:divBdr>
                    <w:top w:val="none" w:sz="0" w:space="0" w:color="auto"/>
                    <w:left w:val="none" w:sz="0" w:space="0" w:color="auto"/>
                    <w:bottom w:val="none" w:sz="0" w:space="0" w:color="auto"/>
                    <w:right w:val="none" w:sz="0" w:space="0" w:color="auto"/>
                  </w:divBdr>
                </w:div>
                <w:div w:id="2000695537">
                  <w:marLeft w:val="0"/>
                  <w:marRight w:val="0"/>
                  <w:marTop w:val="0"/>
                  <w:marBottom w:val="0"/>
                  <w:divBdr>
                    <w:top w:val="none" w:sz="0" w:space="0" w:color="auto"/>
                    <w:left w:val="none" w:sz="0" w:space="0" w:color="auto"/>
                    <w:bottom w:val="none" w:sz="0" w:space="0" w:color="auto"/>
                    <w:right w:val="none" w:sz="0" w:space="0" w:color="auto"/>
                  </w:divBdr>
                </w:div>
                <w:div w:id="2000840957">
                  <w:marLeft w:val="0"/>
                  <w:marRight w:val="0"/>
                  <w:marTop w:val="0"/>
                  <w:marBottom w:val="0"/>
                  <w:divBdr>
                    <w:top w:val="none" w:sz="0" w:space="0" w:color="auto"/>
                    <w:left w:val="none" w:sz="0" w:space="0" w:color="auto"/>
                    <w:bottom w:val="none" w:sz="0" w:space="0" w:color="auto"/>
                    <w:right w:val="none" w:sz="0" w:space="0" w:color="auto"/>
                  </w:divBdr>
                </w:div>
                <w:div w:id="2006588649">
                  <w:marLeft w:val="0"/>
                  <w:marRight w:val="0"/>
                  <w:marTop w:val="0"/>
                  <w:marBottom w:val="0"/>
                  <w:divBdr>
                    <w:top w:val="none" w:sz="0" w:space="0" w:color="auto"/>
                    <w:left w:val="none" w:sz="0" w:space="0" w:color="auto"/>
                    <w:bottom w:val="none" w:sz="0" w:space="0" w:color="auto"/>
                    <w:right w:val="none" w:sz="0" w:space="0" w:color="auto"/>
                  </w:divBdr>
                </w:div>
                <w:div w:id="2010404680">
                  <w:marLeft w:val="0"/>
                  <w:marRight w:val="0"/>
                  <w:marTop w:val="0"/>
                  <w:marBottom w:val="0"/>
                  <w:divBdr>
                    <w:top w:val="none" w:sz="0" w:space="0" w:color="auto"/>
                    <w:left w:val="none" w:sz="0" w:space="0" w:color="auto"/>
                    <w:bottom w:val="none" w:sz="0" w:space="0" w:color="auto"/>
                    <w:right w:val="none" w:sz="0" w:space="0" w:color="auto"/>
                  </w:divBdr>
                </w:div>
                <w:div w:id="2016178352">
                  <w:marLeft w:val="0"/>
                  <w:marRight w:val="0"/>
                  <w:marTop w:val="0"/>
                  <w:marBottom w:val="0"/>
                  <w:divBdr>
                    <w:top w:val="none" w:sz="0" w:space="0" w:color="auto"/>
                    <w:left w:val="none" w:sz="0" w:space="0" w:color="auto"/>
                    <w:bottom w:val="none" w:sz="0" w:space="0" w:color="auto"/>
                    <w:right w:val="none" w:sz="0" w:space="0" w:color="auto"/>
                  </w:divBdr>
                </w:div>
                <w:div w:id="2027095150">
                  <w:marLeft w:val="0"/>
                  <w:marRight w:val="0"/>
                  <w:marTop w:val="0"/>
                  <w:marBottom w:val="0"/>
                  <w:divBdr>
                    <w:top w:val="none" w:sz="0" w:space="0" w:color="auto"/>
                    <w:left w:val="none" w:sz="0" w:space="0" w:color="auto"/>
                    <w:bottom w:val="none" w:sz="0" w:space="0" w:color="auto"/>
                    <w:right w:val="none" w:sz="0" w:space="0" w:color="auto"/>
                  </w:divBdr>
                </w:div>
                <w:div w:id="2028016559">
                  <w:marLeft w:val="0"/>
                  <w:marRight w:val="0"/>
                  <w:marTop w:val="0"/>
                  <w:marBottom w:val="0"/>
                  <w:divBdr>
                    <w:top w:val="none" w:sz="0" w:space="0" w:color="auto"/>
                    <w:left w:val="none" w:sz="0" w:space="0" w:color="auto"/>
                    <w:bottom w:val="none" w:sz="0" w:space="0" w:color="auto"/>
                    <w:right w:val="none" w:sz="0" w:space="0" w:color="auto"/>
                  </w:divBdr>
                </w:div>
                <w:div w:id="2029676973">
                  <w:marLeft w:val="0"/>
                  <w:marRight w:val="0"/>
                  <w:marTop w:val="0"/>
                  <w:marBottom w:val="0"/>
                  <w:divBdr>
                    <w:top w:val="none" w:sz="0" w:space="0" w:color="auto"/>
                    <w:left w:val="none" w:sz="0" w:space="0" w:color="auto"/>
                    <w:bottom w:val="none" w:sz="0" w:space="0" w:color="auto"/>
                    <w:right w:val="none" w:sz="0" w:space="0" w:color="auto"/>
                  </w:divBdr>
                </w:div>
                <w:div w:id="2030401411">
                  <w:marLeft w:val="0"/>
                  <w:marRight w:val="0"/>
                  <w:marTop w:val="0"/>
                  <w:marBottom w:val="0"/>
                  <w:divBdr>
                    <w:top w:val="none" w:sz="0" w:space="0" w:color="auto"/>
                    <w:left w:val="none" w:sz="0" w:space="0" w:color="auto"/>
                    <w:bottom w:val="none" w:sz="0" w:space="0" w:color="auto"/>
                    <w:right w:val="none" w:sz="0" w:space="0" w:color="auto"/>
                  </w:divBdr>
                </w:div>
                <w:div w:id="2030714873">
                  <w:marLeft w:val="0"/>
                  <w:marRight w:val="0"/>
                  <w:marTop w:val="0"/>
                  <w:marBottom w:val="0"/>
                  <w:divBdr>
                    <w:top w:val="none" w:sz="0" w:space="0" w:color="auto"/>
                    <w:left w:val="none" w:sz="0" w:space="0" w:color="auto"/>
                    <w:bottom w:val="none" w:sz="0" w:space="0" w:color="auto"/>
                    <w:right w:val="none" w:sz="0" w:space="0" w:color="auto"/>
                  </w:divBdr>
                </w:div>
                <w:div w:id="2031293687">
                  <w:marLeft w:val="0"/>
                  <w:marRight w:val="0"/>
                  <w:marTop w:val="0"/>
                  <w:marBottom w:val="0"/>
                  <w:divBdr>
                    <w:top w:val="none" w:sz="0" w:space="0" w:color="auto"/>
                    <w:left w:val="none" w:sz="0" w:space="0" w:color="auto"/>
                    <w:bottom w:val="none" w:sz="0" w:space="0" w:color="auto"/>
                    <w:right w:val="none" w:sz="0" w:space="0" w:color="auto"/>
                  </w:divBdr>
                </w:div>
                <w:div w:id="2039577338">
                  <w:marLeft w:val="0"/>
                  <w:marRight w:val="0"/>
                  <w:marTop w:val="0"/>
                  <w:marBottom w:val="0"/>
                  <w:divBdr>
                    <w:top w:val="none" w:sz="0" w:space="0" w:color="auto"/>
                    <w:left w:val="none" w:sz="0" w:space="0" w:color="auto"/>
                    <w:bottom w:val="none" w:sz="0" w:space="0" w:color="auto"/>
                    <w:right w:val="none" w:sz="0" w:space="0" w:color="auto"/>
                  </w:divBdr>
                </w:div>
                <w:div w:id="2045053422">
                  <w:marLeft w:val="0"/>
                  <w:marRight w:val="0"/>
                  <w:marTop w:val="0"/>
                  <w:marBottom w:val="0"/>
                  <w:divBdr>
                    <w:top w:val="none" w:sz="0" w:space="0" w:color="auto"/>
                    <w:left w:val="none" w:sz="0" w:space="0" w:color="auto"/>
                    <w:bottom w:val="none" w:sz="0" w:space="0" w:color="auto"/>
                    <w:right w:val="none" w:sz="0" w:space="0" w:color="auto"/>
                  </w:divBdr>
                </w:div>
                <w:div w:id="2045325519">
                  <w:marLeft w:val="0"/>
                  <w:marRight w:val="0"/>
                  <w:marTop w:val="0"/>
                  <w:marBottom w:val="0"/>
                  <w:divBdr>
                    <w:top w:val="none" w:sz="0" w:space="0" w:color="auto"/>
                    <w:left w:val="none" w:sz="0" w:space="0" w:color="auto"/>
                    <w:bottom w:val="none" w:sz="0" w:space="0" w:color="auto"/>
                    <w:right w:val="none" w:sz="0" w:space="0" w:color="auto"/>
                  </w:divBdr>
                </w:div>
                <w:div w:id="2046367054">
                  <w:marLeft w:val="0"/>
                  <w:marRight w:val="0"/>
                  <w:marTop w:val="0"/>
                  <w:marBottom w:val="0"/>
                  <w:divBdr>
                    <w:top w:val="none" w:sz="0" w:space="0" w:color="auto"/>
                    <w:left w:val="none" w:sz="0" w:space="0" w:color="auto"/>
                    <w:bottom w:val="none" w:sz="0" w:space="0" w:color="auto"/>
                    <w:right w:val="none" w:sz="0" w:space="0" w:color="auto"/>
                  </w:divBdr>
                </w:div>
                <w:div w:id="2049648109">
                  <w:marLeft w:val="0"/>
                  <w:marRight w:val="0"/>
                  <w:marTop w:val="0"/>
                  <w:marBottom w:val="0"/>
                  <w:divBdr>
                    <w:top w:val="none" w:sz="0" w:space="0" w:color="auto"/>
                    <w:left w:val="none" w:sz="0" w:space="0" w:color="auto"/>
                    <w:bottom w:val="none" w:sz="0" w:space="0" w:color="auto"/>
                    <w:right w:val="none" w:sz="0" w:space="0" w:color="auto"/>
                  </w:divBdr>
                </w:div>
                <w:div w:id="2051025142">
                  <w:marLeft w:val="0"/>
                  <w:marRight w:val="0"/>
                  <w:marTop w:val="0"/>
                  <w:marBottom w:val="0"/>
                  <w:divBdr>
                    <w:top w:val="none" w:sz="0" w:space="0" w:color="auto"/>
                    <w:left w:val="none" w:sz="0" w:space="0" w:color="auto"/>
                    <w:bottom w:val="none" w:sz="0" w:space="0" w:color="auto"/>
                    <w:right w:val="none" w:sz="0" w:space="0" w:color="auto"/>
                  </w:divBdr>
                </w:div>
                <w:div w:id="2056928050">
                  <w:marLeft w:val="0"/>
                  <w:marRight w:val="0"/>
                  <w:marTop w:val="0"/>
                  <w:marBottom w:val="0"/>
                  <w:divBdr>
                    <w:top w:val="none" w:sz="0" w:space="0" w:color="auto"/>
                    <w:left w:val="none" w:sz="0" w:space="0" w:color="auto"/>
                    <w:bottom w:val="none" w:sz="0" w:space="0" w:color="auto"/>
                    <w:right w:val="none" w:sz="0" w:space="0" w:color="auto"/>
                  </w:divBdr>
                </w:div>
                <w:div w:id="2057777874">
                  <w:marLeft w:val="0"/>
                  <w:marRight w:val="0"/>
                  <w:marTop w:val="0"/>
                  <w:marBottom w:val="0"/>
                  <w:divBdr>
                    <w:top w:val="none" w:sz="0" w:space="0" w:color="auto"/>
                    <w:left w:val="none" w:sz="0" w:space="0" w:color="auto"/>
                    <w:bottom w:val="none" w:sz="0" w:space="0" w:color="auto"/>
                    <w:right w:val="none" w:sz="0" w:space="0" w:color="auto"/>
                  </w:divBdr>
                </w:div>
                <w:div w:id="2062052978">
                  <w:marLeft w:val="0"/>
                  <w:marRight w:val="0"/>
                  <w:marTop w:val="0"/>
                  <w:marBottom w:val="0"/>
                  <w:divBdr>
                    <w:top w:val="none" w:sz="0" w:space="0" w:color="auto"/>
                    <w:left w:val="none" w:sz="0" w:space="0" w:color="auto"/>
                    <w:bottom w:val="none" w:sz="0" w:space="0" w:color="auto"/>
                    <w:right w:val="none" w:sz="0" w:space="0" w:color="auto"/>
                  </w:divBdr>
                </w:div>
                <w:div w:id="2062096507">
                  <w:marLeft w:val="0"/>
                  <w:marRight w:val="0"/>
                  <w:marTop w:val="0"/>
                  <w:marBottom w:val="0"/>
                  <w:divBdr>
                    <w:top w:val="none" w:sz="0" w:space="0" w:color="auto"/>
                    <w:left w:val="none" w:sz="0" w:space="0" w:color="auto"/>
                    <w:bottom w:val="none" w:sz="0" w:space="0" w:color="auto"/>
                    <w:right w:val="none" w:sz="0" w:space="0" w:color="auto"/>
                  </w:divBdr>
                </w:div>
                <w:div w:id="2062825172">
                  <w:marLeft w:val="0"/>
                  <w:marRight w:val="0"/>
                  <w:marTop w:val="0"/>
                  <w:marBottom w:val="0"/>
                  <w:divBdr>
                    <w:top w:val="none" w:sz="0" w:space="0" w:color="auto"/>
                    <w:left w:val="none" w:sz="0" w:space="0" w:color="auto"/>
                    <w:bottom w:val="none" w:sz="0" w:space="0" w:color="auto"/>
                    <w:right w:val="none" w:sz="0" w:space="0" w:color="auto"/>
                  </w:divBdr>
                </w:div>
                <w:div w:id="2064595546">
                  <w:marLeft w:val="0"/>
                  <w:marRight w:val="0"/>
                  <w:marTop w:val="0"/>
                  <w:marBottom w:val="0"/>
                  <w:divBdr>
                    <w:top w:val="none" w:sz="0" w:space="0" w:color="auto"/>
                    <w:left w:val="none" w:sz="0" w:space="0" w:color="auto"/>
                    <w:bottom w:val="none" w:sz="0" w:space="0" w:color="auto"/>
                    <w:right w:val="none" w:sz="0" w:space="0" w:color="auto"/>
                  </w:divBdr>
                </w:div>
                <w:div w:id="2064985143">
                  <w:marLeft w:val="0"/>
                  <w:marRight w:val="0"/>
                  <w:marTop w:val="0"/>
                  <w:marBottom w:val="0"/>
                  <w:divBdr>
                    <w:top w:val="none" w:sz="0" w:space="0" w:color="auto"/>
                    <w:left w:val="none" w:sz="0" w:space="0" w:color="auto"/>
                    <w:bottom w:val="none" w:sz="0" w:space="0" w:color="auto"/>
                    <w:right w:val="none" w:sz="0" w:space="0" w:color="auto"/>
                  </w:divBdr>
                </w:div>
                <w:div w:id="2072263295">
                  <w:marLeft w:val="0"/>
                  <w:marRight w:val="0"/>
                  <w:marTop w:val="0"/>
                  <w:marBottom w:val="0"/>
                  <w:divBdr>
                    <w:top w:val="none" w:sz="0" w:space="0" w:color="auto"/>
                    <w:left w:val="none" w:sz="0" w:space="0" w:color="auto"/>
                    <w:bottom w:val="none" w:sz="0" w:space="0" w:color="auto"/>
                    <w:right w:val="none" w:sz="0" w:space="0" w:color="auto"/>
                  </w:divBdr>
                </w:div>
                <w:div w:id="2073770156">
                  <w:marLeft w:val="0"/>
                  <w:marRight w:val="0"/>
                  <w:marTop w:val="0"/>
                  <w:marBottom w:val="0"/>
                  <w:divBdr>
                    <w:top w:val="none" w:sz="0" w:space="0" w:color="auto"/>
                    <w:left w:val="none" w:sz="0" w:space="0" w:color="auto"/>
                    <w:bottom w:val="none" w:sz="0" w:space="0" w:color="auto"/>
                    <w:right w:val="none" w:sz="0" w:space="0" w:color="auto"/>
                  </w:divBdr>
                </w:div>
                <w:div w:id="2082940280">
                  <w:marLeft w:val="0"/>
                  <w:marRight w:val="0"/>
                  <w:marTop w:val="0"/>
                  <w:marBottom w:val="0"/>
                  <w:divBdr>
                    <w:top w:val="none" w:sz="0" w:space="0" w:color="auto"/>
                    <w:left w:val="none" w:sz="0" w:space="0" w:color="auto"/>
                    <w:bottom w:val="none" w:sz="0" w:space="0" w:color="auto"/>
                    <w:right w:val="none" w:sz="0" w:space="0" w:color="auto"/>
                  </w:divBdr>
                </w:div>
                <w:div w:id="2086339145">
                  <w:marLeft w:val="0"/>
                  <w:marRight w:val="0"/>
                  <w:marTop w:val="0"/>
                  <w:marBottom w:val="0"/>
                  <w:divBdr>
                    <w:top w:val="none" w:sz="0" w:space="0" w:color="auto"/>
                    <w:left w:val="none" w:sz="0" w:space="0" w:color="auto"/>
                    <w:bottom w:val="none" w:sz="0" w:space="0" w:color="auto"/>
                    <w:right w:val="none" w:sz="0" w:space="0" w:color="auto"/>
                  </w:divBdr>
                </w:div>
                <w:div w:id="2090423842">
                  <w:marLeft w:val="0"/>
                  <w:marRight w:val="0"/>
                  <w:marTop w:val="0"/>
                  <w:marBottom w:val="0"/>
                  <w:divBdr>
                    <w:top w:val="none" w:sz="0" w:space="0" w:color="auto"/>
                    <w:left w:val="none" w:sz="0" w:space="0" w:color="auto"/>
                    <w:bottom w:val="none" w:sz="0" w:space="0" w:color="auto"/>
                    <w:right w:val="none" w:sz="0" w:space="0" w:color="auto"/>
                  </w:divBdr>
                </w:div>
                <w:div w:id="2098214198">
                  <w:marLeft w:val="0"/>
                  <w:marRight w:val="0"/>
                  <w:marTop w:val="0"/>
                  <w:marBottom w:val="0"/>
                  <w:divBdr>
                    <w:top w:val="none" w:sz="0" w:space="0" w:color="auto"/>
                    <w:left w:val="none" w:sz="0" w:space="0" w:color="auto"/>
                    <w:bottom w:val="none" w:sz="0" w:space="0" w:color="auto"/>
                    <w:right w:val="none" w:sz="0" w:space="0" w:color="auto"/>
                  </w:divBdr>
                </w:div>
                <w:div w:id="2105152971">
                  <w:marLeft w:val="0"/>
                  <w:marRight w:val="0"/>
                  <w:marTop w:val="0"/>
                  <w:marBottom w:val="0"/>
                  <w:divBdr>
                    <w:top w:val="none" w:sz="0" w:space="0" w:color="auto"/>
                    <w:left w:val="none" w:sz="0" w:space="0" w:color="auto"/>
                    <w:bottom w:val="none" w:sz="0" w:space="0" w:color="auto"/>
                    <w:right w:val="none" w:sz="0" w:space="0" w:color="auto"/>
                  </w:divBdr>
                </w:div>
                <w:div w:id="2111781030">
                  <w:marLeft w:val="0"/>
                  <w:marRight w:val="0"/>
                  <w:marTop w:val="0"/>
                  <w:marBottom w:val="0"/>
                  <w:divBdr>
                    <w:top w:val="none" w:sz="0" w:space="0" w:color="auto"/>
                    <w:left w:val="none" w:sz="0" w:space="0" w:color="auto"/>
                    <w:bottom w:val="none" w:sz="0" w:space="0" w:color="auto"/>
                    <w:right w:val="none" w:sz="0" w:space="0" w:color="auto"/>
                  </w:divBdr>
                </w:div>
                <w:div w:id="2114157478">
                  <w:marLeft w:val="0"/>
                  <w:marRight w:val="0"/>
                  <w:marTop w:val="0"/>
                  <w:marBottom w:val="0"/>
                  <w:divBdr>
                    <w:top w:val="none" w:sz="0" w:space="0" w:color="auto"/>
                    <w:left w:val="none" w:sz="0" w:space="0" w:color="auto"/>
                    <w:bottom w:val="none" w:sz="0" w:space="0" w:color="auto"/>
                    <w:right w:val="none" w:sz="0" w:space="0" w:color="auto"/>
                  </w:divBdr>
                </w:div>
                <w:div w:id="2114932180">
                  <w:marLeft w:val="0"/>
                  <w:marRight w:val="0"/>
                  <w:marTop w:val="0"/>
                  <w:marBottom w:val="0"/>
                  <w:divBdr>
                    <w:top w:val="none" w:sz="0" w:space="0" w:color="auto"/>
                    <w:left w:val="none" w:sz="0" w:space="0" w:color="auto"/>
                    <w:bottom w:val="none" w:sz="0" w:space="0" w:color="auto"/>
                    <w:right w:val="none" w:sz="0" w:space="0" w:color="auto"/>
                  </w:divBdr>
                </w:div>
                <w:div w:id="2121603546">
                  <w:marLeft w:val="0"/>
                  <w:marRight w:val="0"/>
                  <w:marTop w:val="0"/>
                  <w:marBottom w:val="0"/>
                  <w:divBdr>
                    <w:top w:val="none" w:sz="0" w:space="0" w:color="auto"/>
                    <w:left w:val="none" w:sz="0" w:space="0" w:color="auto"/>
                    <w:bottom w:val="none" w:sz="0" w:space="0" w:color="auto"/>
                    <w:right w:val="none" w:sz="0" w:space="0" w:color="auto"/>
                  </w:divBdr>
                </w:div>
                <w:div w:id="2130319630">
                  <w:marLeft w:val="0"/>
                  <w:marRight w:val="0"/>
                  <w:marTop w:val="0"/>
                  <w:marBottom w:val="0"/>
                  <w:divBdr>
                    <w:top w:val="none" w:sz="0" w:space="0" w:color="auto"/>
                    <w:left w:val="none" w:sz="0" w:space="0" w:color="auto"/>
                    <w:bottom w:val="none" w:sz="0" w:space="0" w:color="auto"/>
                    <w:right w:val="none" w:sz="0" w:space="0" w:color="auto"/>
                  </w:divBdr>
                </w:div>
                <w:div w:id="2132817042">
                  <w:marLeft w:val="0"/>
                  <w:marRight w:val="0"/>
                  <w:marTop w:val="0"/>
                  <w:marBottom w:val="0"/>
                  <w:divBdr>
                    <w:top w:val="none" w:sz="0" w:space="0" w:color="auto"/>
                    <w:left w:val="none" w:sz="0" w:space="0" w:color="auto"/>
                    <w:bottom w:val="none" w:sz="0" w:space="0" w:color="auto"/>
                    <w:right w:val="none" w:sz="0" w:space="0" w:color="auto"/>
                  </w:divBdr>
                </w:div>
                <w:div w:id="2137599331">
                  <w:marLeft w:val="0"/>
                  <w:marRight w:val="0"/>
                  <w:marTop w:val="0"/>
                  <w:marBottom w:val="0"/>
                  <w:divBdr>
                    <w:top w:val="none" w:sz="0" w:space="0" w:color="auto"/>
                    <w:left w:val="none" w:sz="0" w:space="0" w:color="auto"/>
                    <w:bottom w:val="none" w:sz="0" w:space="0" w:color="auto"/>
                    <w:right w:val="none" w:sz="0" w:space="0" w:color="auto"/>
                  </w:divBdr>
                </w:div>
                <w:div w:id="21425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553017">
      <w:bodyDiv w:val="1"/>
      <w:marLeft w:val="0"/>
      <w:marRight w:val="0"/>
      <w:marTop w:val="0"/>
      <w:marBottom w:val="0"/>
      <w:divBdr>
        <w:top w:val="none" w:sz="0" w:space="0" w:color="auto"/>
        <w:left w:val="none" w:sz="0" w:space="0" w:color="auto"/>
        <w:bottom w:val="none" w:sz="0" w:space="0" w:color="auto"/>
        <w:right w:val="none" w:sz="0" w:space="0" w:color="auto"/>
      </w:divBdr>
    </w:div>
    <w:div w:id="1910068591">
      <w:bodyDiv w:val="1"/>
      <w:marLeft w:val="0"/>
      <w:marRight w:val="0"/>
      <w:marTop w:val="0"/>
      <w:marBottom w:val="0"/>
      <w:divBdr>
        <w:top w:val="none" w:sz="0" w:space="0" w:color="auto"/>
        <w:left w:val="none" w:sz="0" w:space="0" w:color="auto"/>
        <w:bottom w:val="none" w:sz="0" w:space="0" w:color="auto"/>
        <w:right w:val="none" w:sz="0" w:space="0" w:color="auto"/>
      </w:divBdr>
      <w:divsChild>
        <w:div w:id="117800106">
          <w:marLeft w:val="0"/>
          <w:marRight w:val="0"/>
          <w:marTop w:val="0"/>
          <w:marBottom w:val="0"/>
          <w:divBdr>
            <w:top w:val="none" w:sz="0" w:space="0" w:color="auto"/>
            <w:left w:val="none" w:sz="0" w:space="0" w:color="auto"/>
            <w:bottom w:val="none" w:sz="0" w:space="0" w:color="auto"/>
            <w:right w:val="none" w:sz="0" w:space="0" w:color="auto"/>
          </w:divBdr>
        </w:div>
        <w:div w:id="529877816">
          <w:marLeft w:val="0"/>
          <w:marRight w:val="0"/>
          <w:marTop w:val="0"/>
          <w:marBottom w:val="0"/>
          <w:divBdr>
            <w:top w:val="none" w:sz="0" w:space="0" w:color="auto"/>
            <w:left w:val="none" w:sz="0" w:space="0" w:color="auto"/>
            <w:bottom w:val="none" w:sz="0" w:space="0" w:color="auto"/>
            <w:right w:val="none" w:sz="0" w:space="0" w:color="auto"/>
          </w:divBdr>
        </w:div>
        <w:div w:id="851530683">
          <w:marLeft w:val="0"/>
          <w:marRight w:val="0"/>
          <w:marTop w:val="0"/>
          <w:marBottom w:val="0"/>
          <w:divBdr>
            <w:top w:val="none" w:sz="0" w:space="0" w:color="auto"/>
            <w:left w:val="none" w:sz="0" w:space="0" w:color="auto"/>
            <w:bottom w:val="none" w:sz="0" w:space="0" w:color="auto"/>
            <w:right w:val="none" w:sz="0" w:space="0" w:color="auto"/>
          </w:divBdr>
        </w:div>
        <w:div w:id="913663634">
          <w:marLeft w:val="0"/>
          <w:marRight w:val="0"/>
          <w:marTop w:val="0"/>
          <w:marBottom w:val="0"/>
          <w:divBdr>
            <w:top w:val="none" w:sz="0" w:space="0" w:color="auto"/>
            <w:left w:val="none" w:sz="0" w:space="0" w:color="auto"/>
            <w:bottom w:val="none" w:sz="0" w:space="0" w:color="auto"/>
            <w:right w:val="none" w:sz="0" w:space="0" w:color="auto"/>
          </w:divBdr>
        </w:div>
        <w:div w:id="1013453663">
          <w:marLeft w:val="0"/>
          <w:marRight w:val="0"/>
          <w:marTop w:val="0"/>
          <w:marBottom w:val="0"/>
          <w:divBdr>
            <w:top w:val="none" w:sz="0" w:space="0" w:color="auto"/>
            <w:left w:val="none" w:sz="0" w:space="0" w:color="auto"/>
            <w:bottom w:val="none" w:sz="0" w:space="0" w:color="auto"/>
            <w:right w:val="none" w:sz="0" w:space="0" w:color="auto"/>
          </w:divBdr>
        </w:div>
        <w:div w:id="1282617193">
          <w:marLeft w:val="0"/>
          <w:marRight w:val="0"/>
          <w:marTop w:val="0"/>
          <w:marBottom w:val="0"/>
          <w:divBdr>
            <w:top w:val="none" w:sz="0" w:space="0" w:color="auto"/>
            <w:left w:val="none" w:sz="0" w:space="0" w:color="auto"/>
            <w:bottom w:val="none" w:sz="0" w:space="0" w:color="auto"/>
            <w:right w:val="none" w:sz="0" w:space="0" w:color="auto"/>
          </w:divBdr>
        </w:div>
      </w:divsChild>
    </w:div>
    <w:div w:id="1911503807">
      <w:bodyDiv w:val="1"/>
      <w:marLeft w:val="0"/>
      <w:marRight w:val="0"/>
      <w:marTop w:val="0"/>
      <w:marBottom w:val="0"/>
      <w:divBdr>
        <w:top w:val="none" w:sz="0" w:space="0" w:color="auto"/>
        <w:left w:val="none" w:sz="0" w:space="0" w:color="auto"/>
        <w:bottom w:val="none" w:sz="0" w:space="0" w:color="auto"/>
        <w:right w:val="none" w:sz="0" w:space="0" w:color="auto"/>
      </w:divBdr>
    </w:div>
    <w:div w:id="1927229348">
      <w:bodyDiv w:val="1"/>
      <w:marLeft w:val="0"/>
      <w:marRight w:val="0"/>
      <w:marTop w:val="0"/>
      <w:marBottom w:val="0"/>
      <w:divBdr>
        <w:top w:val="none" w:sz="0" w:space="0" w:color="auto"/>
        <w:left w:val="none" w:sz="0" w:space="0" w:color="auto"/>
        <w:bottom w:val="none" w:sz="0" w:space="0" w:color="auto"/>
        <w:right w:val="none" w:sz="0" w:space="0" w:color="auto"/>
      </w:divBdr>
      <w:divsChild>
        <w:div w:id="14236757">
          <w:marLeft w:val="0"/>
          <w:marRight w:val="0"/>
          <w:marTop w:val="0"/>
          <w:marBottom w:val="0"/>
          <w:divBdr>
            <w:top w:val="none" w:sz="0" w:space="0" w:color="auto"/>
            <w:left w:val="none" w:sz="0" w:space="0" w:color="auto"/>
            <w:bottom w:val="none" w:sz="0" w:space="0" w:color="auto"/>
            <w:right w:val="none" w:sz="0" w:space="0" w:color="auto"/>
          </w:divBdr>
        </w:div>
        <w:div w:id="267741814">
          <w:marLeft w:val="0"/>
          <w:marRight w:val="0"/>
          <w:marTop w:val="0"/>
          <w:marBottom w:val="0"/>
          <w:divBdr>
            <w:top w:val="none" w:sz="0" w:space="0" w:color="auto"/>
            <w:left w:val="none" w:sz="0" w:space="0" w:color="auto"/>
            <w:bottom w:val="none" w:sz="0" w:space="0" w:color="auto"/>
            <w:right w:val="none" w:sz="0" w:space="0" w:color="auto"/>
          </w:divBdr>
        </w:div>
        <w:div w:id="417673255">
          <w:marLeft w:val="0"/>
          <w:marRight w:val="0"/>
          <w:marTop w:val="0"/>
          <w:marBottom w:val="0"/>
          <w:divBdr>
            <w:top w:val="none" w:sz="0" w:space="0" w:color="auto"/>
            <w:left w:val="none" w:sz="0" w:space="0" w:color="auto"/>
            <w:bottom w:val="none" w:sz="0" w:space="0" w:color="auto"/>
            <w:right w:val="none" w:sz="0" w:space="0" w:color="auto"/>
          </w:divBdr>
        </w:div>
        <w:div w:id="704793108">
          <w:marLeft w:val="0"/>
          <w:marRight w:val="0"/>
          <w:marTop w:val="0"/>
          <w:marBottom w:val="0"/>
          <w:divBdr>
            <w:top w:val="none" w:sz="0" w:space="0" w:color="auto"/>
            <w:left w:val="none" w:sz="0" w:space="0" w:color="auto"/>
            <w:bottom w:val="none" w:sz="0" w:space="0" w:color="auto"/>
            <w:right w:val="none" w:sz="0" w:space="0" w:color="auto"/>
          </w:divBdr>
        </w:div>
        <w:div w:id="707804752">
          <w:marLeft w:val="0"/>
          <w:marRight w:val="0"/>
          <w:marTop w:val="0"/>
          <w:marBottom w:val="0"/>
          <w:divBdr>
            <w:top w:val="none" w:sz="0" w:space="0" w:color="auto"/>
            <w:left w:val="none" w:sz="0" w:space="0" w:color="auto"/>
            <w:bottom w:val="none" w:sz="0" w:space="0" w:color="auto"/>
            <w:right w:val="none" w:sz="0" w:space="0" w:color="auto"/>
          </w:divBdr>
        </w:div>
        <w:div w:id="735052263">
          <w:marLeft w:val="0"/>
          <w:marRight w:val="0"/>
          <w:marTop w:val="0"/>
          <w:marBottom w:val="0"/>
          <w:divBdr>
            <w:top w:val="none" w:sz="0" w:space="0" w:color="auto"/>
            <w:left w:val="none" w:sz="0" w:space="0" w:color="auto"/>
            <w:bottom w:val="none" w:sz="0" w:space="0" w:color="auto"/>
            <w:right w:val="none" w:sz="0" w:space="0" w:color="auto"/>
          </w:divBdr>
        </w:div>
        <w:div w:id="1541362618">
          <w:marLeft w:val="0"/>
          <w:marRight w:val="0"/>
          <w:marTop w:val="0"/>
          <w:marBottom w:val="0"/>
          <w:divBdr>
            <w:top w:val="none" w:sz="0" w:space="0" w:color="auto"/>
            <w:left w:val="none" w:sz="0" w:space="0" w:color="auto"/>
            <w:bottom w:val="none" w:sz="0" w:space="0" w:color="auto"/>
            <w:right w:val="none" w:sz="0" w:space="0" w:color="auto"/>
          </w:divBdr>
        </w:div>
        <w:div w:id="1667318339">
          <w:marLeft w:val="0"/>
          <w:marRight w:val="0"/>
          <w:marTop w:val="0"/>
          <w:marBottom w:val="0"/>
          <w:divBdr>
            <w:top w:val="none" w:sz="0" w:space="0" w:color="auto"/>
            <w:left w:val="none" w:sz="0" w:space="0" w:color="auto"/>
            <w:bottom w:val="none" w:sz="0" w:space="0" w:color="auto"/>
            <w:right w:val="none" w:sz="0" w:space="0" w:color="auto"/>
          </w:divBdr>
        </w:div>
      </w:divsChild>
    </w:div>
    <w:div w:id="1943027172">
      <w:bodyDiv w:val="1"/>
      <w:marLeft w:val="0"/>
      <w:marRight w:val="0"/>
      <w:marTop w:val="0"/>
      <w:marBottom w:val="0"/>
      <w:divBdr>
        <w:top w:val="none" w:sz="0" w:space="0" w:color="auto"/>
        <w:left w:val="none" w:sz="0" w:space="0" w:color="auto"/>
        <w:bottom w:val="none" w:sz="0" w:space="0" w:color="auto"/>
        <w:right w:val="none" w:sz="0" w:space="0" w:color="auto"/>
      </w:divBdr>
      <w:divsChild>
        <w:div w:id="18627082">
          <w:marLeft w:val="0"/>
          <w:marRight w:val="0"/>
          <w:marTop w:val="0"/>
          <w:marBottom w:val="0"/>
          <w:divBdr>
            <w:top w:val="none" w:sz="0" w:space="0" w:color="auto"/>
            <w:left w:val="none" w:sz="0" w:space="0" w:color="auto"/>
            <w:bottom w:val="none" w:sz="0" w:space="0" w:color="auto"/>
            <w:right w:val="none" w:sz="0" w:space="0" w:color="auto"/>
          </w:divBdr>
        </w:div>
        <w:div w:id="192111172">
          <w:marLeft w:val="0"/>
          <w:marRight w:val="0"/>
          <w:marTop w:val="0"/>
          <w:marBottom w:val="0"/>
          <w:divBdr>
            <w:top w:val="none" w:sz="0" w:space="0" w:color="auto"/>
            <w:left w:val="none" w:sz="0" w:space="0" w:color="auto"/>
            <w:bottom w:val="none" w:sz="0" w:space="0" w:color="auto"/>
            <w:right w:val="none" w:sz="0" w:space="0" w:color="auto"/>
          </w:divBdr>
        </w:div>
        <w:div w:id="481116040">
          <w:marLeft w:val="0"/>
          <w:marRight w:val="0"/>
          <w:marTop w:val="0"/>
          <w:marBottom w:val="0"/>
          <w:divBdr>
            <w:top w:val="none" w:sz="0" w:space="0" w:color="auto"/>
            <w:left w:val="none" w:sz="0" w:space="0" w:color="auto"/>
            <w:bottom w:val="none" w:sz="0" w:space="0" w:color="auto"/>
            <w:right w:val="none" w:sz="0" w:space="0" w:color="auto"/>
          </w:divBdr>
        </w:div>
        <w:div w:id="616453820">
          <w:marLeft w:val="0"/>
          <w:marRight w:val="0"/>
          <w:marTop w:val="0"/>
          <w:marBottom w:val="0"/>
          <w:divBdr>
            <w:top w:val="none" w:sz="0" w:space="0" w:color="auto"/>
            <w:left w:val="none" w:sz="0" w:space="0" w:color="auto"/>
            <w:bottom w:val="none" w:sz="0" w:space="0" w:color="auto"/>
            <w:right w:val="none" w:sz="0" w:space="0" w:color="auto"/>
          </w:divBdr>
        </w:div>
        <w:div w:id="671297369">
          <w:marLeft w:val="0"/>
          <w:marRight w:val="0"/>
          <w:marTop w:val="0"/>
          <w:marBottom w:val="0"/>
          <w:divBdr>
            <w:top w:val="none" w:sz="0" w:space="0" w:color="auto"/>
            <w:left w:val="none" w:sz="0" w:space="0" w:color="auto"/>
            <w:bottom w:val="none" w:sz="0" w:space="0" w:color="auto"/>
            <w:right w:val="none" w:sz="0" w:space="0" w:color="auto"/>
          </w:divBdr>
        </w:div>
        <w:div w:id="697852659">
          <w:marLeft w:val="0"/>
          <w:marRight w:val="0"/>
          <w:marTop w:val="0"/>
          <w:marBottom w:val="0"/>
          <w:divBdr>
            <w:top w:val="none" w:sz="0" w:space="0" w:color="auto"/>
            <w:left w:val="none" w:sz="0" w:space="0" w:color="auto"/>
            <w:bottom w:val="none" w:sz="0" w:space="0" w:color="auto"/>
            <w:right w:val="none" w:sz="0" w:space="0" w:color="auto"/>
          </w:divBdr>
        </w:div>
        <w:div w:id="795561951">
          <w:marLeft w:val="0"/>
          <w:marRight w:val="0"/>
          <w:marTop w:val="0"/>
          <w:marBottom w:val="0"/>
          <w:divBdr>
            <w:top w:val="none" w:sz="0" w:space="0" w:color="auto"/>
            <w:left w:val="none" w:sz="0" w:space="0" w:color="auto"/>
            <w:bottom w:val="none" w:sz="0" w:space="0" w:color="auto"/>
            <w:right w:val="none" w:sz="0" w:space="0" w:color="auto"/>
          </w:divBdr>
        </w:div>
        <w:div w:id="932470214">
          <w:marLeft w:val="0"/>
          <w:marRight w:val="0"/>
          <w:marTop w:val="0"/>
          <w:marBottom w:val="0"/>
          <w:divBdr>
            <w:top w:val="none" w:sz="0" w:space="0" w:color="auto"/>
            <w:left w:val="none" w:sz="0" w:space="0" w:color="auto"/>
            <w:bottom w:val="none" w:sz="0" w:space="0" w:color="auto"/>
            <w:right w:val="none" w:sz="0" w:space="0" w:color="auto"/>
          </w:divBdr>
        </w:div>
        <w:div w:id="1013722443">
          <w:marLeft w:val="0"/>
          <w:marRight w:val="0"/>
          <w:marTop w:val="0"/>
          <w:marBottom w:val="0"/>
          <w:divBdr>
            <w:top w:val="none" w:sz="0" w:space="0" w:color="auto"/>
            <w:left w:val="none" w:sz="0" w:space="0" w:color="auto"/>
            <w:bottom w:val="none" w:sz="0" w:space="0" w:color="auto"/>
            <w:right w:val="none" w:sz="0" w:space="0" w:color="auto"/>
          </w:divBdr>
        </w:div>
        <w:div w:id="1332442523">
          <w:marLeft w:val="0"/>
          <w:marRight w:val="0"/>
          <w:marTop w:val="0"/>
          <w:marBottom w:val="0"/>
          <w:divBdr>
            <w:top w:val="none" w:sz="0" w:space="0" w:color="auto"/>
            <w:left w:val="none" w:sz="0" w:space="0" w:color="auto"/>
            <w:bottom w:val="none" w:sz="0" w:space="0" w:color="auto"/>
            <w:right w:val="none" w:sz="0" w:space="0" w:color="auto"/>
          </w:divBdr>
        </w:div>
        <w:div w:id="1356150849">
          <w:marLeft w:val="0"/>
          <w:marRight w:val="0"/>
          <w:marTop w:val="0"/>
          <w:marBottom w:val="0"/>
          <w:divBdr>
            <w:top w:val="none" w:sz="0" w:space="0" w:color="auto"/>
            <w:left w:val="none" w:sz="0" w:space="0" w:color="auto"/>
            <w:bottom w:val="none" w:sz="0" w:space="0" w:color="auto"/>
            <w:right w:val="none" w:sz="0" w:space="0" w:color="auto"/>
          </w:divBdr>
        </w:div>
        <w:div w:id="1599605243">
          <w:marLeft w:val="0"/>
          <w:marRight w:val="0"/>
          <w:marTop w:val="0"/>
          <w:marBottom w:val="0"/>
          <w:divBdr>
            <w:top w:val="none" w:sz="0" w:space="0" w:color="auto"/>
            <w:left w:val="none" w:sz="0" w:space="0" w:color="auto"/>
            <w:bottom w:val="none" w:sz="0" w:space="0" w:color="auto"/>
            <w:right w:val="none" w:sz="0" w:space="0" w:color="auto"/>
          </w:divBdr>
        </w:div>
        <w:div w:id="1607494983">
          <w:marLeft w:val="0"/>
          <w:marRight w:val="0"/>
          <w:marTop w:val="0"/>
          <w:marBottom w:val="0"/>
          <w:divBdr>
            <w:top w:val="none" w:sz="0" w:space="0" w:color="auto"/>
            <w:left w:val="none" w:sz="0" w:space="0" w:color="auto"/>
            <w:bottom w:val="none" w:sz="0" w:space="0" w:color="auto"/>
            <w:right w:val="none" w:sz="0" w:space="0" w:color="auto"/>
          </w:divBdr>
        </w:div>
        <w:div w:id="1842088169">
          <w:marLeft w:val="0"/>
          <w:marRight w:val="0"/>
          <w:marTop w:val="0"/>
          <w:marBottom w:val="0"/>
          <w:divBdr>
            <w:top w:val="none" w:sz="0" w:space="0" w:color="auto"/>
            <w:left w:val="none" w:sz="0" w:space="0" w:color="auto"/>
            <w:bottom w:val="none" w:sz="0" w:space="0" w:color="auto"/>
            <w:right w:val="none" w:sz="0" w:space="0" w:color="auto"/>
          </w:divBdr>
        </w:div>
        <w:div w:id="2140567328">
          <w:marLeft w:val="0"/>
          <w:marRight w:val="0"/>
          <w:marTop w:val="0"/>
          <w:marBottom w:val="0"/>
          <w:divBdr>
            <w:top w:val="none" w:sz="0" w:space="0" w:color="auto"/>
            <w:left w:val="none" w:sz="0" w:space="0" w:color="auto"/>
            <w:bottom w:val="none" w:sz="0" w:space="0" w:color="auto"/>
            <w:right w:val="none" w:sz="0" w:space="0" w:color="auto"/>
          </w:divBdr>
        </w:div>
      </w:divsChild>
    </w:div>
    <w:div w:id="1947618097">
      <w:bodyDiv w:val="1"/>
      <w:marLeft w:val="0"/>
      <w:marRight w:val="0"/>
      <w:marTop w:val="0"/>
      <w:marBottom w:val="0"/>
      <w:divBdr>
        <w:top w:val="none" w:sz="0" w:space="0" w:color="auto"/>
        <w:left w:val="none" w:sz="0" w:space="0" w:color="auto"/>
        <w:bottom w:val="none" w:sz="0" w:space="0" w:color="auto"/>
        <w:right w:val="none" w:sz="0" w:space="0" w:color="auto"/>
      </w:divBdr>
    </w:div>
    <w:div w:id="1951470391">
      <w:bodyDiv w:val="1"/>
      <w:marLeft w:val="0"/>
      <w:marRight w:val="0"/>
      <w:marTop w:val="0"/>
      <w:marBottom w:val="0"/>
      <w:divBdr>
        <w:top w:val="none" w:sz="0" w:space="0" w:color="auto"/>
        <w:left w:val="none" w:sz="0" w:space="0" w:color="auto"/>
        <w:bottom w:val="none" w:sz="0" w:space="0" w:color="auto"/>
        <w:right w:val="none" w:sz="0" w:space="0" w:color="auto"/>
      </w:divBdr>
      <w:divsChild>
        <w:div w:id="96215416">
          <w:marLeft w:val="0"/>
          <w:marRight w:val="0"/>
          <w:marTop w:val="0"/>
          <w:marBottom w:val="0"/>
          <w:divBdr>
            <w:top w:val="none" w:sz="0" w:space="0" w:color="auto"/>
            <w:left w:val="none" w:sz="0" w:space="0" w:color="auto"/>
            <w:bottom w:val="none" w:sz="0" w:space="0" w:color="auto"/>
            <w:right w:val="none" w:sz="0" w:space="0" w:color="auto"/>
          </w:divBdr>
        </w:div>
        <w:div w:id="2050836955">
          <w:marLeft w:val="0"/>
          <w:marRight w:val="0"/>
          <w:marTop w:val="0"/>
          <w:marBottom w:val="0"/>
          <w:divBdr>
            <w:top w:val="none" w:sz="0" w:space="0" w:color="auto"/>
            <w:left w:val="none" w:sz="0" w:space="0" w:color="auto"/>
            <w:bottom w:val="none" w:sz="0" w:space="0" w:color="auto"/>
            <w:right w:val="none" w:sz="0" w:space="0" w:color="auto"/>
          </w:divBdr>
        </w:div>
      </w:divsChild>
    </w:div>
    <w:div w:id="1960184943">
      <w:bodyDiv w:val="1"/>
      <w:marLeft w:val="0"/>
      <w:marRight w:val="0"/>
      <w:marTop w:val="0"/>
      <w:marBottom w:val="0"/>
      <w:divBdr>
        <w:top w:val="none" w:sz="0" w:space="0" w:color="auto"/>
        <w:left w:val="none" w:sz="0" w:space="0" w:color="auto"/>
        <w:bottom w:val="none" w:sz="0" w:space="0" w:color="auto"/>
        <w:right w:val="none" w:sz="0" w:space="0" w:color="auto"/>
      </w:divBdr>
    </w:div>
    <w:div w:id="1980066262">
      <w:bodyDiv w:val="1"/>
      <w:marLeft w:val="0"/>
      <w:marRight w:val="0"/>
      <w:marTop w:val="0"/>
      <w:marBottom w:val="0"/>
      <w:divBdr>
        <w:top w:val="none" w:sz="0" w:space="0" w:color="auto"/>
        <w:left w:val="none" w:sz="0" w:space="0" w:color="auto"/>
        <w:bottom w:val="none" w:sz="0" w:space="0" w:color="auto"/>
        <w:right w:val="none" w:sz="0" w:space="0" w:color="auto"/>
      </w:divBdr>
    </w:div>
    <w:div w:id="1984462424">
      <w:bodyDiv w:val="1"/>
      <w:marLeft w:val="0"/>
      <w:marRight w:val="0"/>
      <w:marTop w:val="0"/>
      <w:marBottom w:val="0"/>
      <w:divBdr>
        <w:top w:val="none" w:sz="0" w:space="0" w:color="auto"/>
        <w:left w:val="none" w:sz="0" w:space="0" w:color="auto"/>
        <w:bottom w:val="none" w:sz="0" w:space="0" w:color="auto"/>
        <w:right w:val="none" w:sz="0" w:space="0" w:color="auto"/>
      </w:divBdr>
      <w:divsChild>
        <w:div w:id="581447679">
          <w:marLeft w:val="0"/>
          <w:marRight w:val="0"/>
          <w:marTop w:val="0"/>
          <w:marBottom w:val="0"/>
          <w:divBdr>
            <w:top w:val="none" w:sz="0" w:space="0" w:color="auto"/>
            <w:left w:val="none" w:sz="0" w:space="0" w:color="auto"/>
            <w:bottom w:val="none" w:sz="0" w:space="0" w:color="auto"/>
            <w:right w:val="none" w:sz="0" w:space="0" w:color="auto"/>
          </w:divBdr>
        </w:div>
        <w:div w:id="748773323">
          <w:marLeft w:val="0"/>
          <w:marRight w:val="0"/>
          <w:marTop w:val="0"/>
          <w:marBottom w:val="0"/>
          <w:divBdr>
            <w:top w:val="none" w:sz="0" w:space="0" w:color="auto"/>
            <w:left w:val="none" w:sz="0" w:space="0" w:color="auto"/>
            <w:bottom w:val="none" w:sz="0" w:space="0" w:color="auto"/>
            <w:right w:val="none" w:sz="0" w:space="0" w:color="auto"/>
          </w:divBdr>
        </w:div>
        <w:div w:id="961617548">
          <w:marLeft w:val="0"/>
          <w:marRight w:val="0"/>
          <w:marTop w:val="0"/>
          <w:marBottom w:val="0"/>
          <w:divBdr>
            <w:top w:val="none" w:sz="0" w:space="0" w:color="auto"/>
            <w:left w:val="none" w:sz="0" w:space="0" w:color="auto"/>
            <w:bottom w:val="none" w:sz="0" w:space="0" w:color="auto"/>
            <w:right w:val="none" w:sz="0" w:space="0" w:color="auto"/>
          </w:divBdr>
        </w:div>
        <w:div w:id="1449621711">
          <w:marLeft w:val="0"/>
          <w:marRight w:val="0"/>
          <w:marTop w:val="0"/>
          <w:marBottom w:val="0"/>
          <w:divBdr>
            <w:top w:val="none" w:sz="0" w:space="0" w:color="auto"/>
            <w:left w:val="none" w:sz="0" w:space="0" w:color="auto"/>
            <w:bottom w:val="none" w:sz="0" w:space="0" w:color="auto"/>
            <w:right w:val="none" w:sz="0" w:space="0" w:color="auto"/>
          </w:divBdr>
        </w:div>
      </w:divsChild>
    </w:div>
    <w:div w:id="1986926751">
      <w:bodyDiv w:val="1"/>
      <w:marLeft w:val="0"/>
      <w:marRight w:val="0"/>
      <w:marTop w:val="0"/>
      <w:marBottom w:val="0"/>
      <w:divBdr>
        <w:top w:val="none" w:sz="0" w:space="0" w:color="auto"/>
        <w:left w:val="none" w:sz="0" w:space="0" w:color="auto"/>
        <w:bottom w:val="none" w:sz="0" w:space="0" w:color="auto"/>
        <w:right w:val="none" w:sz="0" w:space="0" w:color="auto"/>
      </w:divBdr>
      <w:divsChild>
        <w:div w:id="177349815">
          <w:marLeft w:val="0"/>
          <w:marRight w:val="0"/>
          <w:marTop w:val="0"/>
          <w:marBottom w:val="0"/>
          <w:divBdr>
            <w:top w:val="none" w:sz="0" w:space="0" w:color="auto"/>
            <w:left w:val="none" w:sz="0" w:space="0" w:color="auto"/>
            <w:bottom w:val="none" w:sz="0" w:space="0" w:color="auto"/>
            <w:right w:val="none" w:sz="0" w:space="0" w:color="auto"/>
          </w:divBdr>
        </w:div>
        <w:div w:id="284776981">
          <w:marLeft w:val="0"/>
          <w:marRight w:val="0"/>
          <w:marTop w:val="0"/>
          <w:marBottom w:val="0"/>
          <w:divBdr>
            <w:top w:val="none" w:sz="0" w:space="0" w:color="auto"/>
            <w:left w:val="none" w:sz="0" w:space="0" w:color="auto"/>
            <w:bottom w:val="none" w:sz="0" w:space="0" w:color="auto"/>
            <w:right w:val="none" w:sz="0" w:space="0" w:color="auto"/>
          </w:divBdr>
        </w:div>
        <w:div w:id="302584212">
          <w:marLeft w:val="0"/>
          <w:marRight w:val="0"/>
          <w:marTop w:val="0"/>
          <w:marBottom w:val="0"/>
          <w:divBdr>
            <w:top w:val="none" w:sz="0" w:space="0" w:color="auto"/>
            <w:left w:val="none" w:sz="0" w:space="0" w:color="auto"/>
            <w:bottom w:val="none" w:sz="0" w:space="0" w:color="auto"/>
            <w:right w:val="none" w:sz="0" w:space="0" w:color="auto"/>
          </w:divBdr>
        </w:div>
      </w:divsChild>
    </w:div>
    <w:div w:id="2000842496">
      <w:bodyDiv w:val="1"/>
      <w:marLeft w:val="0"/>
      <w:marRight w:val="0"/>
      <w:marTop w:val="0"/>
      <w:marBottom w:val="0"/>
      <w:divBdr>
        <w:top w:val="none" w:sz="0" w:space="0" w:color="auto"/>
        <w:left w:val="none" w:sz="0" w:space="0" w:color="auto"/>
        <w:bottom w:val="none" w:sz="0" w:space="0" w:color="auto"/>
        <w:right w:val="none" w:sz="0" w:space="0" w:color="auto"/>
      </w:divBdr>
      <w:divsChild>
        <w:div w:id="36273606">
          <w:marLeft w:val="0"/>
          <w:marRight w:val="0"/>
          <w:marTop w:val="0"/>
          <w:marBottom w:val="0"/>
          <w:divBdr>
            <w:top w:val="none" w:sz="0" w:space="0" w:color="auto"/>
            <w:left w:val="none" w:sz="0" w:space="0" w:color="auto"/>
            <w:bottom w:val="none" w:sz="0" w:space="0" w:color="auto"/>
            <w:right w:val="none" w:sz="0" w:space="0" w:color="auto"/>
          </w:divBdr>
        </w:div>
        <w:div w:id="75978200">
          <w:marLeft w:val="0"/>
          <w:marRight w:val="0"/>
          <w:marTop w:val="0"/>
          <w:marBottom w:val="0"/>
          <w:divBdr>
            <w:top w:val="none" w:sz="0" w:space="0" w:color="auto"/>
            <w:left w:val="none" w:sz="0" w:space="0" w:color="auto"/>
            <w:bottom w:val="none" w:sz="0" w:space="0" w:color="auto"/>
            <w:right w:val="none" w:sz="0" w:space="0" w:color="auto"/>
          </w:divBdr>
        </w:div>
        <w:div w:id="924193168">
          <w:marLeft w:val="0"/>
          <w:marRight w:val="0"/>
          <w:marTop w:val="0"/>
          <w:marBottom w:val="0"/>
          <w:divBdr>
            <w:top w:val="none" w:sz="0" w:space="0" w:color="auto"/>
            <w:left w:val="none" w:sz="0" w:space="0" w:color="auto"/>
            <w:bottom w:val="none" w:sz="0" w:space="0" w:color="auto"/>
            <w:right w:val="none" w:sz="0" w:space="0" w:color="auto"/>
          </w:divBdr>
        </w:div>
        <w:div w:id="951594694">
          <w:marLeft w:val="0"/>
          <w:marRight w:val="0"/>
          <w:marTop w:val="0"/>
          <w:marBottom w:val="0"/>
          <w:divBdr>
            <w:top w:val="none" w:sz="0" w:space="0" w:color="auto"/>
            <w:left w:val="none" w:sz="0" w:space="0" w:color="auto"/>
            <w:bottom w:val="none" w:sz="0" w:space="0" w:color="auto"/>
            <w:right w:val="none" w:sz="0" w:space="0" w:color="auto"/>
          </w:divBdr>
        </w:div>
        <w:div w:id="1290623685">
          <w:marLeft w:val="0"/>
          <w:marRight w:val="0"/>
          <w:marTop w:val="0"/>
          <w:marBottom w:val="0"/>
          <w:divBdr>
            <w:top w:val="none" w:sz="0" w:space="0" w:color="auto"/>
            <w:left w:val="none" w:sz="0" w:space="0" w:color="auto"/>
            <w:bottom w:val="none" w:sz="0" w:space="0" w:color="auto"/>
            <w:right w:val="none" w:sz="0" w:space="0" w:color="auto"/>
          </w:divBdr>
        </w:div>
        <w:div w:id="1378045437">
          <w:marLeft w:val="0"/>
          <w:marRight w:val="0"/>
          <w:marTop w:val="0"/>
          <w:marBottom w:val="0"/>
          <w:divBdr>
            <w:top w:val="none" w:sz="0" w:space="0" w:color="auto"/>
            <w:left w:val="none" w:sz="0" w:space="0" w:color="auto"/>
            <w:bottom w:val="none" w:sz="0" w:space="0" w:color="auto"/>
            <w:right w:val="none" w:sz="0" w:space="0" w:color="auto"/>
          </w:divBdr>
        </w:div>
        <w:div w:id="1513913900">
          <w:marLeft w:val="0"/>
          <w:marRight w:val="0"/>
          <w:marTop w:val="0"/>
          <w:marBottom w:val="0"/>
          <w:divBdr>
            <w:top w:val="none" w:sz="0" w:space="0" w:color="auto"/>
            <w:left w:val="none" w:sz="0" w:space="0" w:color="auto"/>
            <w:bottom w:val="none" w:sz="0" w:space="0" w:color="auto"/>
            <w:right w:val="none" w:sz="0" w:space="0" w:color="auto"/>
          </w:divBdr>
        </w:div>
        <w:div w:id="1580940053">
          <w:marLeft w:val="0"/>
          <w:marRight w:val="0"/>
          <w:marTop w:val="0"/>
          <w:marBottom w:val="0"/>
          <w:divBdr>
            <w:top w:val="none" w:sz="0" w:space="0" w:color="auto"/>
            <w:left w:val="none" w:sz="0" w:space="0" w:color="auto"/>
            <w:bottom w:val="none" w:sz="0" w:space="0" w:color="auto"/>
            <w:right w:val="none" w:sz="0" w:space="0" w:color="auto"/>
          </w:divBdr>
        </w:div>
        <w:div w:id="1739942410">
          <w:marLeft w:val="0"/>
          <w:marRight w:val="0"/>
          <w:marTop w:val="0"/>
          <w:marBottom w:val="0"/>
          <w:divBdr>
            <w:top w:val="none" w:sz="0" w:space="0" w:color="auto"/>
            <w:left w:val="none" w:sz="0" w:space="0" w:color="auto"/>
            <w:bottom w:val="none" w:sz="0" w:space="0" w:color="auto"/>
            <w:right w:val="none" w:sz="0" w:space="0" w:color="auto"/>
          </w:divBdr>
        </w:div>
      </w:divsChild>
    </w:div>
    <w:div w:id="2001732211">
      <w:bodyDiv w:val="1"/>
      <w:marLeft w:val="0"/>
      <w:marRight w:val="0"/>
      <w:marTop w:val="0"/>
      <w:marBottom w:val="0"/>
      <w:divBdr>
        <w:top w:val="none" w:sz="0" w:space="0" w:color="auto"/>
        <w:left w:val="none" w:sz="0" w:space="0" w:color="auto"/>
        <w:bottom w:val="none" w:sz="0" w:space="0" w:color="auto"/>
        <w:right w:val="none" w:sz="0" w:space="0" w:color="auto"/>
      </w:divBdr>
    </w:div>
    <w:div w:id="2004241680">
      <w:bodyDiv w:val="1"/>
      <w:marLeft w:val="0"/>
      <w:marRight w:val="0"/>
      <w:marTop w:val="0"/>
      <w:marBottom w:val="0"/>
      <w:divBdr>
        <w:top w:val="none" w:sz="0" w:space="0" w:color="auto"/>
        <w:left w:val="none" w:sz="0" w:space="0" w:color="auto"/>
        <w:bottom w:val="none" w:sz="0" w:space="0" w:color="auto"/>
        <w:right w:val="none" w:sz="0" w:space="0" w:color="auto"/>
      </w:divBdr>
    </w:div>
    <w:div w:id="2011911111">
      <w:bodyDiv w:val="1"/>
      <w:marLeft w:val="0"/>
      <w:marRight w:val="0"/>
      <w:marTop w:val="0"/>
      <w:marBottom w:val="0"/>
      <w:divBdr>
        <w:top w:val="none" w:sz="0" w:space="0" w:color="auto"/>
        <w:left w:val="none" w:sz="0" w:space="0" w:color="auto"/>
        <w:bottom w:val="none" w:sz="0" w:space="0" w:color="auto"/>
        <w:right w:val="none" w:sz="0" w:space="0" w:color="auto"/>
      </w:divBdr>
      <w:divsChild>
        <w:div w:id="257373020">
          <w:marLeft w:val="0"/>
          <w:marRight w:val="0"/>
          <w:marTop w:val="0"/>
          <w:marBottom w:val="0"/>
          <w:divBdr>
            <w:top w:val="none" w:sz="0" w:space="0" w:color="auto"/>
            <w:left w:val="none" w:sz="0" w:space="0" w:color="auto"/>
            <w:bottom w:val="none" w:sz="0" w:space="0" w:color="auto"/>
            <w:right w:val="none" w:sz="0" w:space="0" w:color="auto"/>
          </w:divBdr>
        </w:div>
        <w:div w:id="319773648">
          <w:marLeft w:val="0"/>
          <w:marRight w:val="0"/>
          <w:marTop w:val="0"/>
          <w:marBottom w:val="0"/>
          <w:divBdr>
            <w:top w:val="none" w:sz="0" w:space="0" w:color="auto"/>
            <w:left w:val="none" w:sz="0" w:space="0" w:color="auto"/>
            <w:bottom w:val="none" w:sz="0" w:space="0" w:color="auto"/>
            <w:right w:val="none" w:sz="0" w:space="0" w:color="auto"/>
          </w:divBdr>
        </w:div>
        <w:div w:id="1462773366">
          <w:marLeft w:val="0"/>
          <w:marRight w:val="0"/>
          <w:marTop w:val="0"/>
          <w:marBottom w:val="0"/>
          <w:divBdr>
            <w:top w:val="none" w:sz="0" w:space="0" w:color="auto"/>
            <w:left w:val="none" w:sz="0" w:space="0" w:color="auto"/>
            <w:bottom w:val="none" w:sz="0" w:space="0" w:color="auto"/>
            <w:right w:val="none" w:sz="0" w:space="0" w:color="auto"/>
          </w:divBdr>
        </w:div>
        <w:div w:id="1640453612">
          <w:marLeft w:val="0"/>
          <w:marRight w:val="0"/>
          <w:marTop w:val="0"/>
          <w:marBottom w:val="0"/>
          <w:divBdr>
            <w:top w:val="none" w:sz="0" w:space="0" w:color="auto"/>
            <w:left w:val="none" w:sz="0" w:space="0" w:color="auto"/>
            <w:bottom w:val="none" w:sz="0" w:space="0" w:color="auto"/>
            <w:right w:val="none" w:sz="0" w:space="0" w:color="auto"/>
          </w:divBdr>
        </w:div>
        <w:div w:id="1765563912">
          <w:marLeft w:val="0"/>
          <w:marRight w:val="0"/>
          <w:marTop w:val="0"/>
          <w:marBottom w:val="0"/>
          <w:divBdr>
            <w:top w:val="none" w:sz="0" w:space="0" w:color="auto"/>
            <w:left w:val="none" w:sz="0" w:space="0" w:color="auto"/>
            <w:bottom w:val="none" w:sz="0" w:space="0" w:color="auto"/>
            <w:right w:val="none" w:sz="0" w:space="0" w:color="auto"/>
          </w:divBdr>
        </w:div>
      </w:divsChild>
    </w:div>
    <w:div w:id="2023895117">
      <w:bodyDiv w:val="1"/>
      <w:marLeft w:val="0"/>
      <w:marRight w:val="0"/>
      <w:marTop w:val="0"/>
      <w:marBottom w:val="0"/>
      <w:divBdr>
        <w:top w:val="none" w:sz="0" w:space="0" w:color="auto"/>
        <w:left w:val="none" w:sz="0" w:space="0" w:color="auto"/>
        <w:bottom w:val="none" w:sz="0" w:space="0" w:color="auto"/>
        <w:right w:val="none" w:sz="0" w:space="0" w:color="auto"/>
      </w:divBdr>
    </w:div>
    <w:div w:id="2029526682">
      <w:bodyDiv w:val="1"/>
      <w:marLeft w:val="0"/>
      <w:marRight w:val="0"/>
      <w:marTop w:val="0"/>
      <w:marBottom w:val="0"/>
      <w:divBdr>
        <w:top w:val="none" w:sz="0" w:space="0" w:color="auto"/>
        <w:left w:val="none" w:sz="0" w:space="0" w:color="auto"/>
        <w:bottom w:val="none" w:sz="0" w:space="0" w:color="auto"/>
        <w:right w:val="none" w:sz="0" w:space="0" w:color="auto"/>
      </w:divBdr>
      <w:divsChild>
        <w:div w:id="16348165">
          <w:marLeft w:val="0"/>
          <w:marRight w:val="0"/>
          <w:marTop w:val="0"/>
          <w:marBottom w:val="0"/>
          <w:divBdr>
            <w:top w:val="none" w:sz="0" w:space="0" w:color="auto"/>
            <w:left w:val="none" w:sz="0" w:space="0" w:color="auto"/>
            <w:bottom w:val="none" w:sz="0" w:space="0" w:color="auto"/>
            <w:right w:val="none" w:sz="0" w:space="0" w:color="auto"/>
          </w:divBdr>
        </w:div>
        <w:div w:id="93404858">
          <w:marLeft w:val="0"/>
          <w:marRight w:val="0"/>
          <w:marTop w:val="0"/>
          <w:marBottom w:val="0"/>
          <w:divBdr>
            <w:top w:val="none" w:sz="0" w:space="0" w:color="auto"/>
            <w:left w:val="none" w:sz="0" w:space="0" w:color="auto"/>
            <w:bottom w:val="none" w:sz="0" w:space="0" w:color="auto"/>
            <w:right w:val="none" w:sz="0" w:space="0" w:color="auto"/>
          </w:divBdr>
        </w:div>
        <w:div w:id="103624406">
          <w:marLeft w:val="0"/>
          <w:marRight w:val="0"/>
          <w:marTop w:val="0"/>
          <w:marBottom w:val="0"/>
          <w:divBdr>
            <w:top w:val="none" w:sz="0" w:space="0" w:color="auto"/>
            <w:left w:val="none" w:sz="0" w:space="0" w:color="auto"/>
            <w:bottom w:val="none" w:sz="0" w:space="0" w:color="auto"/>
            <w:right w:val="none" w:sz="0" w:space="0" w:color="auto"/>
          </w:divBdr>
        </w:div>
        <w:div w:id="142476763">
          <w:marLeft w:val="0"/>
          <w:marRight w:val="0"/>
          <w:marTop w:val="0"/>
          <w:marBottom w:val="0"/>
          <w:divBdr>
            <w:top w:val="none" w:sz="0" w:space="0" w:color="auto"/>
            <w:left w:val="none" w:sz="0" w:space="0" w:color="auto"/>
            <w:bottom w:val="none" w:sz="0" w:space="0" w:color="auto"/>
            <w:right w:val="none" w:sz="0" w:space="0" w:color="auto"/>
          </w:divBdr>
        </w:div>
        <w:div w:id="194779792">
          <w:marLeft w:val="0"/>
          <w:marRight w:val="0"/>
          <w:marTop w:val="0"/>
          <w:marBottom w:val="0"/>
          <w:divBdr>
            <w:top w:val="none" w:sz="0" w:space="0" w:color="auto"/>
            <w:left w:val="none" w:sz="0" w:space="0" w:color="auto"/>
            <w:bottom w:val="none" w:sz="0" w:space="0" w:color="auto"/>
            <w:right w:val="none" w:sz="0" w:space="0" w:color="auto"/>
          </w:divBdr>
        </w:div>
        <w:div w:id="264463174">
          <w:marLeft w:val="0"/>
          <w:marRight w:val="0"/>
          <w:marTop w:val="0"/>
          <w:marBottom w:val="0"/>
          <w:divBdr>
            <w:top w:val="none" w:sz="0" w:space="0" w:color="auto"/>
            <w:left w:val="none" w:sz="0" w:space="0" w:color="auto"/>
            <w:bottom w:val="none" w:sz="0" w:space="0" w:color="auto"/>
            <w:right w:val="none" w:sz="0" w:space="0" w:color="auto"/>
          </w:divBdr>
        </w:div>
        <w:div w:id="311641589">
          <w:marLeft w:val="0"/>
          <w:marRight w:val="0"/>
          <w:marTop w:val="0"/>
          <w:marBottom w:val="0"/>
          <w:divBdr>
            <w:top w:val="none" w:sz="0" w:space="0" w:color="auto"/>
            <w:left w:val="none" w:sz="0" w:space="0" w:color="auto"/>
            <w:bottom w:val="none" w:sz="0" w:space="0" w:color="auto"/>
            <w:right w:val="none" w:sz="0" w:space="0" w:color="auto"/>
          </w:divBdr>
        </w:div>
        <w:div w:id="434912229">
          <w:marLeft w:val="0"/>
          <w:marRight w:val="0"/>
          <w:marTop w:val="0"/>
          <w:marBottom w:val="0"/>
          <w:divBdr>
            <w:top w:val="none" w:sz="0" w:space="0" w:color="auto"/>
            <w:left w:val="none" w:sz="0" w:space="0" w:color="auto"/>
            <w:bottom w:val="none" w:sz="0" w:space="0" w:color="auto"/>
            <w:right w:val="none" w:sz="0" w:space="0" w:color="auto"/>
          </w:divBdr>
        </w:div>
        <w:div w:id="490028800">
          <w:marLeft w:val="0"/>
          <w:marRight w:val="0"/>
          <w:marTop w:val="0"/>
          <w:marBottom w:val="0"/>
          <w:divBdr>
            <w:top w:val="none" w:sz="0" w:space="0" w:color="auto"/>
            <w:left w:val="none" w:sz="0" w:space="0" w:color="auto"/>
            <w:bottom w:val="none" w:sz="0" w:space="0" w:color="auto"/>
            <w:right w:val="none" w:sz="0" w:space="0" w:color="auto"/>
          </w:divBdr>
        </w:div>
        <w:div w:id="791290502">
          <w:marLeft w:val="0"/>
          <w:marRight w:val="0"/>
          <w:marTop w:val="0"/>
          <w:marBottom w:val="0"/>
          <w:divBdr>
            <w:top w:val="none" w:sz="0" w:space="0" w:color="auto"/>
            <w:left w:val="none" w:sz="0" w:space="0" w:color="auto"/>
            <w:bottom w:val="none" w:sz="0" w:space="0" w:color="auto"/>
            <w:right w:val="none" w:sz="0" w:space="0" w:color="auto"/>
          </w:divBdr>
        </w:div>
        <w:div w:id="856039481">
          <w:marLeft w:val="0"/>
          <w:marRight w:val="0"/>
          <w:marTop w:val="0"/>
          <w:marBottom w:val="0"/>
          <w:divBdr>
            <w:top w:val="none" w:sz="0" w:space="0" w:color="auto"/>
            <w:left w:val="none" w:sz="0" w:space="0" w:color="auto"/>
            <w:bottom w:val="none" w:sz="0" w:space="0" w:color="auto"/>
            <w:right w:val="none" w:sz="0" w:space="0" w:color="auto"/>
          </w:divBdr>
        </w:div>
        <w:div w:id="1287925153">
          <w:marLeft w:val="0"/>
          <w:marRight w:val="0"/>
          <w:marTop w:val="0"/>
          <w:marBottom w:val="0"/>
          <w:divBdr>
            <w:top w:val="none" w:sz="0" w:space="0" w:color="auto"/>
            <w:left w:val="none" w:sz="0" w:space="0" w:color="auto"/>
            <w:bottom w:val="none" w:sz="0" w:space="0" w:color="auto"/>
            <w:right w:val="none" w:sz="0" w:space="0" w:color="auto"/>
          </w:divBdr>
        </w:div>
        <w:div w:id="1382830265">
          <w:marLeft w:val="0"/>
          <w:marRight w:val="0"/>
          <w:marTop w:val="0"/>
          <w:marBottom w:val="0"/>
          <w:divBdr>
            <w:top w:val="none" w:sz="0" w:space="0" w:color="auto"/>
            <w:left w:val="none" w:sz="0" w:space="0" w:color="auto"/>
            <w:bottom w:val="none" w:sz="0" w:space="0" w:color="auto"/>
            <w:right w:val="none" w:sz="0" w:space="0" w:color="auto"/>
          </w:divBdr>
        </w:div>
        <w:div w:id="1438479258">
          <w:marLeft w:val="0"/>
          <w:marRight w:val="0"/>
          <w:marTop w:val="0"/>
          <w:marBottom w:val="0"/>
          <w:divBdr>
            <w:top w:val="none" w:sz="0" w:space="0" w:color="auto"/>
            <w:left w:val="none" w:sz="0" w:space="0" w:color="auto"/>
            <w:bottom w:val="none" w:sz="0" w:space="0" w:color="auto"/>
            <w:right w:val="none" w:sz="0" w:space="0" w:color="auto"/>
          </w:divBdr>
        </w:div>
        <w:div w:id="1581021896">
          <w:marLeft w:val="0"/>
          <w:marRight w:val="0"/>
          <w:marTop w:val="0"/>
          <w:marBottom w:val="0"/>
          <w:divBdr>
            <w:top w:val="none" w:sz="0" w:space="0" w:color="auto"/>
            <w:left w:val="none" w:sz="0" w:space="0" w:color="auto"/>
            <w:bottom w:val="none" w:sz="0" w:space="0" w:color="auto"/>
            <w:right w:val="none" w:sz="0" w:space="0" w:color="auto"/>
          </w:divBdr>
        </w:div>
        <w:div w:id="1849055021">
          <w:marLeft w:val="0"/>
          <w:marRight w:val="0"/>
          <w:marTop w:val="0"/>
          <w:marBottom w:val="0"/>
          <w:divBdr>
            <w:top w:val="none" w:sz="0" w:space="0" w:color="auto"/>
            <w:left w:val="none" w:sz="0" w:space="0" w:color="auto"/>
            <w:bottom w:val="none" w:sz="0" w:space="0" w:color="auto"/>
            <w:right w:val="none" w:sz="0" w:space="0" w:color="auto"/>
          </w:divBdr>
        </w:div>
        <w:div w:id="1979531717">
          <w:marLeft w:val="0"/>
          <w:marRight w:val="0"/>
          <w:marTop w:val="0"/>
          <w:marBottom w:val="0"/>
          <w:divBdr>
            <w:top w:val="none" w:sz="0" w:space="0" w:color="auto"/>
            <w:left w:val="none" w:sz="0" w:space="0" w:color="auto"/>
            <w:bottom w:val="none" w:sz="0" w:space="0" w:color="auto"/>
            <w:right w:val="none" w:sz="0" w:space="0" w:color="auto"/>
          </w:divBdr>
        </w:div>
        <w:div w:id="2036542576">
          <w:marLeft w:val="0"/>
          <w:marRight w:val="0"/>
          <w:marTop w:val="0"/>
          <w:marBottom w:val="0"/>
          <w:divBdr>
            <w:top w:val="none" w:sz="0" w:space="0" w:color="auto"/>
            <w:left w:val="none" w:sz="0" w:space="0" w:color="auto"/>
            <w:bottom w:val="none" w:sz="0" w:space="0" w:color="auto"/>
            <w:right w:val="none" w:sz="0" w:space="0" w:color="auto"/>
          </w:divBdr>
        </w:div>
        <w:div w:id="2144034415">
          <w:marLeft w:val="0"/>
          <w:marRight w:val="0"/>
          <w:marTop w:val="0"/>
          <w:marBottom w:val="0"/>
          <w:divBdr>
            <w:top w:val="none" w:sz="0" w:space="0" w:color="auto"/>
            <w:left w:val="none" w:sz="0" w:space="0" w:color="auto"/>
            <w:bottom w:val="none" w:sz="0" w:space="0" w:color="auto"/>
            <w:right w:val="none" w:sz="0" w:space="0" w:color="auto"/>
          </w:divBdr>
        </w:div>
      </w:divsChild>
    </w:div>
    <w:div w:id="2048870103">
      <w:bodyDiv w:val="1"/>
      <w:marLeft w:val="0"/>
      <w:marRight w:val="0"/>
      <w:marTop w:val="0"/>
      <w:marBottom w:val="0"/>
      <w:divBdr>
        <w:top w:val="none" w:sz="0" w:space="0" w:color="auto"/>
        <w:left w:val="none" w:sz="0" w:space="0" w:color="auto"/>
        <w:bottom w:val="none" w:sz="0" w:space="0" w:color="auto"/>
        <w:right w:val="none" w:sz="0" w:space="0" w:color="auto"/>
      </w:divBdr>
      <w:divsChild>
        <w:div w:id="89786261">
          <w:marLeft w:val="0"/>
          <w:marRight w:val="0"/>
          <w:marTop w:val="0"/>
          <w:marBottom w:val="0"/>
          <w:divBdr>
            <w:top w:val="none" w:sz="0" w:space="0" w:color="auto"/>
            <w:left w:val="none" w:sz="0" w:space="0" w:color="auto"/>
            <w:bottom w:val="none" w:sz="0" w:space="0" w:color="auto"/>
            <w:right w:val="none" w:sz="0" w:space="0" w:color="auto"/>
          </w:divBdr>
        </w:div>
        <w:div w:id="185021113">
          <w:marLeft w:val="0"/>
          <w:marRight w:val="0"/>
          <w:marTop w:val="0"/>
          <w:marBottom w:val="0"/>
          <w:divBdr>
            <w:top w:val="none" w:sz="0" w:space="0" w:color="auto"/>
            <w:left w:val="none" w:sz="0" w:space="0" w:color="auto"/>
            <w:bottom w:val="none" w:sz="0" w:space="0" w:color="auto"/>
            <w:right w:val="none" w:sz="0" w:space="0" w:color="auto"/>
          </w:divBdr>
        </w:div>
        <w:div w:id="241112269">
          <w:marLeft w:val="0"/>
          <w:marRight w:val="0"/>
          <w:marTop w:val="0"/>
          <w:marBottom w:val="0"/>
          <w:divBdr>
            <w:top w:val="none" w:sz="0" w:space="0" w:color="auto"/>
            <w:left w:val="none" w:sz="0" w:space="0" w:color="auto"/>
            <w:bottom w:val="none" w:sz="0" w:space="0" w:color="auto"/>
            <w:right w:val="none" w:sz="0" w:space="0" w:color="auto"/>
          </w:divBdr>
        </w:div>
        <w:div w:id="253365052">
          <w:marLeft w:val="0"/>
          <w:marRight w:val="0"/>
          <w:marTop w:val="0"/>
          <w:marBottom w:val="0"/>
          <w:divBdr>
            <w:top w:val="none" w:sz="0" w:space="0" w:color="auto"/>
            <w:left w:val="none" w:sz="0" w:space="0" w:color="auto"/>
            <w:bottom w:val="none" w:sz="0" w:space="0" w:color="auto"/>
            <w:right w:val="none" w:sz="0" w:space="0" w:color="auto"/>
          </w:divBdr>
        </w:div>
        <w:div w:id="490869560">
          <w:marLeft w:val="0"/>
          <w:marRight w:val="0"/>
          <w:marTop w:val="0"/>
          <w:marBottom w:val="0"/>
          <w:divBdr>
            <w:top w:val="none" w:sz="0" w:space="0" w:color="auto"/>
            <w:left w:val="none" w:sz="0" w:space="0" w:color="auto"/>
            <w:bottom w:val="none" w:sz="0" w:space="0" w:color="auto"/>
            <w:right w:val="none" w:sz="0" w:space="0" w:color="auto"/>
          </w:divBdr>
        </w:div>
        <w:div w:id="536817452">
          <w:marLeft w:val="0"/>
          <w:marRight w:val="0"/>
          <w:marTop w:val="0"/>
          <w:marBottom w:val="0"/>
          <w:divBdr>
            <w:top w:val="none" w:sz="0" w:space="0" w:color="auto"/>
            <w:left w:val="none" w:sz="0" w:space="0" w:color="auto"/>
            <w:bottom w:val="none" w:sz="0" w:space="0" w:color="auto"/>
            <w:right w:val="none" w:sz="0" w:space="0" w:color="auto"/>
          </w:divBdr>
        </w:div>
        <w:div w:id="699819152">
          <w:marLeft w:val="0"/>
          <w:marRight w:val="0"/>
          <w:marTop w:val="0"/>
          <w:marBottom w:val="0"/>
          <w:divBdr>
            <w:top w:val="none" w:sz="0" w:space="0" w:color="auto"/>
            <w:left w:val="none" w:sz="0" w:space="0" w:color="auto"/>
            <w:bottom w:val="none" w:sz="0" w:space="0" w:color="auto"/>
            <w:right w:val="none" w:sz="0" w:space="0" w:color="auto"/>
          </w:divBdr>
        </w:div>
        <w:div w:id="910696499">
          <w:marLeft w:val="0"/>
          <w:marRight w:val="0"/>
          <w:marTop w:val="0"/>
          <w:marBottom w:val="0"/>
          <w:divBdr>
            <w:top w:val="none" w:sz="0" w:space="0" w:color="auto"/>
            <w:left w:val="none" w:sz="0" w:space="0" w:color="auto"/>
            <w:bottom w:val="none" w:sz="0" w:space="0" w:color="auto"/>
            <w:right w:val="none" w:sz="0" w:space="0" w:color="auto"/>
          </w:divBdr>
        </w:div>
        <w:div w:id="917326516">
          <w:marLeft w:val="0"/>
          <w:marRight w:val="0"/>
          <w:marTop w:val="0"/>
          <w:marBottom w:val="0"/>
          <w:divBdr>
            <w:top w:val="none" w:sz="0" w:space="0" w:color="auto"/>
            <w:left w:val="none" w:sz="0" w:space="0" w:color="auto"/>
            <w:bottom w:val="none" w:sz="0" w:space="0" w:color="auto"/>
            <w:right w:val="none" w:sz="0" w:space="0" w:color="auto"/>
          </w:divBdr>
        </w:div>
        <w:div w:id="1118329113">
          <w:marLeft w:val="0"/>
          <w:marRight w:val="0"/>
          <w:marTop w:val="0"/>
          <w:marBottom w:val="0"/>
          <w:divBdr>
            <w:top w:val="none" w:sz="0" w:space="0" w:color="auto"/>
            <w:left w:val="none" w:sz="0" w:space="0" w:color="auto"/>
            <w:bottom w:val="none" w:sz="0" w:space="0" w:color="auto"/>
            <w:right w:val="none" w:sz="0" w:space="0" w:color="auto"/>
          </w:divBdr>
        </w:div>
        <w:div w:id="1185051640">
          <w:marLeft w:val="0"/>
          <w:marRight w:val="0"/>
          <w:marTop w:val="0"/>
          <w:marBottom w:val="0"/>
          <w:divBdr>
            <w:top w:val="none" w:sz="0" w:space="0" w:color="auto"/>
            <w:left w:val="none" w:sz="0" w:space="0" w:color="auto"/>
            <w:bottom w:val="none" w:sz="0" w:space="0" w:color="auto"/>
            <w:right w:val="none" w:sz="0" w:space="0" w:color="auto"/>
          </w:divBdr>
        </w:div>
        <w:div w:id="1320423380">
          <w:marLeft w:val="0"/>
          <w:marRight w:val="0"/>
          <w:marTop w:val="0"/>
          <w:marBottom w:val="0"/>
          <w:divBdr>
            <w:top w:val="none" w:sz="0" w:space="0" w:color="auto"/>
            <w:left w:val="none" w:sz="0" w:space="0" w:color="auto"/>
            <w:bottom w:val="none" w:sz="0" w:space="0" w:color="auto"/>
            <w:right w:val="none" w:sz="0" w:space="0" w:color="auto"/>
          </w:divBdr>
        </w:div>
        <w:div w:id="1500922833">
          <w:marLeft w:val="0"/>
          <w:marRight w:val="0"/>
          <w:marTop w:val="0"/>
          <w:marBottom w:val="0"/>
          <w:divBdr>
            <w:top w:val="none" w:sz="0" w:space="0" w:color="auto"/>
            <w:left w:val="none" w:sz="0" w:space="0" w:color="auto"/>
            <w:bottom w:val="none" w:sz="0" w:space="0" w:color="auto"/>
            <w:right w:val="none" w:sz="0" w:space="0" w:color="auto"/>
          </w:divBdr>
        </w:div>
        <w:div w:id="1604068135">
          <w:marLeft w:val="0"/>
          <w:marRight w:val="0"/>
          <w:marTop w:val="0"/>
          <w:marBottom w:val="0"/>
          <w:divBdr>
            <w:top w:val="none" w:sz="0" w:space="0" w:color="auto"/>
            <w:left w:val="none" w:sz="0" w:space="0" w:color="auto"/>
            <w:bottom w:val="none" w:sz="0" w:space="0" w:color="auto"/>
            <w:right w:val="none" w:sz="0" w:space="0" w:color="auto"/>
          </w:divBdr>
        </w:div>
        <w:div w:id="1698388235">
          <w:marLeft w:val="0"/>
          <w:marRight w:val="0"/>
          <w:marTop w:val="0"/>
          <w:marBottom w:val="0"/>
          <w:divBdr>
            <w:top w:val="none" w:sz="0" w:space="0" w:color="auto"/>
            <w:left w:val="none" w:sz="0" w:space="0" w:color="auto"/>
            <w:bottom w:val="none" w:sz="0" w:space="0" w:color="auto"/>
            <w:right w:val="none" w:sz="0" w:space="0" w:color="auto"/>
          </w:divBdr>
        </w:div>
        <w:div w:id="1737777308">
          <w:marLeft w:val="0"/>
          <w:marRight w:val="0"/>
          <w:marTop w:val="0"/>
          <w:marBottom w:val="0"/>
          <w:divBdr>
            <w:top w:val="none" w:sz="0" w:space="0" w:color="auto"/>
            <w:left w:val="none" w:sz="0" w:space="0" w:color="auto"/>
            <w:bottom w:val="none" w:sz="0" w:space="0" w:color="auto"/>
            <w:right w:val="none" w:sz="0" w:space="0" w:color="auto"/>
          </w:divBdr>
        </w:div>
        <w:div w:id="1772357481">
          <w:marLeft w:val="0"/>
          <w:marRight w:val="0"/>
          <w:marTop w:val="0"/>
          <w:marBottom w:val="0"/>
          <w:divBdr>
            <w:top w:val="none" w:sz="0" w:space="0" w:color="auto"/>
            <w:left w:val="none" w:sz="0" w:space="0" w:color="auto"/>
            <w:bottom w:val="none" w:sz="0" w:space="0" w:color="auto"/>
            <w:right w:val="none" w:sz="0" w:space="0" w:color="auto"/>
          </w:divBdr>
        </w:div>
      </w:divsChild>
    </w:div>
    <w:div w:id="2075199617">
      <w:bodyDiv w:val="1"/>
      <w:marLeft w:val="0"/>
      <w:marRight w:val="0"/>
      <w:marTop w:val="0"/>
      <w:marBottom w:val="0"/>
      <w:divBdr>
        <w:top w:val="none" w:sz="0" w:space="0" w:color="auto"/>
        <w:left w:val="none" w:sz="0" w:space="0" w:color="auto"/>
        <w:bottom w:val="none" w:sz="0" w:space="0" w:color="auto"/>
        <w:right w:val="none" w:sz="0" w:space="0" w:color="auto"/>
      </w:divBdr>
    </w:div>
    <w:div w:id="2075810081">
      <w:bodyDiv w:val="1"/>
      <w:marLeft w:val="0"/>
      <w:marRight w:val="0"/>
      <w:marTop w:val="0"/>
      <w:marBottom w:val="0"/>
      <w:divBdr>
        <w:top w:val="none" w:sz="0" w:space="0" w:color="auto"/>
        <w:left w:val="none" w:sz="0" w:space="0" w:color="auto"/>
        <w:bottom w:val="none" w:sz="0" w:space="0" w:color="auto"/>
        <w:right w:val="none" w:sz="0" w:space="0" w:color="auto"/>
      </w:divBdr>
    </w:div>
    <w:div w:id="2093307804">
      <w:bodyDiv w:val="1"/>
      <w:marLeft w:val="0"/>
      <w:marRight w:val="0"/>
      <w:marTop w:val="0"/>
      <w:marBottom w:val="0"/>
      <w:divBdr>
        <w:top w:val="none" w:sz="0" w:space="0" w:color="auto"/>
        <w:left w:val="none" w:sz="0" w:space="0" w:color="auto"/>
        <w:bottom w:val="none" w:sz="0" w:space="0" w:color="auto"/>
        <w:right w:val="none" w:sz="0" w:space="0" w:color="auto"/>
      </w:divBdr>
      <w:divsChild>
        <w:div w:id="336229825">
          <w:marLeft w:val="0"/>
          <w:marRight w:val="0"/>
          <w:marTop w:val="0"/>
          <w:marBottom w:val="0"/>
          <w:divBdr>
            <w:top w:val="none" w:sz="0" w:space="0" w:color="auto"/>
            <w:left w:val="none" w:sz="0" w:space="0" w:color="auto"/>
            <w:bottom w:val="none" w:sz="0" w:space="0" w:color="auto"/>
            <w:right w:val="none" w:sz="0" w:space="0" w:color="auto"/>
          </w:divBdr>
        </w:div>
        <w:div w:id="580599917">
          <w:marLeft w:val="0"/>
          <w:marRight w:val="0"/>
          <w:marTop w:val="0"/>
          <w:marBottom w:val="0"/>
          <w:divBdr>
            <w:top w:val="none" w:sz="0" w:space="0" w:color="auto"/>
            <w:left w:val="none" w:sz="0" w:space="0" w:color="auto"/>
            <w:bottom w:val="none" w:sz="0" w:space="0" w:color="auto"/>
            <w:right w:val="none" w:sz="0" w:space="0" w:color="auto"/>
          </w:divBdr>
        </w:div>
        <w:div w:id="788940434">
          <w:marLeft w:val="0"/>
          <w:marRight w:val="0"/>
          <w:marTop w:val="0"/>
          <w:marBottom w:val="0"/>
          <w:divBdr>
            <w:top w:val="none" w:sz="0" w:space="0" w:color="auto"/>
            <w:left w:val="none" w:sz="0" w:space="0" w:color="auto"/>
            <w:bottom w:val="none" w:sz="0" w:space="0" w:color="auto"/>
            <w:right w:val="none" w:sz="0" w:space="0" w:color="auto"/>
          </w:divBdr>
        </w:div>
        <w:div w:id="1211723523">
          <w:marLeft w:val="0"/>
          <w:marRight w:val="0"/>
          <w:marTop w:val="0"/>
          <w:marBottom w:val="0"/>
          <w:divBdr>
            <w:top w:val="none" w:sz="0" w:space="0" w:color="auto"/>
            <w:left w:val="none" w:sz="0" w:space="0" w:color="auto"/>
            <w:bottom w:val="none" w:sz="0" w:space="0" w:color="auto"/>
            <w:right w:val="none" w:sz="0" w:space="0" w:color="auto"/>
          </w:divBdr>
        </w:div>
        <w:div w:id="1718551556">
          <w:marLeft w:val="0"/>
          <w:marRight w:val="0"/>
          <w:marTop w:val="0"/>
          <w:marBottom w:val="0"/>
          <w:divBdr>
            <w:top w:val="none" w:sz="0" w:space="0" w:color="auto"/>
            <w:left w:val="none" w:sz="0" w:space="0" w:color="auto"/>
            <w:bottom w:val="none" w:sz="0" w:space="0" w:color="auto"/>
            <w:right w:val="none" w:sz="0" w:space="0" w:color="auto"/>
          </w:divBdr>
        </w:div>
      </w:divsChild>
    </w:div>
    <w:div w:id="2093503119">
      <w:bodyDiv w:val="1"/>
      <w:marLeft w:val="0"/>
      <w:marRight w:val="0"/>
      <w:marTop w:val="0"/>
      <w:marBottom w:val="0"/>
      <w:divBdr>
        <w:top w:val="none" w:sz="0" w:space="0" w:color="auto"/>
        <w:left w:val="none" w:sz="0" w:space="0" w:color="auto"/>
        <w:bottom w:val="none" w:sz="0" w:space="0" w:color="auto"/>
        <w:right w:val="none" w:sz="0" w:space="0" w:color="auto"/>
      </w:divBdr>
      <w:divsChild>
        <w:div w:id="90779978">
          <w:marLeft w:val="0"/>
          <w:marRight w:val="0"/>
          <w:marTop w:val="0"/>
          <w:marBottom w:val="0"/>
          <w:divBdr>
            <w:top w:val="none" w:sz="0" w:space="0" w:color="auto"/>
            <w:left w:val="none" w:sz="0" w:space="0" w:color="auto"/>
            <w:bottom w:val="none" w:sz="0" w:space="0" w:color="auto"/>
            <w:right w:val="none" w:sz="0" w:space="0" w:color="auto"/>
          </w:divBdr>
        </w:div>
        <w:div w:id="207574463">
          <w:marLeft w:val="0"/>
          <w:marRight w:val="0"/>
          <w:marTop w:val="0"/>
          <w:marBottom w:val="0"/>
          <w:divBdr>
            <w:top w:val="none" w:sz="0" w:space="0" w:color="auto"/>
            <w:left w:val="none" w:sz="0" w:space="0" w:color="auto"/>
            <w:bottom w:val="none" w:sz="0" w:space="0" w:color="auto"/>
            <w:right w:val="none" w:sz="0" w:space="0" w:color="auto"/>
          </w:divBdr>
        </w:div>
        <w:div w:id="248000491">
          <w:marLeft w:val="0"/>
          <w:marRight w:val="0"/>
          <w:marTop w:val="0"/>
          <w:marBottom w:val="0"/>
          <w:divBdr>
            <w:top w:val="none" w:sz="0" w:space="0" w:color="auto"/>
            <w:left w:val="none" w:sz="0" w:space="0" w:color="auto"/>
            <w:bottom w:val="none" w:sz="0" w:space="0" w:color="auto"/>
            <w:right w:val="none" w:sz="0" w:space="0" w:color="auto"/>
          </w:divBdr>
        </w:div>
        <w:div w:id="306976723">
          <w:marLeft w:val="0"/>
          <w:marRight w:val="0"/>
          <w:marTop w:val="0"/>
          <w:marBottom w:val="0"/>
          <w:divBdr>
            <w:top w:val="none" w:sz="0" w:space="0" w:color="auto"/>
            <w:left w:val="none" w:sz="0" w:space="0" w:color="auto"/>
            <w:bottom w:val="none" w:sz="0" w:space="0" w:color="auto"/>
            <w:right w:val="none" w:sz="0" w:space="0" w:color="auto"/>
          </w:divBdr>
        </w:div>
        <w:div w:id="336427276">
          <w:marLeft w:val="0"/>
          <w:marRight w:val="0"/>
          <w:marTop w:val="0"/>
          <w:marBottom w:val="0"/>
          <w:divBdr>
            <w:top w:val="none" w:sz="0" w:space="0" w:color="auto"/>
            <w:left w:val="none" w:sz="0" w:space="0" w:color="auto"/>
            <w:bottom w:val="none" w:sz="0" w:space="0" w:color="auto"/>
            <w:right w:val="none" w:sz="0" w:space="0" w:color="auto"/>
          </w:divBdr>
        </w:div>
        <w:div w:id="351807013">
          <w:marLeft w:val="0"/>
          <w:marRight w:val="0"/>
          <w:marTop w:val="0"/>
          <w:marBottom w:val="0"/>
          <w:divBdr>
            <w:top w:val="none" w:sz="0" w:space="0" w:color="auto"/>
            <w:left w:val="none" w:sz="0" w:space="0" w:color="auto"/>
            <w:bottom w:val="none" w:sz="0" w:space="0" w:color="auto"/>
            <w:right w:val="none" w:sz="0" w:space="0" w:color="auto"/>
          </w:divBdr>
        </w:div>
        <w:div w:id="637954596">
          <w:marLeft w:val="0"/>
          <w:marRight w:val="0"/>
          <w:marTop w:val="0"/>
          <w:marBottom w:val="0"/>
          <w:divBdr>
            <w:top w:val="none" w:sz="0" w:space="0" w:color="auto"/>
            <w:left w:val="none" w:sz="0" w:space="0" w:color="auto"/>
            <w:bottom w:val="none" w:sz="0" w:space="0" w:color="auto"/>
            <w:right w:val="none" w:sz="0" w:space="0" w:color="auto"/>
          </w:divBdr>
        </w:div>
        <w:div w:id="1515806503">
          <w:marLeft w:val="0"/>
          <w:marRight w:val="0"/>
          <w:marTop w:val="0"/>
          <w:marBottom w:val="0"/>
          <w:divBdr>
            <w:top w:val="none" w:sz="0" w:space="0" w:color="auto"/>
            <w:left w:val="none" w:sz="0" w:space="0" w:color="auto"/>
            <w:bottom w:val="none" w:sz="0" w:space="0" w:color="auto"/>
            <w:right w:val="none" w:sz="0" w:space="0" w:color="auto"/>
          </w:divBdr>
        </w:div>
        <w:div w:id="1527064251">
          <w:marLeft w:val="0"/>
          <w:marRight w:val="0"/>
          <w:marTop w:val="0"/>
          <w:marBottom w:val="0"/>
          <w:divBdr>
            <w:top w:val="none" w:sz="0" w:space="0" w:color="auto"/>
            <w:left w:val="none" w:sz="0" w:space="0" w:color="auto"/>
            <w:bottom w:val="none" w:sz="0" w:space="0" w:color="auto"/>
            <w:right w:val="none" w:sz="0" w:space="0" w:color="auto"/>
          </w:divBdr>
        </w:div>
        <w:div w:id="1675498517">
          <w:marLeft w:val="0"/>
          <w:marRight w:val="0"/>
          <w:marTop w:val="0"/>
          <w:marBottom w:val="0"/>
          <w:divBdr>
            <w:top w:val="none" w:sz="0" w:space="0" w:color="auto"/>
            <w:left w:val="none" w:sz="0" w:space="0" w:color="auto"/>
            <w:bottom w:val="none" w:sz="0" w:space="0" w:color="auto"/>
            <w:right w:val="none" w:sz="0" w:space="0" w:color="auto"/>
          </w:divBdr>
        </w:div>
        <w:div w:id="1745640643">
          <w:marLeft w:val="0"/>
          <w:marRight w:val="0"/>
          <w:marTop w:val="0"/>
          <w:marBottom w:val="0"/>
          <w:divBdr>
            <w:top w:val="none" w:sz="0" w:space="0" w:color="auto"/>
            <w:left w:val="none" w:sz="0" w:space="0" w:color="auto"/>
            <w:bottom w:val="none" w:sz="0" w:space="0" w:color="auto"/>
            <w:right w:val="none" w:sz="0" w:space="0" w:color="auto"/>
          </w:divBdr>
        </w:div>
        <w:div w:id="2015037257">
          <w:marLeft w:val="0"/>
          <w:marRight w:val="0"/>
          <w:marTop w:val="0"/>
          <w:marBottom w:val="0"/>
          <w:divBdr>
            <w:top w:val="none" w:sz="0" w:space="0" w:color="auto"/>
            <w:left w:val="none" w:sz="0" w:space="0" w:color="auto"/>
            <w:bottom w:val="none" w:sz="0" w:space="0" w:color="auto"/>
            <w:right w:val="none" w:sz="0" w:space="0" w:color="auto"/>
          </w:divBdr>
        </w:div>
      </w:divsChild>
    </w:div>
    <w:div w:id="2093966596">
      <w:bodyDiv w:val="1"/>
      <w:marLeft w:val="0"/>
      <w:marRight w:val="0"/>
      <w:marTop w:val="0"/>
      <w:marBottom w:val="0"/>
      <w:divBdr>
        <w:top w:val="none" w:sz="0" w:space="0" w:color="auto"/>
        <w:left w:val="none" w:sz="0" w:space="0" w:color="auto"/>
        <w:bottom w:val="none" w:sz="0" w:space="0" w:color="auto"/>
        <w:right w:val="none" w:sz="0" w:space="0" w:color="auto"/>
      </w:divBdr>
    </w:div>
    <w:div w:id="2098014908">
      <w:bodyDiv w:val="1"/>
      <w:marLeft w:val="0"/>
      <w:marRight w:val="0"/>
      <w:marTop w:val="0"/>
      <w:marBottom w:val="0"/>
      <w:divBdr>
        <w:top w:val="none" w:sz="0" w:space="0" w:color="auto"/>
        <w:left w:val="none" w:sz="0" w:space="0" w:color="auto"/>
        <w:bottom w:val="none" w:sz="0" w:space="0" w:color="auto"/>
        <w:right w:val="none" w:sz="0" w:space="0" w:color="auto"/>
      </w:divBdr>
      <w:divsChild>
        <w:div w:id="383675309">
          <w:marLeft w:val="0"/>
          <w:marRight w:val="0"/>
          <w:marTop w:val="0"/>
          <w:marBottom w:val="0"/>
          <w:divBdr>
            <w:top w:val="none" w:sz="0" w:space="0" w:color="auto"/>
            <w:left w:val="none" w:sz="0" w:space="0" w:color="auto"/>
            <w:bottom w:val="none" w:sz="0" w:space="0" w:color="auto"/>
            <w:right w:val="none" w:sz="0" w:space="0" w:color="auto"/>
          </w:divBdr>
        </w:div>
        <w:div w:id="1887257264">
          <w:marLeft w:val="0"/>
          <w:marRight w:val="0"/>
          <w:marTop w:val="0"/>
          <w:marBottom w:val="0"/>
          <w:divBdr>
            <w:top w:val="none" w:sz="0" w:space="0" w:color="auto"/>
            <w:left w:val="none" w:sz="0" w:space="0" w:color="auto"/>
            <w:bottom w:val="none" w:sz="0" w:space="0" w:color="auto"/>
            <w:right w:val="none" w:sz="0" w:space="0" w:color="auto"/>
          </w:divBdr>
        </w:div>
      </w:divsChild>
    </w:div>
    <w:div w:id="2111312411">
      <w:bodyDiv w:val="1"/>
      <w:marLeft w:val="0"/>
      <w:marRight w:val="0"/>
      <w:marTop w:val="0"/>
      <w:marBottom w:val="0"/>
      <w:divBdr>
        <w:top w:val="none" w:sz="0" w:space="0" w:color="auto"/>
        <w:left w:val="none" w:sz="0" w:space="0" w:color="auto"/>
        <w:bottom w:val="none" w:sz="0" w:space="0" w:color="auto"/>
        <w:right w:val="none" w:sz="0" w:space="0" w:color="auto"/>
      </w:divBdr>
      <w:divsChild>
        <w:div w:id="354962713">
          <w:marLeft w:val="0"/>
          <w:marRight w:val="0"/>
          <w:marTop w:val="0"/>
          <w:marBottom w:val="0"/>
          <w:divBdr>
            <w:top w:val="none" w:sz="0" w:space="0" w:color="auto"/>
            <w:left w:val="none" w:sz="0" w:space="0" w:color="auto"/>
            <w:bottom w:val="none" w:sz="0" w:space="0" w:color="auto"/>
            <w:right w:val="none" w:sz="0" w:space="0" w:color="auto"/>
          </w:divBdr>
        </w:div>
        <w:div w:id="1146972026">
          <w:marLeft w:val="0"/>
          <w:marRight w:val="0"/>
          <w:marTop w:val="0"/>
          <w:marBottom w:val="0"/>
          <w:divBdr>
            <w:top w:val="none" w:sz="0" w:space="0" w:color="auto"/>
            <w:left w:val="none" w:sz="0" w:space="0" w:color="auto"/>
            <w:bottom w:val="none" w:sz="0" w:space="0" w:color="auto"/>
            <w:right w:val="none" w:sz="0" w:space="0" w:color="auto"/>
          </w:divBdr>
        </w:div>
        <w:div w:id="1570729558">
          <w:marLeft w:val="0"/>
          <w:marRight w:val="0"/>
          <w:marTop w:val="0"/>
          <w:marBottom w:val="0"/>
          <w:divBdr>
            <w:top w:val="none" w:sz="0" w:space="0" w:color="auto"/>
            <w:left w:val="none" w:sz="0" w:space="0" w:color="auto"/>
            <w:bottom w:val="none" w:sz="0" w:space="0" w:color="auto"/>
            <w:right w:val="none" w:sz="0" w:space="0" w:color="auto"/>
          </w:divBdr>
        </w:div>
      </w:divsChild>
    </w:div>
    <w:div w:id="2116093725">
      <w:bodyDiv w:val="1"/>
      <w:marLeft w:val="0"/>
      <w:marRight w:val="0"/>
      <w:marTop w:val="0"/>
      <w:marBottom w:val="0"/>
      <w:divBdr>
        <w:top w:val="none" w:sz="0" w:space="0" w:color="auto"/>
        <w:left w:val="none" w:sz="0" w:space="0" w:color="auto"/>
        <w:bottom w:val="none" w:sz="0" w:space="0" w:color="auto"/>
        <w:right w:val="none" w:sz="0" w:space="0" w:color="auto"/>
      </w:divBdr>
      <w:divsChild>
        <w:div w:id="1163542034">
          <w:marLeft w:val="0"/>
          <w:marRight w:val="0"/>
          <w:marTop w:val="0"/>
          <w:marBottom w:val="0"/>
          <w:divBdr>
            <w:top w:val="none" w:sz="0" w:space="0" w:color="auto"/>
            <w:left w:val="none" w:sz="0" w:space="0" w:color="auto"/>
            <w:bottom w:val="none" w:sz="0" w:space="0" w:color="auto"/>
            <w:right w:val="none" w:sz="0" w:space="0" w:color="auto"/>
          </w:divBdr>
          <w:divsChild>
            <w:div w:id="2096974932">
              <w:marLeft w:val="0"/>
              <w:marRight w:val="0"/>
              <w:marTop w:val="0"/>
              <w:marBottom w:val="0"/>
              <w:divBdr>
                <w:top w:val="none" w:sz="0" w:space="0" w:color="auto"/>
                <w:left w:val="none" w:sz="0" w:space="0" w:color="auto"/>
                <w:bottom w:val="none" w:sz="0" w:space="0" w:color="auto"/>
                <w:right w:val="none" w:sz="0" w:space="0" w:color="auto"/>
              </w:divBdr>
              <w:divsChild>
                <w:div w:id="1608583128">
                  <w:marLeft w:val="0"/>
                  <w:marRight w:val="0"/>
                  <w:marTop w:val="0"/>
                  <w:marBottom w:val="0"/>
                  <w:divBdr>
                    <w:top w:val="none" w:sz="0" w:space="0" w:color="auto"/>
                    <w:left w:val="none" w:sz="0" w:space="0" w:color="auto"/>
                    <w:bottom w:val="none" w:sz="0" w:space="0" w:color="auto"/>
                    <w:right w:val="none" w:sz="0" w:space="0" w:color="auto"/>
                  </w:divBdr>
                  <w:divsChild>
                    <w:div w:id="64032464">
                      <w:marLeft w:val="0"/>
                      <w:marRight w:val="0"/>
                      <w:marTop w:val="0"/>
                      <w:marBottom w:val="0"/>
                      <w:divBdr>
                        <w:top w:val="none" w:sz="0" w:space="0" w:color="auto"/>
                        <w:left w:val="none" w:sz="0" w:space="0" w:color="auto"/>
                        <w:bottom w:val="none" w:sz="0" w:space="0" w:color="auto"/>
                        <w:right w:val="none" w:sz="0" w:space="0" w:color="auto"/>
                      </w:divBdr>
                    </w:div>
                    <w:div w:id="182935101">
                      <w:marLeft w:val="0"/>
                      <w:marRight w:val="0"/>
                      <w:marTop w:val="0"/>
                      <w:marBottom w:val="0"/>
                      <w:divBdr>
                        <w:top w:val="none" w:sz="0" w:space="0" w:color="auto"/>
                        <w:left w:val="none" w:sz="0" w:space="0" w:color="auto"/>
                        <w:bottom w:val="none" w:sz="0" w:space="0" w:color="auto"/>
                        <w:right w:val="none" w:sz="0" w:space="0" w:color="auto"/>
                      </w:divBdr>
                    </w:div>
                    <w:div w:id="227695001">
                      <w:marLeft w:val="0"/>
                      <w:marRight w:val="0"/>
                      <w:marTop w:val="0"/>
                      <w:marBottom w:val="0"/>
                      <w:divBdr>
                        <w:top w:val="none" w:sz="0" w:space="0" w:color="auto"/>
                        <w:left w:val="none" w:sz="0" w:space="0" w:color="auto"/>
                        <w:bottom w:val="none" w:sz="0" w:space="0" w:color="auto"/>
                        <w:right w:val="none" w:sz="0" w:space="0" w:color="auto"/>
                      </w:divBdr>
                    </w:div>
                    <w:div w:id="270018037">
                      <w:marLeft w:val="0"/>
                      <w:marRight w:val="0"/>
                      <w:marTop w:val="0"/>
                      <w:marBottom w:val="0"/>
                      <w:divBdr>
                        <w:top w:val="none" w:sz="0" w:space="0" w:color="auto"/>
                        <w:left w:val="none" w:sz="0" w:space="0" w:color="auto"/>
                        <w:bottom w:val="none" w:sz="0" w:space="0" w:color="auto"/>
                        <w:right w:val="none" w:sz="0" w:space="0" w:color="auto"/>
                      </w:divBdr>
                    </w:div>
                    <w:div w:id="325091004">
                      <w:marLeft w:val="0"/>
                      <w:marRight w:val="0"/>
                      <w:marTop w:val="0"/>
                      <w:marBottom w:val="0"/>
                      <w:divBdr>
                        <w:top w:val="none" w:sz="0" w:space="0" w:color="auto"/>
                        <w:left w:val="none" w:sz="0" w:space="0" w:color="auto"/>
                        <w:bottom w:val="none" w:sz="0" w:space="0" w:color="auto"/>
                        <w:right w:val="none" w:sz="0" w:space="0" w:color="auto"/>
                      </w:divBdr>
                    </w:div>
                    <w:div w:id="515074927">
                      <w:marLeft w:val="0"/>
                      <w:marRight w:val="0"/>
                      <w:marTop w:val="0"/>
                      <w:marBottom w:val="0"/>
                      <w:divBdr>
                        <w:top w:val="none" w:sz="0" w:space="0" w:color="auto"/>
                        <w:left w:val="none" w:sz="0" w:space="0" w:color="auto"/>
                        <w:bottom w:val="none" w:sz="0" w:space="0" w:color="auto"/>
                        <w:right w:val="none" w:sz="0" w:space="0" w:color="auto"/>
                      </w:divBdr>
                    </w:div>
                    <w:div w:id="976570835">
                      <w:marLeft w:val="0"/>
                      <w:marRight w:val="0"/>
                      <w:marTop w:val="0"/>
                      <w:marBottom w:val="0"/>
                      <w:divBdr>
                        <w:top w:val="none" w:sz="0" w:space="0" w:color="auto"/>
                        <w:left w:val="none" w:sz="0" w:space="0" w:color="auto"/>
                        <w:bottom w:val="none" w:sz="0" w:space="0" w:color="auto"/>
                        <w:right w:val="none" w:sz="0" w:space="0" w:color="auto"/>
                      </w:divBdr>
                    </w:div>
                    <w:div w:id="1038429107">
                      <w:marLeft w:val="0"/>
                      <w:marRight w:val="0"/>
                      <w:marTop w:val="0"/>
                      <w:marBottom w:val="0"/>
                      <w:divBdr>
                        <w:top w:val="none" w:sz="0" w:space="0" w:color="auto"/>
                        <w:left w:val="none" w:sz="0" w:space="0" w:color="auto"/>
                        <w:bottom w:val="none" w:sz="0" w:space="0" w:color="auto"/>
                        <w:right w:val="none" w:sz="0" w:space="0" w:color="auto"/>
                      </w:divBdr>
                    </w:div>
                    <w:div w:id="1080754700">
                      <w:marLeft w:val="0"/>
                      <w:marRight w:val="0"/>
                      <w:marTop w:val="0"/>
                      <w:marBottom w:val="0"/>
                      <w:divBdr>
                        <w:top w:val="none" w:sz="0" w:space="0" w:color="auto"/>
                        <w:left w:val="none" w:sz="0" w:space="0" w:color="auto"/>
                        <w:bottom w:val="none" w:sz="0" w:space="0" w:color="auto"/>
                        <w:right w:val="none" w:sz="0" w:space="0" w:color="auto"/>
                      </w:divBdr>
                    </w:div>
                    <w:div w:id="1270088774">
                      <w:marLeft w:val="0"/>
                      <w:marRight w:val="0"/>
                      <w:marTop w:val="0"/>
                      <w:marBottom w:val="0"/>
                      <w:divBdr>
                        <w:top w:val="none" w:sz="0" w:space="0" w:color="auto"/>
                        <w:left w:val="none" w:sz="0" w:space="0" w:color="auto"/>
                        <w:bottom w:val="none" w:sz="0" w:space="0" w:color="auto"/>
                        <w:right w:val="none" w:sz="0" w:space="0" w:color="auto"/>
                      </w:divBdr>
                    </w:div>
                    <w:div w:id="1708681102">
                      <w:marLeft w:val="0"/>
                      <w:marRight w:val="0"/>
                      <w:marTop w:val="0"/>
                      <w:marBottom w:val="0"/>
                      <w:divBdr>
                        <w:top w:val="none" w:sz="0" w:space="0" w:color="auto"/>
                        <w:left w:val="none" w:sz="0" w:space="0" w:color="auto"/>
                        <w:bottom w:val="none" w:sz="0" w:space="0" w:color="auto"/>
                        <w:right w:val="none" w:sz="0" w:space="0" w:color="auto"/>
                      </w:divBdr>
                    </w:div>
                    <w:div w:id="1769160962">
                      <w:marLeft w:val="0"/>
                      <w:marRight w:val="0"/>
                      <w:marTop w:val="0"/>
                      <w:marBottom w:val="0"/>
                      <w:divBdr>
                        <w:top w:val="none" w:sz="0" w:space="0" w:color="auto"/>
                        <w:left w:val="none" w:sz="0" w:space="0" w:color="auto"/>
                        <w:bottom w:val="none" w:sz="0" w:space="0" w:color="auto"/>
                        <w:right w:val="none" w:sz="0" w:space="0" w:color="auto"/>
                      </w:divBdr>
                    </w:div>
                    <w:div w:id="1899779151">
                      <w:marLeft w:val="0"/>
                      <w:marRight w:val="0"/>
                      <w:marTop w:val="0"/>
                      <w:marBottom w:val="0"/>
                      <w:divBdr>
                        <w:top w:val="none" w:sz="0" w:space="0" w:color="auto"/>
                        <w:left w:val="none" w:sz="0" w:space="0" w:color="auto"/>
                        <w:bottom w:val="none" w:sz="0" w:space="0" w:color="auto"/>
                        <w:right w:val="none" w:sz="0" w:space="0" w:color="auto"/>
                      </w:divBdr>
                    </w:div>
                    <w:div w:id="1926527168">
                      <w:marLeft w:val="0"/>
                      <w:marRight w:val="0"/>
                      <w:marTop w:val="0"/>
                      <w:marBottom w:val="0"/>
                      <w:divBdr>
                        <w:top w:val="none" w:sz="0" w:space="0" w:color="auto"/>
                        <w:left w:val="none" w:sz="0" w:space="0" w:color="auto"/>
                        <w:bottom w:val="none" w:sz="0" w:space="0" w:color="auto"/>
                        <w:right w:val="none" w:sz="0" w:space="0" w:color="auto"/>
                      </w:divBdr>
                    </w:div>
                    <w:div w:id="21370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88078">
          <w:marLeft w:val="0"/>
          <w:marRight w:val="0"/>
          <w:marTop w:val="0"/>
          <w:marBottom w:val="0"/>
          <w:divBdr>
            <w:top w:val="none" w:sz="0" w:space="0" w:color="auto"/>
            <w:left w:val="none" w:sz="0" w:space="0" w:color="auto"/>
            <w:bottom w:val="none" w:sz="0" w:space="0" w:color="auto"/>
            <w:right w:val="none" w:sz="0" w:space="0" w:color="auto"/>
          </w:divBdr>
          <w:divsChild>
            <w:div w:id="1095596216">
              <w:marLeft w:val="0"/>
              <w:marRight w:val="0"/>
              <w:marTop w:val="0"/>
              <w:marBottom w:val="0"/>
              <w:divBdr>
                <w:top w:val="none" w:sz="0" w:space="0" w:color="auto"/>
                <w:left w:val="none" w:sz="0" w:space="0" w:color="auto"/>
                <w:bottom w:val="none" w:sz="0" w:space="0" w:color="auto"/>
                <w:right w:val="none" w:sz="0" w:space="0" w:color="auto"/>
              </w:divBdr>
              <w:divsChild>
                <w:div w:id="251276917">
                  <w:marLeft w:val="0"/>
                  <w:marRight w:val="0"/>
                  <w:marTop w:val="0"/>
                  <w:marBottom w:val="0"/>
                  <w:divBdr>
                    <w:top w:val="none" w:sz="0" w:space="0" w:color="auto"/>
                    <w:left w:val="none" w:sz="0" w:space="0" w:color="auto"/>
                    <w:bottom w:val="none" w:sz="0" w:space="0" w:color="auto"/>
                    <w:right w:val="none" w:sz="0" w:space="0" w:color="auto"/>
                  </w:divBdr>
                  <w:divsChild>
                    <w:div w:id="1444180766">
                      <w:marLeft w:val="0"/>
                      <w:marRight w:val="0"/>
                      <w:marTop w:val="0"/>
                      <w:marBottom w:val="0"/>
                      <w:divBdr>
                        <w:top w:val="none" w:sz="0" w:space="0" w:color="auto"/>
                        <w:left w:val="none" w:sz="0" w:space="0" w:color="auto"/>
                        <w:bottom w:val="none" w:sz="0" w:space="0" w:color="auto"/>
                        <w:right w:val="none" w:sz="0" w:space="0" w:color="auto"/>
                      </w:divBdr>
                    </w:div>
                    <w:div w:id="1512798099">
                      <w:marLeft w:val="0"/>
                      <w:marRight w:val="0"/>
                      <w:marTop w:val="0"/>
                      <w:marBottom w:val="0"/>
                      <w:divBdr>
                        <w:top w:val="none" w:sz="0" w:space="0" w:color="auto"/>
                        <w:left w:val="none" w:sz="0" w:space="0" w:color="auto"/>
                        <w:bottom w:val="none" w:sz="0" w:space="0" w:color="auto"/>
                        <w:right w:val="none" w:sz="0" w:space="0" w:color="auto"/>
                      </w:divBdr>
                    </w:div>
                    <w:div w:id="1552841942">
                      <w:marLeft w:val="0"/>
                      <w:marRight w:val="0"/>
                      <w:marTop w:val="0"/>
                      <w:marBottom w:val="0"/>
                      <w:divBdr>
                        <w:top w:val="none" w:sz="0" w:space="0" w:color="auto"/>
                        <w:left w:val="none" w:sz="0" w:space="0" w:color="auto"/>
                        <w:bottom w:val="none" w:sz="0" w:space="0" w:color="auto"/>
                        <w:right w:val="none" w:sz="0" w:space="0" w:color="auto"/>
                      </w:divBdr>
                    </w:div>
                    <w:div w:id="16234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147464">
      <w:bodyDiv w:val="1"/>
      <w:marLeft w:val="0"/>
      <w:marRight w:val="0"/>
      <w:marTop w:val="0"/>
      <w:marBottom w:val="0"/>
      <w:divBdr>
        <w:top w:val="none" w:sz="0" w:space="0" w:color="auto"/>
        <w:left w:val="none" w:sz="0" w:space="0" w:color="auto"/>
        <w:bottom w:val="none" w:sz="0" w:space="0" w:color="auto"/>
        <w:right w:val="none" w:sz="0" w:space="0" w:color="auto"/>
      </w:divBdr>
      <w:divsChild>
        <w:div w:id="227157907">
          <w:marLeft w:val="0"/>
          <w:marRight w:val="0"/>
          <w:marTop w:val="0"/>
          <w:marBottom w:val="0"/>
          <w:divBdr>
            <w:top w:val="none" w:sz="0" w:space="0" w:color="auto"/>
            <w:left w:val="none" w:sz="0" w:space="0" w:color="auto"/>
            <w:bottom w:val="none" w:sz="0" w:space="0" w:color="auto"/>
            <w:right w:val="none" w:sz="0" w:space="0" w:color="auto"/>
          </w:divBdr>
        </w:div>
        <w:div w:id="1256204407">
          <w:marLeft w:val="0"/>
          <w:marRight w:val="0"/>
          <w:marTop w:val="0"/>
          <w:marBottom w:val="0"/>
          <w:divBdr>
            <w:top w:val="none" w:sz="0" w:space="0" w:color="auto"/>
            <w:left w:val="none" w:sz="0" w:space="0" w:color="auto"/>
            <w:bottom w:val="none" w:sz="0" w:space="0" w:color="auto"/>
            <w:right w:val="none" w:sz="0" w:space="0" w:color="auto"/>
          </w:divBdr>
        </w:div>
        <w:div w:id="1415470699">
          <w:marLeft w:val="0"/>
          <w:marRight w:val="0"/>
          <w:marTop w:val="0"/>
          <w:marBottom w:val="0"/>
          <w:divBdr>
            <w:top w:val="none" w:sz="0" w:space="0" w:color="auto"/>
            <w:left w:val="none" w:sz="0" w:space="0" w:color="auto"/>
            <w:bottom w:val="none" w:sz="0" w:space="0" w:color="auto"/>
            <w:right w:val="none" w:sz="0" w:space="0" w:color="auto"/>
          </w:divBdr>
        </w:div>
        <w:div w:id="1458253817">
          <w:marLeft w:val="0"/>
          <w:marRight w:val="0"/>
          <w:marTop w:val="0"/>
          <w:marBottom w:val="0"/>
          <w:divBdr>
            <w:top w:val="none" w:sz="0" w:space="0" w:color="auto"/>
            <w:left w:val="none" w:sz="0" w:space="0" w:color="auto"/>
            <w:bottom w:val="none" w:sz="0" w:space="0" w:color="auto"/>
            <w:right w:val="none" w:sz="0" w:space="0" w:color="auto"/>
          </w:divBdr>
        </w:div>
        <w:div w:id="1479374972">
          <w:marLeft w:val="0"/>
          <w:marRight w:val="0"/>
          <w:marTop w:val="0"/>
          <w:marBottom w:val="0"/>
          <w:divBdr>
            <w:top w:val="none" w:sz="0" w:space="0" w:color="auto"/>
            <w:left w:val="none" w:sz="0" w:space="0" w:color="auto"/>
            <w:bottom w:val="none" w:sz="0" w:space="0" w:color="auto"/>
            <w:right w:val="none" w:sz="0" w:space="0" w:color="auto"/>
          </w:divBdr>
        </w:div>
        <w:div w:id="1621720095">
          <w:marLeft w:val="0"/>
          <w:marRight w:val="0"/>
          <w:marTop w:val="0"/>
          <w:marBottom w:val="0"/>
          <w:divBdr>
            <w:top w:val="none" w:sz="0" w:space="0" w:color="auto"/>
            <w:left w:val="none" w:sz="0" w:space="0" w:color="auto"/>
            <w:bottom w:val="none" w:sz="0" w:space="0" w:color="auto"/>
            <w:right w:val="none" w:sz="0" w:space="0" w:color="auto"/>
          </w:divBdr>
        </w:div>
        <w:div w:id="1794902997">
          <w:marLeft w:val="0"/>
          <w:marRight w:val="0"/>
          <w:marTop w:val="0"/>
          <w:marBottom w:val="0"/>
          <w:divBdr>
            <w:top w:val="none" w:sz="0" w:space="0" w:color="auto"/>
            <w:left w:val="none" w:sz="0" w:space="0" w:color="auto"/>
            <w:bottom w:val="none" w:sz="0" w:space="0" w:color="auto"/>
            <w:right w:val="none" w:sz="0" w:space="0" w:color="auto"/>
          </w:divBdr>
        </w:div>
        <w:div w:id="1799184484">
          <w:marLeft w:val="0"/>
          <w:marRight w:val="0"/>
          <w:marTop w:val="0"/>
          <w:marBottom w:val="0"/>
          <w:divBdr>
            <w:top w:val="none" w:sz="0" w:space="0" w:color="auto"/>
            <w:left w:val="none" w:sz="0" w:space="0" w:color="auto"/>
            <w:bottom w:val="none" w:sz="0" w:space="0" w:color="auto"/>
            <w:right w:val="none" w:sz="0" w:space="0" w:color="auto"/>
          </w:divBdr>
        </w:div>
      </w:divsChild>
    </w:div>
    <w:div w:id="2142069356">
      <w:bodyDiv w:val="1"/>
      <w:marLeft w:val="0"/>
      <w:marRight w:val="0"/>
      <w:marTop w:val="0"/>
      <w:marBottom w:val="0"/>
      <w:divBdr>
        <w:top w:val="none" w:sz="0" w:space="0" w:color="auto"/>
        <w:left w:val="none" w:sz="0" w:space="0" w:color="auto"/>
        <w:bottom w:val="none" w:sz="0" w:space="0" w:color="auto"/>
        <w:right w:val="none" w:sz="0" w:space="0" w:color="auto"/>
      </w:divBdr>
      <w:divsChild>
        <w:div w:id="258611460">
          <w:marLeft w:val="0"/>
          <w:marRight w:val="0"/>
          <w:marTop w:val="0"/>
          <w:marBottom w:val="0"/>
          <w:divBdr>
            <w:top w:val="none" w:sz="0" w:space="0" w:color="auto"/>
            <w:left w:val="none" w:sz="0" w:space="0" w:color="auto"/>
            <w:bottom w:val="none" w:sz="0" w:space="0" w:color="auto"/>
            <w:right w:val="none" w:sz="0" w:space="0" w:color="auto"/>
          </w:divBdr>
        </w:div>
        <w:div w:id="294024596">
          <w:marLeft w:val="0"/>
          <w:marRight w:val="0"/>
          <w:marTop w:val="0"/>
          <w:marBottom w:val="0"/>
          <w:divBdr>
            <w:top w:val="none" w:sz="0" w:space="0" w:color="auto"/>
            <w:left w:val="none" w:sz="0" w:space="0" w:color="auto"/>
            <w:bottom w:val="none" w:sz="0" w:space="0" w:color="auto"/>
            <w:right w:val="none" w:sz="0" w:space="0" w:color="auto"/>
          </w:divBdr>
        </w:div>
        <w:div w:id="530925379">
          <w:marLeft w:val="0"/>
          <w:marRight w:val="0"/>
          <w:marTop w:val="0"/>
          <w:marBottom w:val="0"/>
          <w:divBdr>
            <w:top w:val="none" w:sz="0" w:space="0" w:color="auto"/>
            <w:left w:val="none" w:sz="0" w:space="0" w:color="auto"/>
            <w:bottom w:val="none" w:sz="0" w:space="0" w:color="auto"/>
            <w:right w:val="none" w:sz="0" w:space="0" w:color="auto"/>
          </w:divBdr>
        </w:div>
        <w:div w:id="718743772">
          <w:marLeft w:val="0"/>
          <w:marRight w:val="0"/>
          <w:marTop w:val="0"/>
          <w:marBottom w:val="0"/>
          <w:divBdr>
            <w:top w:val="none" w:sz="0" w:space="0" w:color="auto"/>
            <w:left w:val="none" w:sz="0" w:space="0" w:color="auto"/>
            <w:bottom w:val="none" w:sz="0" w:space="0" w:color="auto"/>
            <w:right w:val="none" w:sz="0" w:space="0" w:color="auto"/>
          </w:divBdr>
        </w:div>
        <w:div w:id="776293564">
          <w:marLeft w:val="0"/>
          <w:marRight w:val="0"/>
          <w:marTop w:val="0"/>
          <w:marBottom w:val="0"/>
          <w:divBdr>
            <w:top w:val="none" w:sz="0" w:space="0" w:color="auto"/>
            <w:left w:val="none" w:sz="0" w:space="0" w:color="auto"/>
            <w:bottom w:val="none" w:sz="0" w:space="0" w:color="auto"/>
            <w:right w:val="none" w:sz="0" w:space="0" w:color="auto"/>
          </w:divBdr>
        </w:div>
        <w:div w:id="920678102">
          <w:marLeft w:val="0"/>
          <w:marRight w:val="0"/>
          <w:marTop w:val="0"/>
          <w:marBottom w:val="0"/>
          <w:divBdr>
            <w:top w:val="none" w:sz="0" w:space="0" w:color="auto"/>
            <w:left w:val="none" w:sz="0" w:space="0" w:color="auto"/>
            <w:bottom w:val="none" w:sz="0" w:space="0" w:color="auto"/>
            <w:right w:val="none" w:sz="0" w:space="0" w:color="auto"/>
          </w:divBdr>
        </w:div>
        <w:div w:id="951939275">
          <w:marLeft w:val="0"/>
          <w:marRight w:val="0"/>
          <w:marTop w:val="0"/>
          <w:marBottom w:val="0"/>
          <w:divBdr>
            <w:top w:val="none" w:sz="0" w:space="0" w:color="auto"/>
            <w:left w:val="none" w:sz="0" w:space="0" w:color="auto"/>
            <w:bottom w:val="none" w:sz="0" w:space="0" w:color="auto"/>
            <w:right w:val="none" w:sz="0" w:space="0" w:color="auto"/>
          </w:divBdr>
        </w:div>
        <w:div w:id="1021248859">
          <w:marLeft w:val="0"/>
          <w:marRight w:val="0"/>
          <w:marTop w:val="0"/>
          <w:marBottom w:val="0"/>
          <w:divBdr>
            <w:top w:val="none" w:sz="0" w:space="0" w:color="auto"/>
            <w:left w:val="none" w:sz="0" w:space="0" w:color="auto"/>
            <w:bottom w:val="none" w:sz="0" w:space="0" w:color="auto"/>
            <w:right w:val="none" w:sz="0" w:space="0" w:color="auto"/>
          </w:divBdr>
        </w:div>
        <w:div w:id="1302929745">
          <w:marLeft w:val="0"/>
          <w:marRight w:val="0"/>
          <w:marTop w:val="0"/>
          <w:marBottom w:val="0"/>
          <w:divBdr>
            <w:top w:val="none" w:sz="0" w:space="0" w:color="auto"/>
            <w:left w:val="none" w:sz="0" w:space="0" w:color="auto"/>
            <w:bottom w:val="none" w:sz="0" w:space="0" w:color="auto"/>
            <w:right w:val="none" w:sz="0" w:space="0" w:color="auto"/>
          </w:divBdr>
        </w:div>
        <w:div w:id="1609316496">
          <w:marLeft w:val="0"/>
          <w:marRight w:val="0"/>
          <w:marTop w:val="0"/>
          <w:marBottom w:val="0"/>
          <w:divBdr>
            <w:top w:val="none" w:sz="0" w:space="0" w:color="auto"/>
            <w:left w:val="none" w:sz="0" w:space="0" w:color="auto"/>
            <w:bottom w:val="none" w:sz="0" w:space="0" w:color="auto"/>
            <w:right w:val="none" w:sz="0" w:space="0" w:color="auto"/>
          </w:divBdr>
        </w:div>
        <w:div w:id="1975479678">
          <w:marLeft w:val="0"/>
          <w:marRight w:val="0"/>
          <w:marTop w:val="0"/>
          <w:marBottom w:val="0"/>
          <w:divBdr>
            <w:top w:val="none" w:sz="0" w:space="0" w:color="auto"/>
            <w:left w:val="none" w:sz="0" w:space="0" w:color="auto"/>
            <w:bottom w:val="none" w:sz="0" w:space="0" w:color="auto"/>
            <w:right w:val="none" w:sz="0" w:space="0" w:color="auto"/>
          </w:divBdr>
        </w:div>
        <w:div w:id="2127573893">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header" Target="head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package" Target="embeddings/Microsoft_Word_Document1.docx"/><Relationship Id="rId12" Type="http://schemas.openxmlformats.org/officeDocument/2006/relationships/image" Target="media/image3.wmf"/><Relationship Id="rId13" Type="http://schemas.openxmlformats.org/officeDocument/2006/relationships/image" Target="media/image4.emf"/><Relationship Id="rId14" Type="http://schemas.openxmlformats.org/officeDocument/2006/relationships/image" Target="media/image5.emf"/><Relationship Id="rId15" Type="http://schemas.openxmlformats.org/officeDocument/2006/relationships/image" Target="media/image6.emf"/><Relationship Id="rId16" Type="http://schemas.openxmlformats.org/officeDocument/2006/relationships/image" Target="media/image7.emf"/><Relationship Id="rId17" Type="http://schemas.openxmlformats.org/officeDocument/2006/relationships/comments" Target="comments.xml"/><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4851-F2B0-C94A-8A80-8566B1CE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2908</Words>
  <Characters>16580</Characters>
  <Application>Microsoft Macintosh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NORTHCENTRAL UNIVERSITY</vt:lpstr>
    </vt:vector>
  </TitlesOfParts>
  <Company>Northcentral University</Company>
  <LinksUpToDate>false</LinksUpToDate>
  <CharactersWithSpaces>19450</CharactersWithSpaces>
  <SharedDoc>false</SharedDoc>
  <HLinks>
    <vt:vector size="24" baseType="variant">
      <vt:variant>
        <vt:i4>851995</vt:i4>
      </vt:variant>
      <vt:variant>
        <vt:i4>10866</vt:i4>
      </vt:variant>
      <vt:variant>
        <vt:i4>1026</vt:i4>
      </vt:variant>
      <vt:variant>
        <vt:i4>1</vt:i4>
      </vt:variant>
      <vt:variant>
        <vt:lpwstr>Screen Shot 2014-09-13 at 12</vt:lpwstr>
      </vt:variant>
      <vt:variant>
        <vt:lpwstr/>
      </vt:variant>
      <vt:variant>
        <vt:i4>851995</vt:i4>
      </vt:variant>
      <vt:variant>
        <vt:i4>12490</vt:i4>
      </vt:variant>
      <vt:variant>
        <vt:i4>1027</vt:i4>
      </vt:variant>
      <vt:variant>
        <vt:i4>1</vt:i4>
      </vt:variant>
      <vt:variant>
        <vt:lpwstr>Screen Shot 2014-09-13 at 12</vt:lpwstr>
      </vt:variant>
      <vt:variant>
        <vt:lpwstr/>
      </vt:variant>
      <vt:variant>
        <vt:i4>4063263</vt:i4>
      </vt:variant>
      <vt:variant>
        <vt:i4>-1</vt:i4>
      </vt:variant>
      <vt:variant>
        <vt:i4>1027</vt:i4>
      </vt:variant>
      <vt:variant>
        <vt:i4>1</vt:i4>
      </vt:variant>
      <vt:variant>
        <vt:lpwstr>Screen Shot 2014-09-12 at 5</vt:lpwstr>
      </vt:variant>
      <vt:variant>
        <vt:lpwstr/>
      </vt:variant>
      <vt:variant>
        <vt:i4>4063263</vt:i4>
      </vt:variant>
      <vt:variant>
        <vt:i4>-1</vt:i4>
      </vt:variant>
      <vt:variant>
        <vt:i4>1028</vt:i4>
      </vt:variant>
      <vt:variant>
        <vt:i4>1</vt:i4>
      </vt:variant>
      <vt:variant>
        <vt:lpwstr>Screen Shot 2014-09-12 at 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NORTHCENTRAL UNIVERSITY</dc:title>
  <dc:subject/>
  <dc:creator>Learner Affairs</dc:creator>
  <cp:keywords/>
  <cp:lastModifiedBy>Michael</cp:lastModifiedBy>
  <cp:revision>2</cp:revision>
  <cp:lastPrinted>2014-09-07T14:34:00Z</cp:lastPrinted>
  <dcterms:created xsi:type="dcterms:W3CDTF">2014-09-18T22:33:00Z</dcterms:created>
  <dcterms:modified xsi:type="dcterms:W3CDTF">2014-09-18T22:33:00Z</dcterms:modified>
</cp:coreProperties>
</file>